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3879FA" w14:textId="4C0EE9B1" w:rsidR="001B5040" w:rsidRPr="00652CBD" w:rsidRDefault="001B5040" w:rsidP="004005F4">
      <w:pPr>
        <w:jc w:val="center"/>
        <w:rPr>
          <w:rFonts w:ascii="Aptos Display" w:hAnsi="Aptos Display"/>
          <w:noProof/>
        </w:rPr>
      </w:pPr>
    </w:p>
    <w:p w14:paraId="557DEAF1" w14:textId="77777777" w:rsidR="00C11617" w:rsidRPr="00652CBD" w:rsidRDefault="00C11617" w:rsidP="004005F4">
      <w:pPr>
        <w:jc w:val="center"/>
        <w:rPr>
          <w:rFonts w:ascii="Aptos Display" w:hAnsi="Aptos Display"/>
          <w:noProof/>
        </w:rPr>
      </w:pPr>
    </w:p>
    <w:p w14:paraId="6FF4178B" w14:textId="77777777" w:rsidR="00C11617" w:rsidRPr="00652CBD" w:rsidRDefault="00C11617" w:rsidP="004005F4">
      <w:pPr>
        <w:jc w:val="center"/>
        <w:rPr>
          <w:rFonts w:ascii="Aptos Display" w:hAnsi="Aptos Display"/>
          <w:noProof/>
        </w:rPr>
      </w:pPr>
    </w:p>
    <w:p w14:paraId="3FEF7EC2" w14:textId="77777777" w:rsidR="00C11617" w:rsidRPr="00652CBD" w:rsidRDefault="00C11617" w:rsidP="004005F4">
      <w:pPr>
        <w:jc w:val="center"/>
        <w:rPr>
          <w:rFonts w:ascii="Aptos Display" w:hAnsi="Aptos Display"/>
          <w:noProof/>
        </w:rPr>
      </w:pPr>
    </w:p>
    <w:p w14:paraId="0FD8F842" w14:textId="6E7B3E49" w:rsidR="004005F4" w:rsidRPr="00652CBD" w:rsidRDefault="004005F4" w:rsidP="004005F4">
      <w:pPr>
        <w:jc w:val="center"/>
        <w:rPr>
          <w:rFonts w:ascii="Aptos Display" w:hAnsi="Aptos Display"/>
          <w:noProof/>
        </w:rPr>
      </w:pPr>
    </w:p>
    <w:p w14:paraId="09115F93" w14:textId="10301A7E" w:rsidR="001B5040" w:rsidRPr="00652CBD" w:rsidRDefault="001B5040" w:rsidP="004005F4">
      <w:pPr>
        <w:jc w:val="center"/>
        <w:rPr>
          <w:rFonts w:ascii="Aptos Display" w:hAnsi="Aptos Display"/>
          <w:noProof/>
        </w:rPr>
      </w:pPr>
    </w:p>
    <w:p w14:paraId="6D47DBC4" w14:textId="78C6EAA8" w:rsidR="001B5040" w:rsidRPr="00652CBD" w:rsidRDefault="001B5040" w:rsidP="004005F4">
      <w:pPr>
        <w:jc w:val="center"/>
        <w:rPr>
          <w:rFonts w:ascii="Aptos Display" w:hAnsi="Aptos Display"/>
          <w:noProof/>
        </w:rPr>
      </w:pPr>
    </w:p>
    <w:p w14:paraId="7660791A" w14:textId="3CB21A02" w:rsidR="004005F4" w:rsidRPr="00652CBD" w:rsidRDefault="004005F4" w:rsidP="004005F4">
      <w:pPr>
        <w:jc w:val="center"/>
        <w:rPr>
          <w:rFonts w:ascii="Aptos Display" w:hAnsi="Aptos Display" w:cs="Arial"/>
          <w:b/>
          <w:sz w:val="40"/>
          <w:szCs w:val="40"/>
        </w:rPr>
      </w:pPr>
      <w:bookmarkStart w:id="0" w:name="_Hlk167282394"/>
      <w:r w:rsidRPr="00652CBD">
        <w:rPr>
          <w:rFonts w:ascii="Aptos Display" w:hAnsi="Aptos Display" w:cs="Arial"/>
          <w:b/>
          <w:sz w:val="40"/>
          <w:szCs w:val="40"/>
        </w:rPr>
        <w:t>ZADÁVACÍ DOKUMENTACE</w:t>
      </w:r>
      <w:r w:rsidRPr="00652CBD">
        <w:rPr>
          <w:rFonts w:ascii="Aptos Display" w:hAnsi="Aptos Display" w:cs="Arial"/>
          <w:b/>
          <w:sz w:val="40"/>
          <w:szCs w:val="40"/>
        </w:rPr>
        <w:br/>
      </w:r>
    </w:p>
    <w:p w14:paraId="7518B70E" w14:textId="60AD99C3" w:rsidR="00E74770" w:rsidRPr="00652CBD" w:rsidRDefault="00E74770" w:rsidP="004005F4">
      <w:pPr>
        <w:jc w:val="center"/>
        <w:rPr>
          <w:rFonts w:ascii="Aptos Display" w:hAnsi="Aptos Display" w:cs="Arial"/>
          <w:sz w:val="22"/>
          <w:szCs w:val="20"/>
        </w:rPr>
      </w:pPr>
    </w:p>
    <w:p w14:paraId="0360C4D8" w14:textId="01F760F0" w:rsidR="00E74770" w:rsidRPr="00652CBD" w:rsidRDefault="00E74770" w:rsidP="00E74770">
      <w:pPr>
        <w:jc w:val="center"/>
        <w:rPr>
          <w:rFonts w:ascii="Aptos Display" w:hAnsi="Aptos Display" w:cs="Arial"/>
          <w:szCs w:val="20"/>
        </w:rPr>
      </w:pPr>
      <w:r w:rsidRPr="00652CBD">
        <w:rPr>
          <w:rFonts w:ascii="Aptos Display" w:hAnsi="Aptos Display" w:cs="Arial"/>
          <w:szCs w:val="20"/>
        </w:rPr>
        <w:t xml:space="preserve">dle zákona č. 134/2016 Sb., o zadávání veřejných zakázek, ve znění pozdějších předpisů </w:t>
      </w:r>
      <w:r w:rsidR="00C4733B" w:rsidRPr="00652CBD">
        <w:rPr>
          <w:rFonts w:ascii="Aptos Display" w:hAnsi="Aptos Display" w:cs="Arial"/>
          <w:szCs w:val="20"/>
        </w:rPr>
        <w:br/>
      </w:r>
      <w:r w:rsidRPr="00652CBD">
        <w:rPr>
          <w:rFonts w:ascii="Aptos Display" w:hAnsi="Aptos Display" w:cs="Arial"/>
          <w:szCs w:val="20"/>
        </w:rPr>
        <w:t>(dále jen „</w:t>
      </w:r>
      <w:r w:rsidRPr="00652CBD">
        <w:rPr>
          <w:rFonts w:ascii="Aptos Display" w:hAnsi="Aptos Display" w:cs="Arial"/>
          <w:b/>
          <w:bCs/>
          <w:szCs w:val="20"/>
        </w:rPr>
        <w:t>ZZVZ</w:t>
      </w:r>
      <w:r w:rsidRPr="00652CBD">
        <w:rPr>
          <w:rFonts w:ascii="Aptos Display" w:hAnsi="Aptos Display" w:cs="Arial"/>
          <w:szCs w:val="20"/>
        </w:rPr>
        <w:t xml:space="preserve">“) pro koncesi na služby podle části osmé </w:t>
      </w:r>
      <w:bookmarkStart w:id="1" w:name="_Hlk513469140"/>
      <w:r w:rsidRPr="00652CBD">
        <w:rPr>
          <w:rFonts w:ascii="Aptos Display" w:hAnsi="Aptos Display" w:cs="Arial"/>
          <w:szCs w:val="20"/>
        </w:rPr>
        <w:t>ZZVZ</w:t>
      </w:r>
    </w:p>
    <w:p w14:paraId="326C475F" w14:textId="2B434407" w:rsidR="00E74770" w:rsidRPr="00652CBD" w:rsidRDefault="00E74770" w:rsidP="00E74770">
      <w:pPr>
        <w:jc w:val="center"/>
        <w:rPr>
          <w:rFonts w:ascii="Aptos Display" w:hAnsi="Aptos Display" w:cs="Arial"/>
          <w:szCs w:val="20"/>
        </w:rPr>
      </w:pPr>
      <w:r w:rsidRPr="00652CBD">
        <w:rPr>
          <w:rFonts w:ascii="Aptos Display" w:hAnsi="Aptos Display" w:cs="Arial"/>
          <w:szCs w:val="20"/>
        </w:rPr>
        <w:t xml:space="preserve"> (§ 174 a násl.  ZZVZ</w:t>
      </w:r>
      <w:bookmarkEnd w:id="1"/>
      <w:r w:rsidRPr="00652CBD">
        <w:rPr>
          <w:rFonts w:ascii="Aptos Display" w:hAnsi="Aptos Display" w:cs="Arial"/>
          <w:szCs w:val="20"/>
        </w:rPr>
        <w:t xml:space="preserve">), a to v koncesním řízení </w:t>
      </w:r>
      <w:r w:rsidR="00F50B21" w:rsidRPr="00652CBD">
        <w:rPr>
          <w:rFonts w:ascii="Aptos Display" w:hAnsi="Aptos Display" w:cs="Arial"/>
          <w:szCs w:val="20"/>
        </w:rPr>
        <w:t xml:space="preserve">postupem </w:t>
      </w:r>
      <w:r w:rsidRPr="00652CBD">
        <w:rPr>
          <w:rFonts w:ascii="Aptos Display" w:hAnsi="Aptos Display" w:cs="Arial"/>
          <w:szCs w:val="20"/>
        </w:rPr>
        <w:t>podle § 180 a násl. ZZVZ</w:t>
      </w:r>
    </w:p>
    <w:p w14:paraId="2DCF4576" w14:textId="1BE3F9F5" w:rsidR="004005F4" w:rsidRPr="00652CBD" w:rsidRDefault="004005F4" w:rsidP="004005F4">
      <w:pPr>
        <w:jc w:val="center"/>
        <w:rPr>
          <w:rFonts w:ascii="Aptos Display" w:hAnsi="Aptos Display" w:cs="Arial"/>
          <w:b/>
        </w:rPr>
      </w:pPr>
    </w:p>
    <w:p w14:paraId="13F8F55D" w14:textId="50E99D97" w:rsidR="00E40A1E" w:rsidRPr="00652CBD" w:rsidRDefault="00E40A1E" w:rsidP="004005F4">
      <w:pPr>
        <w:jc w:val="center"/>
        <w:rPr>
          <w:rFonts w:ascii="Aptos Display" w:hAnsi="Aptos Display" w:cs="Arial"/>
          <w:b/>
        </w:rPr>
      </w:pPr>
    </w:p>
    <w:p w14:paraId="33F70B3D" w14:textId="77777777" w:rsidR="00C11617" w:rsidRPr="00652CBD" w:rsidRDefault="00C11617" w:rsidP="004005F4">
      <w:pPr>
        <w:jc w:val="center"/>
        <w:rPr>
          <w:rFonts w:ascii="Aptos Display" w:hAnsi="Aptos Display" w:cs="Arial"/>
          <w:b/>
        </w:rPr>
      </w:pPr>
    </w:p>
    <w:p w14:paraId="056F73D0" w14:textId="77777777" w:rsidR="00C11617" w:rsidRPr="00652CBD" w:rsidRDefault="00C11617" w:rsidP="004005F4">
      <w:pPr>
        <w:jc w:val="center"/>
        <w:rPr>
          <w:rFonts w:ascii="Aptos Display" w:hAnsi="Aptos Display" w:cs="Arial"/>
          <w:b/>
        </w:rPr>
      </w:pPr>
    </w:p>
    <w:p w14:paraId="17D53D34" w14:textId="77777777" w:rsidR="00C11617" w:rsidRPr="00652CBD" w:rsidRDefault="00C11617" w:rsidP="004005F4">
      <w:pPr>
        <w:jc w:val="center"/>
        <w:rPr>
          <w:rFonts w:ascii="Aptos Display" w:hAnsi="Aptos Display" w:cs="Arial"/>
          <w:b/>
        </w:rPr>
      </w:pPr>
    </w:p>
    <w:p w14:paraId="2D4F9B86" w14:textId="77777777" w:rsidR="00E40A1E" w:rsidRPr="00652CBD" w:rsidRDefault="00E40A1E" w:rsidP="004005F4">
      <w:pPr>
        <w:jc w:val="center"/>
        <w:rPr>
          <w:rFonts w:ascii="Aptos Display" w:hAnsi="Aptos Display" w:cs="Arial"/>
          <w:b/>
        </w:rPr>
      </w:pPr>
    </w:p>
    <w:p w14:paraId="03A8913E" w14:textId="48960104" w:rsidR="004005F4" w:rsidRPr="00652CBD" w:rsidRDefault="004005F4" w:rsidP="004005F4">
      <w:pPr>
        <w:jc w:val="center"/>
        <w:rPr>
          <w:rFonts w:ascii="Aptos Display" w:hAnsi="Aptos Display" w:cs="Arial"/>
          <w:b/>
          <w:sz w:val="28"/>
          <w:szCs w:val="28"/>
        </w:rPr>
      </w:pPr>
      <w:r w:rsidRPr="00652CBD">
        <w:rPr>
          <w:rFonts w:ascii="Aptos Display" w:hAnsi="Aptos Display" w:cs="Arial"/>
          <w:b/>
          <w:sz w:val="28"/>
          <w:szCs w:val="28"/>
        </w:rPr>
        <w:t xml:space="preserve">Název </w:t>
      </w:r>
      <w:r w:rsidR="005D06FA" w:rsidRPr="00652CBD">
        <w:rPr>
          <w:rFonts w:ascii="Aptos Display" w:hAnsi="Aptos Display" w:cs="Arial"/>
          <w:b/>
          <w:sz w:val="28"/>
          <w:szCs w:val="28"/>
        </w:rPr>
        <w:t xml:space="preserve">koncesního </w:t>
      </w:r>
      <w:r w:rsidRPr="00652CBD">
        <w:rPr>
          <w:rFonts w:ascii="Aptos Display" w:hAnsi="Aptos Display" w:cs="Arial"/>
          <w:b/>
          <w:sz w:val="28"/>
          <w:szCs w:val="28"/>
        </w:rPr>
        <w:t>řízení:</w:t>
      </w:r>
    </w:p>
    <w:p w14:paraId="74D8B509" w14:textId="77777777" w:rsidR="004005F4" w:rsidRPr="00652CBD" w:rsidRDefault="004005F4" w:rsidP="004005F4">
      <w:pPr>
        <w:spacing w:after="120"/>
        <w:jc w:val="center"/>
        <w:rPr>
          <w:rFonts w:ascii="Aptos Display" w:hAnsi="Aptos Display" w:cs="Arial"/>
          <w:b/>
          <w:caps/>
          <w:sz w:val="28"/>
          <w:szCs w:val="28"/>
        </w:rPr>
      </w:pPr>
    </w:p>
    <w:p w14:paraId="0979ACC1" w14:textId="67DC7F3F" w:rsidR="001A6977" w:rsidRPr="00652CBD" w:rsidRDefault="001A6977" w:rsidP="001A6977">
      <w:pPr>
        <w:spacing w:after="120"/>
        <w:jc w:val="center"/>
        <w:rPr>
          <w:rFonts w:ascii="Aptos Display" w:hAnsi="Aptos Display" w:cs="Arial"/>
          <w:b/>
          <w:caps/>
          <w:sz w:val="28"/>
          <w:szCs w:val="28"/>
        </w:rPr>
      </w:pPr>
      <w:bookmarkStart w:id="2" w:name="_Hlk167282722"/>
      <w:r w:rsidRPr="00652CBD">
        <w:rPr>
          <w:rFonts w:ascii="Aptos Display" w:hAnsi="Aptos Display" w:cs="Arial"/>
          <w:b/>
          <w:caps/>
          <w:sz w:val="28"/>
          <w:szCs w:val="28"/>
        </w:rPr>
        <w:t xml:space="preserve">VÝBĚR PROVOZOVATELE KANALIZACE A ČOV </w:t>
      </w:r>
    </w:p>
    <w:p w14:paraId="38A61F58" w14:textId="1BE530A5" w:rsidR="004005F4" w:rsidRPr="00652CBD" w:rsidRDefault="001A6977" w:rsidP="001A6977">
      <w:pPr>
        <w:spacing w:after="120"/>
        <w:jc w:val="center"/>
        <w:rPr>
          <w:rFonts w:ascii="Aptos Display" w:hAnsi="Aptos Display" w:cs="Arial"/>
          <w:b/>
          <w:caps/>
          <w:sz w:val="28"/>
          <w:szCs w:val="28"/>
        </w:rPr>
      </w:pPr>
      <w:r w:rsidRPr="00652CBD">
        <w:rPr>
          <w:rFonts w:ascii="Aptos Display" w:hAnsi="Aptos Display" w:cs="Arial"/>
          <w:b/>
          <w:caps/>
          <w:sz w:val="28"/>
          <w:szCs w:val="28"/>
        </w:rPr>
        <w:t>MĚSTA KOLÍN</w:t>
      </w:r>
      <w:bookmarkEnd w:id="2"/>
    </w:p>
    <w:p w14:paraId="580D3D39" w14:textId="0D148171" w:rsidR="004005F4" w:rsidRPr="00652CBD" w:rsidRDefault="004005F4" w:rsidP="004005F4">
      <w:pPr>
        <w:jc w:val="center"/>
        <w:rPr>
          <w:rFonts w:ascii="Aptos Display" w:hAnsi="Aptos Display" w:cs="Arial"/>
          <w:b/>
          <w:sz w:val="22"/>
          <w:szCs w:val="22"/>
          <w:highlight w:val="yellow"/>
        </w:rPr>
      </w:pPr>
    </w:p>
    <w:p w14:paraId="1A59CE5D" w14:textId="77777777" w:rsidR="00E40A1E" w:rsidRPr="00652CBD" w:rsidRDefault="00E40A1E" w:rsidP="004005F4">
      <w:pPr>
        <w:jc w:val="center"/>
        <w:rPr>
          <w:rFonts w:ascii="Aptos Display" w:hAnsi="Aptos Display" w:cs="Arial"/>
          <w:b/>
          <w:sz w:val="22"/>
          <w:szCs w:val="22"/>
          <w:highlight w:val="yellow"/>
        </w:rPr>
      </w:pPr>
    </w:p>
    <w:p w14:paraId="77EE568A" w14:textId="77777777" w:rsidR="00C11617" w:rsidRPr="00652CBD" w:rsidRDefault="00C11617" w:rsidP="004005F4">
      <w:pPr>
        <w:jc w:val="center"/>
        <w:rPr>
          <w:rFonts w:ascii="Aptos Display" w:hAnsi="Aptos Display" w:cs="Arial"/>
          <w:b/>
          <w:sz w:val="22"/>
          <w:szCs w:val="22"/>
          <w:highlight w:val="yellow"/>
        </w:rPr>
      </w:pPr>
    </w:p>
    <w:p w14:paraId="0EF28DC6" w14:textId="3539D176" w:rsidR="004005F4" w:rsidRPr="00652CBD" w:rsidRDefault="004005F4" w:rsidP="004005F4">
      <w:pPr>
        <w:rPr>
          <w:rFonts w:ascii="Aptos Display" w:hAnsi="Aptos Display" w:cs="Arial"/>
          <w:sz w:val="22"/>
          <w:szCs w:val="22"/>
        </w:rPr>
      </w:pPr>
    </w:p>
    <w:p w14:paraId="0DBAD4CD" w14:textId="27DA8682" w:rsidR="00E40A1E" w:rsidRPr="00652CBD" w:rsidRDefault="004005F4" w:rsidP="001B5040">
      <w:pPr>
        <w:rPr>
          <w:rFonts w:ascii="Aptos Display" w:hAnsi="Aptos Display" w:cs="Arial"/>
          <w:szCs w:val="20"/>
        </w:rPr>
      </w:pPr>
      <w:r w:rsidRPr="00652CBD">
        <w:rPr>
          <w:rFonts w:ascii="Aptos Display" w:hAnsi="Aptos Display" w:cs="Arial"/>
          <w:b/>
          <w:bCs/>
          <w:sz w:val="22"/>
          <w:szCs w:val="22"/>
        </w:rPr>
        <w:t>Zadavatel:</w:t>
      </w:r>
      <w:r w:rsidRPr="00652CBD">
        <w:rPr>
          <w:rFonts w:ascii="Aptos Display" w:hAnsi="Aptos Display" w:cs="Arial"/>
          <w:sz w:val="22"/>
          <w:szCs w:val="22"/>
        </w:rPr>
        <w:t xml:space="preserve"> </w:t>
      </w:r>
      <w:r w:rsidR="001A6977" w:rsidRPr="00652CBD">
        <w:rPr>
          <w:rFonts w:ascii="Aptos Display" w:hAnsi="Aptos Display" w:cs="Arial"/>
          <w:sz w:val="22"/>
          <w:szCs w:val="22"/>
        </w:rPr>
        <w:tab/>
      </w:r>
    </w:p>
    <w:p w14:paraId="6E05EA89" w14:textId="3EBB95E4" w:rsidR="001B5040" w:rsidRPr="00652CBD" w:rsidRDefault="00B25935" w:rsidP="001B5040">
      <w:pPr>
        <w:rPr>
          <w:rFonts w:ascii="Aptos Display" w:hAnsi="Aptos Display" w:cs="Arial"/>
          <w:szCs w:val="20"/>
        </w:rPr>
      </w:pPr>
      <w:r w:rsidRPr="00652CBD">
        <w:rPr>
          <w:rFonts w:ascii="Aptos Display" w:hAnsi="Aptos Display"/>
          <w:noProof/>
        </w:rPr>
        <w:drawing>
          <wp:anchor distT="0" distB="0" distL="114300" distR="114300" simplePos="0" relativeHeight="251664384" behindDoc="0" locked="0" layoutInCell="1" allowOverlap="1" wp14:anchorId="54E23955" wp14:editId="15753B58">
            <wp:simplePos x="0" y="0"/>
            <wp:positionH relativeFrom="column">
              <wp:posOffset>5026625</wp:posOffset>
            </wp:positionH>
            <wp:positionV relativeFrom="paragraph">
              <wp:posOffset>11430</wp:posOffset>
            </wp:positionV>
            <wp:extent cx="451555" cy="508000"/>
            <wp:effectExtent l="0" t="0" r="5715" b="635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8"/>
                    <a:stretch>
                      <a:fillRect/>
                    </a:stretch>
                  </pic:blipFill>
                  <pic:spPr bwMode="auto">
                    <a:xfrm>
                      <a:off x="0" y="0"/>
                      <a:ext cx="451555" cy="50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0A1E" w:rsidRPr="00652CBD">
        <w:rPr>
          <w:rFonts w:ascii="Aptos Display" w:hAnsi="Aptos Display" w:cs="Arial"/>
          <w:szCs w:val="20"/>
        </w:rPr>
        <w:tab/>
      </w:r>
      <w:r w:rsidR="00E40A1E" w:rsidRPr="00652CBD">
        <w:rPr>
          <w:rFonts w:ascii="Aptos Display" w:hAnsi="Aptos Display" w:cs="Arial"/>
          <w:szCs w:val="20"/>
        </w:rPr>
        <w:tab/>
      </w:r>
      <w:r w:rsidR="001A6977" w:rsidRPr="00652CBD">
        <w:rPr>
          <w:rFonts w:ascii="Aptos Display" w:hAnsi="Aptos Display" w:cs="Arial"/>
          <w:szCs w:val="20"/>
        </w:rPr>
        <w:t>Město Kolín</w:t>
      </w:r>
    </w:p>
    <w:p w14:paraId="2001632F" w14:textId="2C9EE189" w:rsidR="00C11617" w:rsidRPr="00652CBD" w:rsidRDefault="001A6977" w:rsidP="00C11617">
      <w:pPr>
        <w:ind w:left="709" w:firstLine="709"/>
        <w:rPr>
          <w:rFonts w:ascii="Aptos Display" w:hAnsi="Aptos Display" w:cs="Arial"/>
          <w:szCs w:val="20"/>
        </w:rPr>
      </w:pPr>
      <w:r w:rsidRPr="00652CBD">
        <w:rPr>
          <w:rFonts w:ascii="Aptos Display" w:hAnsi="Aptos Display" w:cs="Arial"/>
          <w:szCs w:val="20"/>
        </w:rPr>
        <w:t>Karlovo náměstí 78, 280 12 Kolín I</w:t>
      </w:r>
    </w:p>
    <w:p w14:paraId="0B75A6C7" w14:textId="4731B430" w:rsidR="001B5040" w:rsidRPr="00652CBD" w:rsidRDefault="001B5040" w:rsidP="00C11617">
      <w:pPr>
        <w:ind w:left="709" w:firstLine="709"/>
        <w:rPr>
          <w:rFonts w:ascii="Aptos Display" w:hAnsi="Aptos Display" w:cs="Arial"/>
          <w:szCs w:val="20"/>
        </w:rPr>
      </w:pPr>
      <w:r w:rsidRPr="00652CBD">
        <w:rPr>
          <w:rFonts w:ascii="Aptos Display" w:hAnsi="Aptos Display" w:cs="Arial"/>
          <w:szCs w:val="20"/>
        </w:rPr>
        <w:t xml:space="preserve">IČO: </w:t>
      </w:r>
      <w:r w:rsidR="001A6977" w:rsidRPr="00652CBD">
        <w:rPr>
          <w:rFonts w:ascii="Aptos Display" w:hAnsi="Aptos Display" w:cs="Arial"/>
          <w:szCs w:val="20"/>
        </w:rPr>
        <w:t>00235440</w:t>
      </w:r>
    </w:p>
    <w:p w14:paraId="7DA7057A" w14:textId="7BFA8FFC" w:rsidR="001B5040" w:rsidRPr="00652CBD" w:rsidRDefault="001B5040" w:rsidP="001B5040">
      <w:pPr>
        <w:ind w:left="709" w:firstLine="709"/>
        <w:rPr>
          <w:rFonts w:ascii="Aptos Display" w:hAnsi="Aptos Display" w:cs="Arial"/>
          <w:szCs w:val="20"/>
        </w:rPr>
      </w:pPr>
    </w:p>
    <w:p w14:paraId="27EC8BFA" w14:textId="2F3E0E72" w:rsidR="00C52FFE" w:rsidRPr="00652CBD" w:rsidRDefault="00C52FFE" w:rsidP="001B5040">
      <w:pPr>
        <w:ind w:left="709" w:firstLine="709"/>
        <w:rPr>
          <w:rFonts w:ascii="Aptos Display" w:hAnsi="Aptos Display" w:cs="Arial"/>
          <w:szCs w:val="20"/>
        </w:rPr>
      </w:pPr>
    </w:p>
    <w:p w14:paraId="07C6D42B" w14:textId="77777777" w:rsidR="000C7361" w:rsidRPr="00652CBD" w:rsidRDefault="000C7361" w:rsidP="001B5040">
      <w:pPr>
        <w:rPr>
          <w:rFonts w:ascii="Aptos Display" w:hAnsi="Aptos Display" w:cs="Arial"/>
          <w:szCs w:val="20"/>
        </w:rPr>
      </w:pPr>
    </w:p>
    <w:p w14:paraId="7BC8D742" w14:textId="77777777" w:rsidR="001A6977" w:rsidRPr="00652CBD" w:rsidRDefault="001A6977" w:rsidP="001B5040">
      <w:pPr>
        <w:rPr>
          <w:rFonts w:ascii="Aptos Display" w:hAnsi="Aptos Display" w:cs="Arial"/>
          <w:szCs w:val="20"/>
        </w:rPr>
      </w:pPr>
    </w:p>
    <w:p w14:paraId="3F7EDB62" w14:textId="77777777" w:rsidR="004005F4" w:rsidRPr="00652CBD" w:rsidRDefault="004005F4" w:rsidP="004005F4">
      <w:pPr>
        <w:tabs>
          <w:tab w:val="left" w:pos="3420"/>
        </w:tabs>
        <w:rPr>
          <w:rFonts w:ascii="Aptos Display" w:hAnsi="Aptos Display" w:cs="Arial"/>
          <w:b/>
          <w:szCs w:val="20"/>
          <w:highlight w:val="yellow"/>
        </w:rPr>
      </w:pPr>
    </w:p>
    <w:p w14:paraId="00B304AA" w14:textId="158AE288" w:rsidR="004005F4" w:rsidRPr="00652CBD" w:rsidRDefault="00E40A1E" w:rsidP="004005F4">
      <w:pPr>
        <w:tabs>
          <w:tab w:val="left" w:pos="3420"/>
        </w:tabs>
        <w:spacing w:after="60"/>
        <w:rPr>
          <w:rFonts w:ascii="Aptos Display" w:hAnsi="Aptos Display" w:cs="Arial"/>
          <w:b/>
          <w:szCs w:val="20"/>
        </w:rPr>
      </w:pPr>
      <w:r w:rsidRPr="00652CBD">
        <w:rPr>
          <w:rFonts w:ascii="Aptos Display" w:hAnsi="Aptos Display"/>
          <w:noProof/>
          <w:szCs w:val="20"/>
        </w:rPr>
        <w:drawing>
          <wp:anchor distT="0" distB="0" distL="114300" distR="114300" simplePos="0" relativeHeight="251658240" behindDoc="0" locked="0" layoutInCell="1" allowOverlap="1" wp14:anchorId="4647432B" wp14:editId="089E1F51">
            <wp:simplePos x="0" y="0"/>
            <wp:positionH relativeFrom="column">
              <wp:posOffset>4872175</wp:posOffset>
            </wp:positionH>
            <wp:positionV relativeFrom="paragraph">
              <wp:posOffset>66779</wp:posOffset>
            </wp:positionV>
            <wp:extent cx="803910" cy="533400"/>
            <wp:effectExtent l="0" t="0" r="0" b="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3910" cy="533400"/>
                    </a:xfrm>
                    <a:prstGeom prst="rect">
                      <a:avLst/>
                    </a:prstGeom>
                    <a:noFill/>
                    <a:ln>
                      <a:noFill/>
                    </a:ln>
                  </pic:spPr>
                </pic:pic>
              </a:graphicData>
            </a:graphic>
          </wp:anchor>
        </w:drawing>
      </w:r>
      <w:r w:rsidR="004005F4" w:rsidRPr="00652CBD">
        <w:rPr>
          <w:rFonts w:ascii="Aptos Display" w:hAnsi="Aptos Display" w:cs="Arial"/>
          <w:b/>
          <w:szCs w:val="20"/>
        </w:rPr>
        <w:t xml:space="preserve">Zpracovatel a </w:t>
      </w:r>
      <w:r w:rsidR="000C7361" w:rsidRPr="00652CBD">
        <w:rPr>
          <w:rFonts w:ascii="Aptos Display" w:hAnsi="Aptos Display" w:cs="Arial"/>
          <w:b/>
          <w:szCs w:val="20"/>
        </w:rPr>
        <w:t>z</w:t>
      </w:r>
      <w:r w:rsidR="004005F4" w:rsidRPr="00652CBD">
        <w:rPr>
          <w:rFonts w:ascii="Aptos Display" w:hAnsi="Aptos Display" w:cs="Arial"/>
          <w:b/>
          <w:szCs w:val="20"/>
        </w:rPr>
        <w:t>ástupce zadavatele:</w:t>
      </w:r>
    </w:p>
    <w:p w14:paraId="4643BE4A" w14:textId="0EFA5758" w:rsidR="001B5040" w:rsidRPr="00652CBD" w:rsidRDefault="004005F4" w:rsidP="00E40A1E">
      <w:pPr>
        <w:ind w:left="709" w:firstLine="709"/>
        <w:rPr>
          <w:rFonts w:ascii="Aptos Display" w:hAnsi="Aptos Display" w:cs="Arial"/>
          <w:szCs w:val="20"/>
        </w:rPr>
      </w:pPr>
      <w:r w:rsidRPr="00652CBD">
        <w:rPr>
          <w:rFonts w:ascii="Aptos Display" w:hAnsi="Aptos Display" w:cs="Arial"/>
          <w:szCs w:val="20"/>
        </w:rPr>
        <w:t>Vodohospodářský rozvoj a výstavba a.s.</w:t>
      </w:r>
    </w:p>
    <w:p w14:paraId="6EC69ADD" w14:textId="3FF2A008" w:rsidR="004005F4" w:rsidRPr="00652CBD" w:rsidRDefault="004005F4" w:rsidP="00E40A1E">
      <w:pPr>
        <w:ind w:left="709" w:firstLine="709"/>
        <w:rPr>
          <w:rFonts w:ascii="Aptos Display" w:hAnsi="Aptos Display" w:cs="Arial"/>
          <w:szCs w:val="20"/>
        </w:rPr>
      </w:pPr>
      <w:r w:rsidRPr="00652CBD">
        <w:rPr>
          <w:rFonts w:ascii="Aptos Display" w:hAnsi="Aptos Display" w:cs="Arial"/>
          <w:szCs w:val="20"/>
        </w:rPr>
        <w:t>Nábřežní 4, 150 56 Praha 5</w:t>
      </w:r>
    </w:p>
    <w:p w14:paraId="734C8DB8" w14:textId="721270CB" w:rsidR="001B5040" w:rsidRPr="00652CBD" w:rsidRDefault="001B5040" w:rsidP="00E40A1E">
      <w:pPr>
        <w:ind w:left="709" w:firstLine="709"/>
        <w:rPr>
          <w:rFonts w:ascii="Aptos Display" w:hAnsi="Aptos Display" w:cs="Arial"/>
          <w:szCs w:val="20"/>
        </w:rPr>
      </w:pPr>
      <w:r w:rsidRPr="00652CBD">
        <w:rPr>
          <w:rFonts w:ascii="Aptos Display" w:hAnsi="Aptos Display" w:cs="Arial"/>
          <w:szCs w:val="20"/>
        </w:rPr>
        <w:t>IČO: 47116901</w:t>
      </w:r>
    </w:p>
    <w:p w14:paraId="1F2196F2" w14:textId="186A9CF1" w:rsidR="000C7361" w:rsidRPr="00652CBD" w:rsidRDefault="000C7361" w:rsidP="00D51EFF">
      <w:pPr>
        <w:spacing w:before="60"/>
        <w:ind w:left="708" w:firstLine="708"/>
        <w:jc w:val="left"/>
        <w:rPr>
          <w:rFonts w:ascii="Aptos Display" w:hAnsi="Aptos Display" w:cs="Arial"/>
          <w:szCs w:val="20"/>
        </w:rPr>
      </w:pPr>
    </w:p>
    <w:bookmarkEnd w:id="0"/>
    <w:p w14:paraId="4BE02C7E" w14:textId="57C0060E" w:rsidR="004005F4" w:rsidRPr="00652CBD" w:rsidRDefault="00CB4B4B" w:rsidP="004005F4">
      <w:pPr>
        <w:jc w:val="center"/>
        <w:rPr>
          <w:rFonts w:ascii="Aptos Display" w:hAnsi="Aptos Display" w:cs="Arial"/>
          <w:sz w:val="22"/>
          <w:szCs w:val="22"/>
        </w:rPr>
      </w:pPr>
      <w:r w:rsidRPr="00652CBD">
        <w:rPr>
          <w:rFonts w:ascii="Aptos Display" w:hAnsi="Aptos Display"/>
        </w:rPr>
        <w:t xml:space="preserve"> </w:t>
      </w:r>
    </w:p>
    <w:p w14:paraId="2873F93F" w14:textId="58176BAE" w:rsidR="000C7361" w:rsidRPr="00652CBD" w:rsidRDefault="000C7361" w:rsidP="004005F4">
      <w:pPr>
        <w:jc w:val="center"/>
        <w:rPr>
          <w:rFonts w:ascii="Aptos Display" w:hAnsi="Aptos Display" w:cs="Arial"/>
          <w:b/>
          <w:sz w:val="22"/>
          <w:szCs w:val="22"/>
        </w:rPr>
      </w:pPr>
    </w:p>
    <w:p w14:paraId="353EA342" w14:textId="77777777" w:rsidR="00C11617" w:rsidRPr="00652CBD" w:rsidRDefault="00C11617" w:rsidP="001225C1">
      <w:pPr>
        <w:jc w:val="left"/>
        <w:rPr>
          <w:rFonts w:ascii="Aptos Display" w:hAnsi="Aptos Display" w:cs="Arial"/>
          <w:b/>
          <w:sz w:val="28"/>
          <w:szCs w:val="28"/>
        </w:rPr>
      </w:pPr>
      <w:r w:rsidRPr="00652CBD">
        <w:rPr>
          <w:rFonts w:ascii="Aptos Display" w:hAnsi="Aptos Display" w:cs="Arial"/>
          <w:b/>
          <w:sz w:val="28"/>
          <w:szCs w:val="28"/>
        </w:rPr>
        <w:br w:type="page"/>
      </w:r>
    </w:p>
    <w:p w14:paraId="4A0BA327" w14:textId="60F5154A" w:rsidR="00D26F1C" w:rsidRPr="00652CBD" w:rsidRDefault="00D26F1C" w:rsidP="001225C1">
      <w:pPr>
        <w:jc w:val="left"/>
        <w:rPr>
          <w:rFonts w:ascii="Aptos Display" w:hAnsi="Aptos Display" w:cs="Arial"/>
          <w:b/>
          <w:sz w:val="28"/>
          <w:szCs w:val="28"/>
        </w:rPr>
      </w:pPr>
      <w:r w:rsidRPr="00652CBD">
        <w:rPr>
          <w:rFonts w:ascii="Aptos Display" w:hAnsi="Aptos Display" w:cs="Arial"/>
          <w:b/>
          <w:sz w:val="28"/>
          <w:szCs w:val="28"/>
        </w:rPr>
        <w:lastRenderedPageBreak/>
        <w:t>OBSAH</w:t>
      </w:r>
      <w:r w:rsidR="008B2429" w:rsidRPr="00652CBD">
        <w:rPr>
          <w:rFonts w:ascii="Aptos Display" w:hAnsi="Aptos Display" w:cs="Arial"/>
          <w:b/>
          <w:sz w:val="28"/>
          <w:szCs w:val="28"/>
        </w:rPr>
        <w:t xml:space="preserve"> </w:t>
      </w:r>
    </w:p>
    <w:p w14:paraId="556CA3DA" w14:textId="77777777" w:rsidR="00F45A25" w:rsidRPr="00652CBD" w:rsidRDefault="00F45A25" w:rsidP="001225C1">
      <w:pPr>
        <w:jc w:val="left"/>
        <w:rPr>
          <w:rFonts w:ascii="Aptos Display" w:hAnsi="Aptos Display" w:cs="Arial"/>
          <w:b/>
          <w:sz w:val="28"/>
          <w:szCs w:val="28"/>
        </w:rPr>
      </w:pPr>
    </w:p>
    <w:p w14:paraId="302B54F1" w14:textId="124FBE71" w:rsidR="00E4160D" w:rsidRPr="00E4160D" w:rsidRDefault="00E21B54">
      <w:pPr>
        <w:pStyle w:val="Obsah1"/>
        <w:rPr>
          <w:rFonts w:ascii="Aptos Display" w:eastAsiaTheme="minorEastAsia" w:hAnsi="Aptos Display" w:cstheme="minorBidi"/>
          <w:b w:val="0"/>
          <w:bCs w:val="0"/>
          <w:kern w:val="2"/>
          <w:sz w:val="24"/>
          <w14:ligatures w14:val="standardContextual"/>
        </w:rPr>
      </w:pPr>
      <w:r w:rsidRPr="00E4160D">
        <w:rPr>
          <w:rFonts w:ascii="Aptos Display" w:hAnsi="Aptos Display"/>
          <w:sz w:val="28"/>
          <w:szCs w:val="28"/>
        </w:rPr>
        <w:fldChar w:fldCharType="begin"/>
      </w:r>
      <w:r w:rsidR="00D6270A" w:rsidRPr="00E4160D">
        <w:rPr>
          <w:rFonts w:ascii="Aptos Display" w:hAnsi="Aptos Display"/>
          <w:sz w:val="28"/>
          <w:szCs w:val="28"/>
        </w:rPr>
        <w:instrText xml:space="preserve"> TOC \o "1-2" \h \z \u </w:instrText>
      </w:r>
      <w:r w:rsidRPr="00E4160D">
        <w:rPr>
          <w:rFonts w:ascii="Aptos Display" w:hAnsi="Aptos Display"/>
          <w:sz w:val="28"/>
          <w:szCs w:val="28"/>
        </w:rPr>
        <w:fldChar w:fldCharType="separate"/>
      </w:r>
      <w:hyperlink w:anchor="_Toc167282286" w:history="1">
        <w:r w:rsidR="00E4160D" w:rsidRPr="00E4160D">
          <w:rPr>
            <w:rStyle w:val="Hypertextovodkaz"/>
            <w:rFonts w:ascii="Aptos Display" w:hAnsi="Aptos Display"/>
          </w:rPr>
          <w:t>1.</w:t>
        </w:r>
        <w:r w:rsidR="00E4160D" w:rsidRPr="00E4160D">
          <w:rPr>
            <w:rFonts w:ascii="Aptos Display" w:eastAsiaTheme="minorEastAsia" w:hAnsi="Aptos Display" w:cstheme="minorBidi"/>
            <w:b w:val="0"/>
            <w:bCs w:val="0"/>
            <w:kern w:val="2"/>
            <w:sz w:val="24"/>
            <w14:ligatures w14:val="standardContextual"/>
          </w:rPr>
          <w:tab/>
        </w:r>
        <w:r w:rsidR="00E4160D" w:rsidRPr="00E4160D">
          <w:rPr>
            <w:rStyle w:val="Hypertextovodkaz"/>
            <w:rFonts w:ascii="Aptos Display" w:hAnsi="Aptos Display"/>
          </w:rPr>
          <w:t>Úvod</w:t>
        </w:r>
        <w:r w:rsidR="00E4160D" w:rsidRPr="00E4160D">
          <w:rPr>
            <w:rFonts w:ascii="Aptos Display" w:hAnsi="Aptos Display"/>
            <w:webHidden/>
          </w:rPr>
          <w:tab/>
        </w:r>
        <w:r w:rsidR="00E4160D" w:rsidRPr="00E4160D">
          <w:rPr>
            <w:rFonts w:ascii="Aptos Display" w:hAnsi="Aptos Display"/>
            <w:webHidden/>
          </w:rPr>
          <w:fldChar w:fldCharType="begin"/>
        </w:r>
        <w:r w:rsidR="00E4160D" w:rsidRPr="00E4160D">
          <w:rPr>
            <w:rFonts w:ascii="Aptos Display" w:hAnsi="Aptos Display"/>
            <w:webHidden/>
          </w:rPr>
          <w:instrText xml:space="preserve"> PAGEREF _Toc167282286 \h </w:instrText>
        </w:r>
        <w:r w:rsidR="00E4160D" w:rsidRPr="00E4160D">
          <w:rPr>
            <w:rFonts w:ascii="Aptos Display" w:hAnsi="Aptos Display"/>
            <w:webHidden/>
          </w:rPr>
        </w:r>
        <w:r w:rsidR="00E4160D" w:rsidRPr="00E4160D">
          <w:rPr>
            <w:rFonts w:ascii="Aptos Display" w:hAnsi="Aptos Display"/>
            <w:webHidden/>
          </w:rPr>
          <w:fldChar w:fldCharType="separate"/>
        </w:r>
        <w:r w:rsidR="00427A9C">
          <w:rPr>
            <w:rFonts w:ascii="Aptos Display" w:hAnsi="Aptos Display"/>
            <w:webHidden/>
          </w:rPr>
          <w:t>4</w:t>
        </w:r>
        <w:r w:rsidR="00E4160D" w:rsidRPr="00E4160D">
          <w:rPr>
            <w:rFonts w:ascii="Aptos Display" w:hAnsi="Aptos Display"/>
            <w:webHidden/>
          </w:rPr>
          <w:fldChar w:fldCharType="end"/>
        </w:r>
      </w:hyperlink>
    </w:p>
    <w:p w14:paraId="09665C26" w14:textId="325A2857"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87" w:history="1">
        <w:r w:rsidRPr="00E4160D">
          <w:rPr>
            <w:rStyle w:val="Hypertextovodkaz"/>
            <w:rFonts w:ascii="Aptos Display" w:hAnsi="Aptos Display"/>
            <w:noProof/>
          </w:rPr>
          <w:t>1.1.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Zadavatel</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_Toc167282287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4</w:t>
        </w:r>
        <w:r w:rsidRPr="00E4160D">
          <w:rPr>
            <w:rFonts w:ascii="Aptos Display" w:hAnsi="Aptos Display"/>
            <w:noProof/>
            <w:webHidden/>
          </w:rPr>
          <w:fldChar w:fldCharType="end"/>
        </w:r>
      </w:hyperlink>
    </w:p>
    <w:p w14:paraId="36E9D2EE" w14:textId="4ADFB5C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88" w:history="1">
        <w:r w:rsidRPr="00E4160D">
          <w:rPr>
            <w:rStyle w:val="Hypertextovodkaz"/>
            <w:rFonts w:ascii="Aptos Display" w:hAnsi="Aptos Display"/>
            <w:noProof/>
          </w:rPr>
          <w:t>1.2.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Zpracovatel zadávací dokumentace a zástupce Zadavatele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_Toc167282288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4</w:t>
        </w:r>
        <w:r w:rsidRPr="00E4160D">
          <w:rPr>
            <w:rFonts w:ascii="Aptos Display" w:hAnsi="Aptos Display"/>
            <w:noProof/>
            <w:webHidden/>
          </w:rPr>
          <w:fldChar w:fldCharType="end"/>
        </w:r>
      </w:hyperlink>
    </w:p>
    <w:p w14:paraId="434DC5FC" w14:textId="297E8C9A"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89" w:history="1">
        <w:r w:rsidRPr="00E4160D">
          <w:rPr>
            <w:rStyle w:val="Hypertextovodkaz"/>
            <w:rFonts w:ascii="Aptos Display" w:hAnsi="Aptos Display"/>
            <w:noProof/>
          </w:rPr>
          <w:t>1.3.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Základní informace o koncesním řízení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_Toc167282289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5</w:t>
        </w:r>
        <w:r w:rsidRPr="00E4160D">
          <w:rPr>
            <w:rFonts w:ascii="Aptos Display" w:hAnsi="Aptos Display"/>
            <w:noProof/>
            <w:webHidden/>
          </w:rPr>
          <w:fldChar w:fldCharType="end"/>
        </w:r>
      </w:hyperlink>
    </w:p>
    <w:p w14:paraId="19B12001" w14:textId="2A5C2560"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0" w:history="1">
        <w:r w:rsidRPr="00E4160D">
          <w:rPr>
            <w:rStyle w:val="Hypertextovodkaz"/>
            <w:rFonts w:ascii="Aptos Display" w:hAnsi="Aptos Display"/>
            <w:noProof/>
          </w:rPr>
          <w:t>1.4.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Zadávací dokumentace, přístup k zadávací dokumentaci</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6</w:t>
        </w:r>
        <w:r w:rsidRPr="00E4160D">
          <w:rPr>
            <w:rFonts w:ascii="Aptos Display" w:hAnsi="Aptos Display"/>
            <w:noProof/>
            <w:webHidden/>
          </w:rPr>
          <w:fldChar w:fldCharType="end"/>
        </w:r>
      </w:hyperlink>
    </w:p>
    <w:p w14:paraId="3B257678" w14:textId="3681AB91"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1" w:history="1">
        <w:r w:rsidRPr="00E4160D">
          <w:rPr>
            <w:rStyle w:val="Hypertextovodkaz"/>
            <w:rFonts w:ascii="Aptos Display" w:hAnsi="Aptos Display"/>
            <w:noProof/>
          </w:rPr>
          <w:t>1.5.</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Důvod vyhlášení koncesního řízení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_Toc167282291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6</w:t>
        </w:r>
        <w:r w:rsidRPr="00E4160D">
          <w:rPr>
            <w:rFonts w:ascii="Aptos Display" w:hAnsi="Aptos Display"/>
            <w:noProof/>
            <w:webHidden/>
          </w:rPr>
          <w:fldChar w:fldCharType="end"/>
        </w:r>
      </w:hyperlink>
    </w:p>
    <w:p w14:paraId="273EA499" w14:textId="641B4B55"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2" w:history="1">
        <w:r w:rsidRPr="00E4160D">
          <w:rPr>
            <w:rStyle w:val="Hypertextovodkaz"/>
            <w:rFonts w:ascii="Aptos Display" w:hAnsi="Aptos Display"/>
            <w:noProof/>
          </w:rPr>
          <w:t>1.6.</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Doba trvání koncese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_Toc167282292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6</w:t>
        </w:r>
        <w:r w:rsidRPr="00E4160D">
          <w:rPr>
            <w:rFonts w:ascii="Aptos Display" w:hAnsi="Aptos Display"/>
            <w:noProof/>
            <w:webHidden/>
          </w:rPr>
          <w:fldChar w:fldCharType="end"/>
        </w:r>
      </w:hyperlink>
    </w:p>
    <w:p w14:paraId="293D549B" w14:textId="7B0C3213"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3" w:history="1">
        <w:r w:rsidRPr="00E4160D">
          <w:rPr>
            <w:rStyle w:val="Hypertextovodkaz"/>
            <w:rFonts w:ascii="Aptos Display" w:hAnsi="Aptos Display"/>
            <w:noProof/>
          </w:rPr>
          <w:t>1.7.</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Předmět koncesního řízení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7</w:t>
        </w:r>
        <w:r w:rsidRPr="00E4160D">
          <w:rPr>
            <w:rFonts w:ascii="Aptos Display" w:hAnsi="Aptos Display"/>
            <w:noProof/>
            <w:webHidden/>
          </w:rPr>
          <w:fldChar w:fldCharType="end"/>
        </w:r>
      </w:hyperlink>
    </w:p>
    <w:p w14:paraId="30E37BAD" w14:textId="0E7BEEFA"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4" w:history="1">
        <w:r w:rsidRPr="00E4160D">
          <w:rPr>
            <w:rStyle w:val="Hypertextovodkaz"/>
            <w:rFonts w:ascii="Aptos Display" w:hAnsi="Aptos Display"/>
            <w:noProof/>
          </w:rPr>
          <w:t>1.8.</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Klasifikace předmětu zakázky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7</w:t>
        </w:r>
        <w:r w:rsidRPr="00E4160D">
          <w:rPr>
            <w:rFonts w:ascii="Aptos Display" w:hAnsi="Aptos Display"/>
            <w:noProof/>
            <w:webHidden/>
          </w:rPr>
          <w:fldChar w:fldCharType="end"/>
        </w:r>
      </w:hyperlink>
    </w:p>
    <w:p w14:paraId="220C6C9F" w14:textId="27EFD14F"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5" w:history="1">
        <w:r w:rsidRPr="00E4160D">
          <w:rPr>
            <w:rStyle w:val="Hypertextovodkaz"/>
            <w:rFonts w:ascii="Aptos Display" w:hAnsi="Aptos Display"/>
            <w:noProof/>
          </w:rPr>
          <w:t>1.9.</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Předpokládaná hodnota koncese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_Toc167282295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7</w:t>
        </w:r>
        <w:r w:rsidRPr="00E4160D">
          <w:rPr>
            <w:rFonts w:ascii="Aptos Display" w:hAnsi="Aptos Display"/>
            <w:noProof/>
            <w:webHidden/>
          </w:rPr>
          <w:fldChar w:fldCharType="end"/>
        </w:r>
      </w:hyperlink>
    </w:p>
    <w:p w14:paraId="51AFE242" w14:textId="21783D2D"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6" w:history="1">
        <w:r w:rsidRPr="00E4160D">
          <w:rPr>
            <w:rStyle w:val="Hypertextovodkaz"/>
            <w:rFonts w:ascii="Aptos Display" w:hAnsi="Aptos Display"/>
            <w:noProof/>
          </w:rPr>
          <w:t>1.10.</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Stručný popis a rozsah provozovaného Vodohospodářského majetku a místo plnění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_Toc167282296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7</w:t>
        </w:r>
        <w:r w:rsidRPr="00E4160D">
          <w:rPr>
            <w:rFonts w:ascii="Aptos Display" w:hAnsi="Aptos Display"/>
            <w:noProof/>
            <w:webHidden/>
          </w:rPr>
          <w:fldChar w:fldCharType="end"/>
        </w:r>
      </w:hyperlink>
    </w:p>
    <w:p w14:paraId="6387D74A" w14:textId="6FCF1DD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7" w:history="1">
        <w:r w:rsidRPr="00E4160D">
          <w:rPr>
            <w:rStyle w:val="Hypertextovodkaz"/>
            <w:rFonts w:ascii="Aptos Display" w:hAnsi="Aptos Display"/>
            <w:noProof/>
          </w:rPr>
          <w:t>1.11.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Předpokládaný harmonogram realizace předmětu zakázky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_Toc167282297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8</w:t>
        </w:r>
        <w:r w:rsidRPr="00E4160D">
          <w:rPr>
            <w:rFonts w:ascii="Aptos Display" w:hAnsi="Aptos Display"/>
            <w:noProof/>
            <w:webHidden/>
          </w:rPr>
          <w:fldChar w:fldCharType="end"/>
        </w:r>
      </w:hyperlink>
    </w:p>
    <w:p w14:paraId="6D5B1F80" w14:textId="07380475"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298" w:history="1">
        <w:r w:rsidRPr="00E4160D">
          <w:rPr>
            <w:rStyle w:val="Hypertextovodkaz"/>
            <w:rFonts w:ascii="Aptos Display" w:hAnsi="Aptos Display"/>
            <w:noProof/>
          </w:rPr>
          <w:t>1.12.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Podmínky pro změnu termínu plnění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_Toc167282298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8</w:t>
        </w:r>
        <w:r w:rsidRPr="00E4160D">
          <w:rPr>
            <w:rFonts w:ascii="Aptos Display" w:hAnsi="Aptos Display"/>
            <w:noProof/>
            <w:webHidden/>
          </w:rPr>
          <w:fldChar w:fldCharType="end"/>
        </w:r>
      </w:hyperlink>
    </w:p>
    <w:p w14:paraId="5BD467BC" w14:textId="1AC102CE"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299" w:history="1">
        <w:r w:rsidRPr="00E4160D">
          <w:rPr>
            <w:rStyle w:val="Hypertextovodkaz"/>
            <w:rFonts w:ascii="Aptos Display" w:hAnsi="Aptos Display"/>
          </w:rPr>
          <w:t>2.</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Požadavky na kvalifikaci dodavatele</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_Toc167282299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9</w:t>
        </w:r>
        <w:r w:rsidRPr="00E4160D">
          <w:rPr>
            <w:rFonts w:ascii="Aptos Display" w:hAnsi="Aptos Display"/>
            <w:webHidden/>
          </w:rPr>
          <w:fldChar w:fldCharType="end"/>
        </w:r>
      </w:hyperlink>
    </w:p>
    <w:p w14:paraId="7E9C8969" w14:textId="7819CF77"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0" w:history="1">
        <w:r w:rsidRPr="00E4160D">
          <w:rPr>
            <w:rStyle w:val="Hypertextovodkaz"/>
            <w:rFonts w:ascii="Aptos Display" w:hAnsi="Aptos Display"/>
            <w:noProof/>
          </w:rPr>
          <w:t>2.1.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Kategorie kvalifikačních kritérií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9</w:t>
        </w:r>
        <w:r w:rsidRPr="00E4160D">
          <w:rPr>
            <w:rFonts w:ascii="Aptos Display" w:hAnsi="Aptos Display"/>
            <w:noProof/>
            <w:webHidden/>
          </w:rPr>
          <w:fldChar w:fldCharType="end"/>
        </w:r>
      </w:hyperlink>
    </w:p>
    <w:p w14:paraId="5650737C" w14:textId="5C9558A7"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1" w:history="1">
        <w:r w:rsidRPr="00E4160D">
          <w:rPr>
            <w:rStyle w:val="Hypertextovodkaz"/>
            <w:rFonts w:ascii="Aptos Display" w:hAnsi="Aptos Display"/>
            <w:noProof/>
          </w:rPr>
          <w:t>2.2.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Prokázání splnění kvalifikace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_Toc167282301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9</w:t>
        </w:r>
        <w:r w:rsidRPr="00E4160D">
          <w:rPr>
            <w:rFonts w:ascii="Aptos Display" w:hAnsi="Aptos Display"/>
            <w:noProof/>
            <w:webHidden/>
          </w:rPr>
          <w:fldChar w:fldCharType="end"/>
        </w:r>
      </w:hyperlink>
    </w:p>
    <w:p w14:paraId="676B3D14" w14:textId="2444E35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2" w:history="1">
        <w:r w:rsidRPr="00E4160D">
          <w:rPr>
            <w:rStyle w:val="Hypertextovodkaz"/>
            <w:rFonts w:ascii="Aptos Display" w:hAnsi="Aptos Display"/>
            <w:noProof/>
          </w:rPr>
          <w:t>2.3.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Základní způsobilost</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_Toc167282302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10</w:t>
        </w:r>
        <w:r w:rsidRPr="00E4160D">
          <w:rPr>
            <w:rFonts w:ascii="Aptos Display" w:hAnsi="Aptos Display"/>
            <w:noProof/>
            <w:webHidden/>
          </w:rPr>
          <w:fldChar w:fldCharType="end"/>
        </w:r>
      </w:hyperlink>
    </w:p>
    <w:p w14:paraId="18130AB9" w14:textId="0E27C6E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3" w:history="1">
        <w:r w:rsidRPr="00E4160D">
          <w:rPr>
            <w:rStyle w:val="Hypertextovodkaz"/>
            <w:rFonts w:ascii="Aptos Display" w:hAnsi="Aptos Display"/>
            <w:noProof/>
          </w:rPr>
          <w:t>2.4.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Profesní způsobilost</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11</w:t>
        </w:r>
        <w:r w:rsidRPr="00E4160D">
          <w:rPr>
            <w:rFonts w:ascii="Aptos Display" w:hAnsi="Aptos Display"/>
            <w:noProof/>
            <w:webHidden/>
          </w:rPr>
          <w:fldChar w:fldCharType="end"/>
        </w:r>
      </w:hyperlink>
    </w:p>
    <w:p w14:paraId="2D8F289C" w14:textId="2B79802D"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4" w:history="1">
        <w:r w:rsidRPr="00E4160D">
          <w:rPr>
            <w:rStyle w:val="Hypertextovodkaz"/>
            <w:rFonts w:ascii="Aptos Display" w:hAnsi="Aptos Display"/>
            <w:noProof/>
          </w:rPr>
          <w:t>2.5.</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Ekonomická kvalifikace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11</w:t>
        </w:r>
        <w:r w:rsidRPr="00E4160D">
          <w:rPr>
            <w:rFonts w:ascii="Aptos Display" w:hAnsi="Aptos Display"/>
            <w:noProof/>
            <w:webHidden/>
          </w:rPr>
          <w:fldChar w:fldCharType="end"/>
        </w:r>
      </w:hyperlink>
    </w:p>
    <w:p w14:paraId="6815B47F" w14:textId="48FD76D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5" w:history="1">
        <w:r w:rsidRPr="00E4160D">
          <w:rPr>
            <w:rStyle w:val="Hypertextovodkaz"/>
            <w:rFonts w:ascii="Aptos Display" w:hAnsi="Aptos Display"/>
            <w:noProof/>
          </w:rPr>
          <w:t>2.6.</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Technická kvalifikace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_Toc167282305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11</w:t>
        </w:r>
        <w:r w:rsidRPr="00E4160D">
          <w:rPr>
            <w:rFonts w:ascii="Aptos Display" w:hAnsi="Aptos Display"/>
            <w:noProof/>
            <w:webHidden/>
          </w:rPr>
          <w:fldChar w:fldCharType="end"/>
        </w:r>
      </w:hyperlink>
    </w:p>
    <w:p w14:paraId="23BA6573" w14:textId="4BA1E6DF"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06" w:history="1">
        <w:r w:rsidRPr="00E4160D">
          <w:rPr>
            <w:rStyle w:val="Hypertextovodkaz"/>
            <w:rFonts w:ascii="Aptos Display" w:hAnsi="Aptos Display"/>
          </w:rPr>
          <w:t>3.</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Podmínky a požadavky na zpracování Žádosti</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_Toc167282306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14</w:t>
        </w:r>
        <w:r w:rsidRPr="00E4160D">
          <w:rPr>
            <w:rFonts w:ascii="Aptos Display" w:hAnsi="Aptos Display"/>
            <w:webHidden/>
          </w:rPr>
          <w:fldChar w:fldCharType="end"/>
        </w:r>
      </w:hyperlink>
    </w:p>
    <w:p w14:paraId="40D2A32D" w14:textId="17D6421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7" w:history="1">
        <w:r w:rsidRPr="00E4160D">
          <w:rPr>
            <w:rStyle w:val="Hypertextovodkaz"/>
            <w:rFonts w:ascii="Aptos Display" w:hAnsi="Aptos Display"/>
            <w:noProof/>
          </w:rPr>
          <w:t>3.1.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Forma Žádosti</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_Toc167282307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14</w:t>
        </w:r>
        <w:r w:rsidRPr="00E4160D">
          <w:rPr>
            <w:rFonts w:ascii="Aptos Display" w:hAnsi="Aptos Display"/>
            <w:noProof/>
            <w:webHidden/>
          </w:rPr>
          <w:fldChar w:fldCharType="end"/>
        </w:r>
      </w:hyperlink>
    </w:p>
    <w:p w14:paraId="6BCACA3D" w14:textId="5BDC5A5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8" w:history="1">
        <w:r w:rsidRPr="00E4160D">
          <w:rPr>
            <w:rStyle w:val="Hypertextovodkaz"/>
            <w:rFonts w:ascii="Aptos Display" w:hAnsi="Aptos Display"/>
            <w:noProof/>
          </w:rPr>
          <w:t>3.2.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Způsob a místo podání Žádosti</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14</w:t>
        </w:r>
        <w:r w:rsidRPr="00E4160D">
          <w:rPr>
            <w:rFonts w:ascii="Aptos Display" w:hAnsi="Aptos Display"/>
            <w:noProof/>
            <w:webHidden/>
          </w:rPr>
          <w:fldChar w:fldCharType="end"/>
        </w:r>
      </w:hyperlink>
    </w:p>
    <w:p w14:paraId="5DBD7EA5" w14:textId="7BEC98A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09" w:history="1">
        <w:r w:rsidRPr="00E4160D">
          <w:rPr>
            <w:rStyle w:val="Hypertextovodkaz"/>
            <w:rFonts w:ascii="Aptos Display" w:hAnsi="Aptos Display"/>
            <w:noProof/>
          </w:rPr>
          <w:t>3.3.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Struktura Žádosti</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_Toc167282309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15</w:t>
        </w:r>
        <w:r w:rsidRPr="00E4160D">
          <w:rPr>
            <w:rFonts w:ascii="Aptos Display" w:hAnsi="Aptos Display"/>
            <w:noProof/>
            <w:webHidden/>
          </w:rPr>
          <w:fldChar w:fldCharType="end"/>
        </w:r>
      </w:hyperlink>
    </w:p>
    <w:p w14:paraId="49B05CC7" w14:textId="45E16CA4"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0" w:history="1">
        <w:r w:rsidRPr="00E4160D">
          <w:rPr>
            <w:rStyle w:val="Hypertextovodkaz"/>
            <w:rFonts w:ascii="Aptos Display" w:hAnsi="Aptos Display"/>
            <w:noProof/>
          </w:rPr>
          <w:t>3.4.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Ochrana informací a souhlas se zpracováním osobních údajů</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15</w:t>
        </w:r>
        <w:r w:rsidRPr="00E4160D">
          <w:rPr>
            <w:rFonts w:ascii="Aptos Display" w:hAnsi="Aptos Display"/>
            <w:noProof/>
            <w:webHidden/>
          </w:rPr>
          <w:fldChar w:fldCharType="end"/>
        </w:r>
      </w:hyperlink>
    </w:p>
    <w:p w14:paraId="0DE41A29" w14:textId="3F627CF0"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11" w:history="1">
        <w:r w:rsidRPr="00E4160D">
          <w:rPr>
            <w:rStyle w:val="Hypertextovodkaz"/>
            <w:rFonts w:ascii="Aptos Display" w:hAnsi="Aptos Display"/>
          </w:rPr>
          <w:t>4.</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Další podmínky pro průběh koncesního řízení a požadavky Zadavatele</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_Toc167282311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16</w:t>
        </w:r>
        <w:r w:rsidRPr="00E4160D">
          <w:rPr>
            <w:rFonts w:ascii="Aptos Display" w:hAnsi="Aptos Display"/>
            <w:webHidden/>
          </w:rPr>
          <w:fldChar w:fldCharType="end"/>
        </w:r>
      </w:hyperlink>
    </w:p>
    <w:p w14:paraId="02CC3E89" w14:textId="3B5D8805"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2" w:history="1">
        <w:r w:rsidRPr="00E4160D">
          <w:rPr>
            <w:rStyle w:val="Hypertextovodkaz"/>
            <w:rFonts w:ascii="Aptos Display" w:hAnsi="Aptos Display"/>
            <w:noProof/>
          </w:rPr>
          <w:t>4.1.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Komunikace mezi dodavatelem a Zadavatelem</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_Toc167282312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7087C49D" w14:textId="5E2A009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3" w:history="1">
        <w:r w:rsidRPr="00E4160D">
          <w:rPr>
            <w:rStyle w:val="Hypertextovodkaz"/>
            <w:rFonts w:ascii="Aptos Display" w:hAnsi="Aptos Display"/>
            <w:noProof/>
          </w:rPr>
          <w:t>4.2.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Vysvětlení zadávací dokumentace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238EB9BE" w14:textId="04639F92"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4" w:history="1">
        <w:r w:rsidRPr="00E4160D">
          <w:rPr>
            <w:rStyle w:val="Hypertextovodkaz"/>
            <w:rFonts w:ascii="Aptos Display" w:hAnsi="Aptos Display"/>
            <w:noProof/>
          </w:rPr>
          <w:t>4.3.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cs="Arial"/>
            <w:noProof/>
          </w:rPr>
          <w:t>Prohlídka místa plnění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35787E6C" w14:textId="2DCF436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5" w:history="1">
        <w:r w:rsidRPr="00E4160D">
          <w:rPr>
            <w:rStyle w:val="Hypertextovodkaz"/>
            <w:rFonts w:ascii="Aptos Display" w:hAnsi="Aptos Display"/>
            <w:noProof/>
          </w:rPr>
          <w:t>4.4.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Otevírání Žádostí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_Toc167282315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6A96CB40" w14:textId="20ECE251"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6" w:history="1">
        <w:r w:rsidRPr="00E4160D">
          <w:rPr>
            <w:rStyle w:val="Hypertextovodkaz"/>
            <w:rFonts w:ascii="Aptos Display" w:hAnsi="Aptos Display"/>
            <w:noProof/>
          </w:rPr>
          <w:t>4.5.</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Posouzení kvalifikace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_Toc167282316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16</w:t>
        </w:r>
        <w:r w:rsidRPr="00E4160D">
          <w:rPr>
            <w:rFonts w:ascii="Aptos Display" w:hAnsi="Aptos Display"/>
            <w:noProof/>
            <w:webHidden/>
          </w:rPr>
          <w:fldChar w:fldCharType="end"/>
        </w:r>
      </w:hyperlink>
    </w:p>
    <w:p w14:paraId="3600442C" w14:textId="6D7C1C0E"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17" w:history="1">
        <w:r w:rsidRPr="00E4160D">
          <w:rPr>
            <w:rStyle w:val="Hypertextovodkaz"/>
            <w:rFonts w:ascii="Aptos Display" w:hAnsi="Aptos Display"/>
          </w:rPr>
          <w:t>5.</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Další podmínky Zadavatele</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_Toc167282317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17</w:t>
        </w:r>
        <w:r w:rsidRPr="00E4160D">
          <w:rPr>
            <w:rFonts w:ascii="Aptos Display" w:hAnsi="Aptos Display"/>
            <w:webHidden/>
          </w:rPr>
          <w:fldChar w:fldCharType="end"/>
        </w:r>
      </w:hyperlink>
    </w:p>
    <w:p w14:paraId="4344115E" w14:textId="09A8FD4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18" w:history="1">
        <w:r w:rsidRPr="00E4160D">
          <w:rPr>
            <w:rStyle w:val="Hypertextovodkaz"/>
            <w:rFonts w:ascii="Aptos Display" w:hAnsi="Aptos Display"/>
            <w:noProof/>
          </w:rPr>
          <w:t>5.1.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Část předmětu Koncesní sml</w:t>
        </w:r>
        <w:r w:rsidR="005375FA">
          <w:rPr>
            <w:rStyle w:val="Hypertextovodkaz"/>
            <w:rFonts w:ascii="Aptos Display" w:hAnsi="Aptos Display"/>
            <w:noProof/>
          </w:rPr>
          <w:t>o</w:t>
        </w:r>
        <w:r w:rsidRPr="00E4160D">
          <w:rPr>
            <w:rStyle w:val="Hypertextovodkaz"/>
            <w:rFonts w:ascii="Aptos Display" w:hAnsi="Aptos Display"/>
            <w:noProof/>
          </w:rPr>
          <w:t>uv</w:t>
        </w:r>
        <w:r w:rsidR="005375FA">
          <w:rPr>
            <w:rStyle w:val="Hypertextovodkaz"/>
            <w:rFonts w:ascii="Aptos Display" w:hAnsi="Aptos Display"/>
            <w:noProof/>
          </w:rPr>
          <w:t>y</w:t>
        </w:r>
        <w:r w:rsidRPr="00E4160D">
          <w:rPr>
            <w:rStyle w:val="Hypertextovodkaz"/>
            <w:rFonts w:ascii="Aptos Display" w:hAnsi="Aptos Display"/>
            <w:noProof/>
          </w:rPr>
          <w:t>, která nesmí být plněna poddodavatelem</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_Toc167282318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17</w:t>
        </w:r>
        <w:r w:rsidRPr="00E4160D">
          <w:rPr>
            <w:rFonts w:ascii="Aptos Display" w:hAnsi="Aptos Display"/>
            <w:noProof/>
            <w:webHidden/>
          </w:rPr>
          <w:fldChar w:fldCharType="end"/>
        </w:r>
      </w:hyperlink>
    </w:p>
    <w:p w14:paraId="255B24A2" w14:textId="0A1B4DB5"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19" w:history="1">
        <w:r w:rsidRPr="00E4160D">
          <w:rPr>
            <w:rStyle w:val="Hypertextovodkaz"/>
            <w:rFonts w:ascii="Aptos Display" w:hAnsi="Aptos Display"/>
          </w:rPr>
          <w:t>6.</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Podmínky pro průběh koncesního řízení v jeho druhé fázi</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_Toc167282319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18</w:t>
        </w:r>
        <w:r w:rsidRPr="00E4160D">
          <w:rPr>
            <w:rFonts w:ascii="Aptos Display" w:hAnsi="Aptos Display"/>
            <w:webHidden/>
          </w:rPr>
          <w:fldChar w:fldCharType="end"/>
        </w:r>
      </w:hyperlink>
    </w:p>
    <w:p w14:paraId="34991A64" w14:textId="047CD504"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0" w:history="1">
        <w:r w:rsidRPr="00E4160D">
          <w:rPr>
            <w:rStyle w:val="Hypertextovodkaz"/>
            <w:rFonts w:ascii="Aptos Display" w:hAnsi="Aptos Display"/>
            <w:noProof/>
          </w:rPr>
          <w:t>6.1.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Požadavek na způsob zpracování nabídkové ceny a nabídky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18</w:t>
        </w:r>
        <w:r w:rsidRPr="00E4160D">
          <w:rPr>
            <w:rFonts w:ascii="Aptos Display" w:hAnsi="Aptos Display"/>
            <w:noProof/>
            <w:webHidden/>
          </w:rPr>
          <w:fldChar w:fldCharType="end"/>
        </w:r>
      </w:hyperlink>
    </w:p>
    <w:p w14:paraId="7096495D" w14:textId="185A68C8"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1" w:history="1">
        <w:r w:rsidRPr="00E4160D">
          <w:rPr>
            <w:rStyle w:val="Hypertextovodkaz"/>
            <w:rFonts w:ascii="Aptos Display" w:hAnsi="Aptos Display"/>
            <w:noProof/>
          </w:rPr>
          <w:t>6.2.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Jistota za nabídku</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_Toc167282321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19</w:t>
        </w:r>
        <w:r w:rsidRPr="00E4160D">
          <w:rPr>
            <w:rFonts w:ascii="Aptos Display" w:hAnsi="Aptos Display"/>
            <w:noProof/>
            <w:webHidden/>
          </w:rPr>
          <w:fldChar w:fldCharType="end"/>
        </w:r>
      </w:hyperlink>
    </w:p>
    <w:p w14:paraId="50896939" w14:textId="728B979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2" w:history="1">
        <w:r w:rsidRPr="00E4160D">
          <w:rPr>
            <w:rStyle w:val="Hypertextovodkaz"/>
            <w:rFonts w:ascii="Aptos Display" w:hAnsi="Aptos Display"/>
            <w:noProof/>
          </w:rPr>
          <w:t>6.3.</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Zadávací lhůta</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_Toc167282322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19</w:t>
        </w:r>
        <w:r w:rsidRPr="00E4160D">
          <w:rPr>
            <w:rFonts w:ascii="Aptos Display" w:hAnsi="Aptos Display"/>
            <w:noProof/>
            <w:webHidden/>
          </w:rPr>
          <w:fldChar w:fldCharType="end"/>
        </w:r>
      </w:hyperlink>
    </w:p>
    <w:p w14:paraId="42969409" w14:textId="0EE47A13"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3" w:history="1">
        <w:r w:rsidRPr="00E4160D">
          <w:rPr>
            <w:rStyle w:val="Hypertextovodkaz"/>
            <w:rFonts w:ascii="Aptos Display" w:hAnsi="Aptos Display"/>
            <w:noProof/>
          </w:rPr>
          <w:t>6.4.</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Informace o přecházejících zaměstnancích</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19</w:t>
        </w:r>
        <w:r w:rsidRPr="00E4160D">
          <w:rPr>
            <w:rFonts w:ascii="Aptos Display" w:hAnsi="Aptos Display"/>
            <w:noProof/>
            <w:webHidden/>
          </w:rPr>
          <w:fldChar w:fldCharType="end"/>
        </w:r>
      </w:hyperlink>
    </w:p>
    <w:p w14:paraId="25B9FF6D" w14:textId="3EB43CC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4" w:history="1">
        <w:r w:rsidRPr="00E4160D">
          <w:rPr>
            <w:rStyle w:val="Hypertextovodkaz"/>
            <w:rFonts w:ascii="Aptos Display" w:hAnsi="Aptos Display"/>
            <w:noProof/>
          </w:rPr>
          <w:t>6.5.</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Informace k pravidlům pro hodnocení nabídek – kritéria hodnocení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20</w:t>
        </w:r>
        <w:r w:rsidRPr="00E4160D">
          <w:rPr>
            <w:rFonts w:ascii="Aptos Display" w:hAnsi="Aptos Display"/>
            <w:noProof/>
            <w:webHidden/>
          </w:rPr>
          <w:fldChar w:fldCharType="end"/>
        </w:r>
      </w:hyperlink>
    </w:p>
    <w:p w14:paraId="6B88D07C" w14:textId="1060DBAE"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5" w:history="1">
        <w:r w:rsidRPr="00E4160D">
          <w:rPr>
            <w:rStyle w:val="Hypertextovodkaz"/>
            <w:rFonts w:ascii="Aptos Display" w:hAnsi="Aptos Display"/>
            <w:noProof/>
          </w:rPr>
          <w:t>6.6.</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Metoda vyhodnocení nabídek v jednotlivých kritériích hodnocení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_Toc167282325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21</w:t>
        </w:r>
        <w:r w:rsidRPr="00E4160D">
          <w:rPr>
            <w:rFonts w:ascii="Aptos Display" w:hAnsi="Aptos Display"/>
            <w:noProof/>
            <w:webHidden/>
          </w:rPr>
          <w:fldChar w:fldCharType="end"/>
        </w:r>
      </w:hyperlink>
    </w:p>
    <w:p w14:paraId="7AB327B8" w14:textId="0A3399D9"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6" w:history="1">
        <w:r w:rsidRPr="00E4160D">
          <w:rPr>
            <w:rStyle w:val="Hypertextovodkaz"/>
            <w:rFonts w:ascii="Aptos Display" w:hAnsi="Aptos Display"/>
            <w:noProof/>
          </w:rPr>
          <w:t>6.7.</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Hodnocení nabídek, hodnotící komise</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_Toc167282326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4607B5A7" w14:textId="02644D3A"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7" w:history="1">
        <w:r w:rsidRPr="00E4160D">
          <w:rPr>
            <w:rStyle w:val="Hypertextovodkaz"/>
            <w:rFonts w:ascii="Aptos Display" w:hAnsi="Aptos Display"/>
            <w:noProof/>
          </w:rPr>
          <w:t>6.8.</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Posouzení nabídek</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_Toc167282327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30D0B298" w14:textId="655C56B1"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8" w:history="1">
        <w:r w:rsidRPr="00E4160D">
          <w:rPr>
            <w:rStyle w:val="Hypertextovodkaz"/>
            <w:rFonts w:ascii="Aptos Display" w:hAnsi="Aptos Display"/>
            <w:noProof/>
          </w:rPr>
          <w:t>6.9.</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Objasnění nebo doplnění předložených údajů či dokladů</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_Toc167282328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51602C69" w14:textId="27B9C0EC"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29" w:history="1">
        <w:r w:rsidRPr="00E4160D">
          <w:rPr>
            <w:rStyle w:val="Hypertextovodkaz"/>
            <w:rFonts w:ascii="Aptos Display" w:hAnsi="Aptos Display"/>
            <w:noProof/>
          </w:rPr>
          <w:t>6.10.</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Výběr dodavatele a ukončení koncesního řízení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_Toc167282329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7194A503" w14:textId="64B741BF"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30" w:history="1">
        <w:r w:rsidRPr="00E4160D">
          <w:rPr>
            <w:rStyle w:val="Hypertextovodkaz"/>
            <w:rFonts w:ascii="Aptos Display" w:hAnsi="Aptos Display"/>
            <w:noProof/>
          </w:rPr>
          <w:t>6.11.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Důvěrnost informací</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_Toc167282330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22</w:t>
        </w:r>
        <w:r w:rsidRPr="00E4160D">
          <w:rPr>
            <w:rFonts w:ascii="Aptos Display" w:hAnsi="Aptos Display"/>
            <w:noProof/>
            <w:webHidden/>
          </w:rPr>
          <w:fldChar w:fldCharType="end"/>
        </w:r>
      </w:hyperlink>
    </w:p>
    <w:p w14:paraId="6E8B615E" w14:textId="7232D176"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31" w:history="1">
        <w:r w:rsidRPr="00E4160D">
          <w:rPr>
            <w:rStyle w:val="Hypertextovodkaz"/>
            <w:rFonts w:ascii="Aptos Display" w:hAnsi="Aptos Display"/>
          </w:rPr>
          <w:t>7.</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Výhrady a upozornění Zadavatele</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_Toc167282331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23</w:t>
        </w:r>
        <w:r w:rsidRPr="00E4160D">
          <w:rPr>
            <w:rFonts w:ascii="Aptos Display" w:hAnsi="Aptos Display"/>
            <w:webHidden/>
          </w:rPr>
          <w:fldChar w:fldCharType="end"/>
        </w:r>
      </w:hyperlink>
    </w:p>
    <w:p w14:paraId="742347F5" w14:textId="3E6C4364"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32" w:history="1">
        <w:r w:rsidRPr="00E4160D">
          <w:rPr>
            <w:rStyle w:val="Hypertextovodkaz"/>
            <w:rFonts w:ascii="Aptos Display" w:hAnsi="Aptos Display"/>
          </w:rPr>
          <w:t>8.</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Základní informace o obchodních podmínkách pro plnění Koncesní sml</w:t>
        </w:r>
        <w:r w:rsidR="005375FA">
          <w:rPr>
            <w:rStyle w:val="Hypertextovodkaz"/>
            <w:rFonts w:ascii="Aptos Display" w:hAnsi="Aptos Display"/>
          </w:rPr>
          <w:t>o</w:t>
        </w:r>
        <w:r w:rsidRPr="00E4160D">
          <w:rPr>
            <w:rStyle w:val="Hypertextovodkaz"/>
            <w:rFonts w:ascii="Aptos Display" w:hAnsi="Aptos Display"/>
          </w:rPr>
          <w:t>uv</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_Toc167282332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24</w:t>
        </w:r>
        <w:r w:rsidRPr="00E4160D">
          <w:rPr>
            <w:rFonts w:ascii="Aptos Display" w:hAnsi="Aptos Display"/>
            <w:webHidden/>
          </w:rPr>
          <w:fldChar w:fldCharType="end"/>
        </w:r>
      </w:hyperlink>
    </w:p>
    <w:p w14:paraId="088C891A" w14:textId="7E013CB8"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33" w:history="1">
        <w:r w:rsidRPr="00E4160D">
          <w:rPr>
            <w:rStyle w:val="Hypertextovodkaz"/>
            <w:rFonts w:ascii="Aptos Display" w:hAnsi="Aptos Display"/>
            <w:noProof/>
          </w:rPr>
          <w:t>8.1.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Finanční záruka za řádné plnění Koncesní smlouvy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_Toc167282333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24</w:t>
        </w:r>
        <w:r w:rsidRPr="00E4160D">
          <w:rPr>
            <w:rFonts w:ascii="Aptos Display" w:hAnsi="Aptos Display"/>
            <w:noProof/>
            <w:webHidden/>
          </w:rPr>
          <w:fldChar w:fldCharType="end"/>
        </w:r>
      </w:hyperlink>
    </w:p>
    <w:p w14:paraId="1274711B" w14:textId="4F96B361"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34" w:history="1">
        <w:r w:rsidRPr="00E4160D">
          <w:rPr>
            <w:rStyle w:val="Hypertextovodkaz"/>
            <w:rFonts w:ascii="Aptos Display" w:hAnsi="Aptos Display"/>
            <w:noProof/>
          </w:rPr>
          <w:t>8.2.</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Pojištění provozovatele za škody</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_Toc167282334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24</w:t>
        </w:r>
        <w:r w:rsidRPr="00E4160D">
          <w:rPr>
            <w:rFonts w:ascii="Aptos Display" w:hAnsi="Aptos Display"/>
            <w:noProof/>
            <w:webHidden/>
          </w:rPr>
          <w:fldChar w:fldCharType="end"/>
        </w:r>
      </w:hyperlink>
    </w:p>
    <w:p w14:paraId="1823D74D" w14:textId="25C29279"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35" w:history="1">
        <w:r w:rsidRPr="00E4160D">
          <w:rPr>
            <w:rStyle w:val="Hypertextovodkaz"/>
            <w:rFonts w:ascii="Aptos Display" w:hAnsi="Aptos Display"/>
          </w:rPr>
          <w:t>9.</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Obchodní podmínky</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_Toc167282335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25</w:t>
        </w:r>
        <w:r w:rsidRPr="00E4160D">
          <w:rPr>
            <w:rFonts w:ascii="Aptos Display" w:hAnsi="Aptos Display"/>
            <w:webHidden/>
          </w:rPr>
          <w:fldChar w:fldCharType="end"/>
        </w:r>
      </w:hyperlink>
    </w:p>
    <w:p w14:paraId="32076B2F" w14:textId="550C967B" w:rsidR="00E4160D" w:rsidRPr="00E4160D" w:rsidRDefault="00E4160D">
      <w:pPr>
        <w:pStyle w:val="Obsah2"/>
        <w:rPr>
          <w:rFonts w:ascii="Aptos Display" w:eastAsiaTheme="minorEastAsia" w:hAnsi="Aptos Display" w:cstheme="minorBidi"/>
          <w:noProof/>
          <w:kern w:val="2"/>
          <w:sz w:val="24"/>
          <w14:ligatures w14:val="standardContextual"/>
        </w:rPr>
      </w:pPr>
      <w:hyperlink w:anchor="_Toc167282336" w:history="1">
        <w:r w:rsidRPr="00E4160D">
          <w:rPr>
            <w:rStyle w:val="Hypertextovodkaz"/>
            <w:rFonts w:ascii="Aptos Display" w:hAnsi="Aptos Display"/>
            <w:noProof/>
          </w:rPr>
          <w:t>9.1.</w:t>
        </w:r>
        <w:r w:rsidRPr="00E4160D">
          <w:rPr>
            <w:rFonts w:ascii="Aptos Display" w:eastAsiaTheme="minorEastAsia" w:hAnsi="Aptos Display" w:cstheme="minorBidi"/>
            <w:noProof/>
            <w:kern w:val="2"/>
            <w:sz w:val="24"/>
            <w14:ligatures w14:val="standardContextual"/>
          </w:rPr>
          <w:tab/>
        </w:r>
        <w:r w:rsidRPr="00E4160D">
          <w:rPr>
            <w:rStyle w:val="Hypertextovodkaz"/>
            <w:rFonts w:ascii="Aptos Display" w:hAnsi="Aptos Display"/>
            <w:noProof/>
          </w:rPr>
          <w:t>Koncesní smlouva</w:t>
        </w:r>
        <w:r w:rsidRPr="00E4160D">
          <w:rPr>
            <w:rFonts w:ascii="Aptos Display" w:hAnsi="Aptos Display"/>
            <w:noProof/>
            <w:webHidden/>
          </w:rPr>
          <w:tab/>
        </w:r>
        <w:r w:rsidRPr="00E4160D">
          <w:rPr>
            <w:rFonts w:ascii="Aptos Display" w:hAnsi="Aptos Display"/>
            <w:noProof/>
            <w:webHidden/>
          </w:rPr>
          <w:fldChar w:fldCharType="begin"/>
        </w:r>
        <w:r w:rsidRPr="00E4160D">
          <w:rPr>
            <w:rFonts w:ascii="Aptos Display" w:hAnsi="Aptos Display"/>
            <w:noProof/>
            <w:webHidden/>
          </w:rPr>
          <w:instrText xml:space="preserve"> PAGEREF _Toc167282336 \h </w:instrText>
        </w:r>
        <w:r w:rsidRPr="00E4160D">
          <w:rPr>
            <w:rFonts w:ascii="Aptos Display" w:hAnsi="Aptos Display"/>
            <w:noProof/>
            <w:webHidden/>
          </w:rPr>
        </w:r>
        <w:r w:rsidRPr="00E4160D">
          <w:rPr>
            <w:rFonts w:ascii="Aptos Display" w:hAnsi="Aptos Display"/>
            <w:noProof/>
            <w:webHidden/>
          </w:rPr>
          <w:fldChar w:fldCharType="separate"/>
        </w:r>
        <w:r w:rsidR="00427A9C">
          <w:rPr>
            <w:rFonts w:ascii="Aptos Display" w:hAnsi="Aptos Display"/>
            <w:noProof/>
            <w:webHidden/>
          </w:rPr>
          <w:t>25</w:t>
        </w:r>
        <w:r w:rsidRPr="00E4160D">
          <w:rPr>
            <w:rFonts w:ascii="Aptos Display" w:hAnsi="Aptos Display"/>
            <w:noProof/>
            <w:webHidden/>
          </w:rPr>
          <w:fldChar w:fldCharType="end"/>
        </w:r>
      </w:hyperlink>
    </w:p>
    <w:p w14:paraId="61A7A51E" w14:textId="33DBAF7B" w:rsidR="00E4160D" w:rsidRPr="00E4160D" w:rsidRDefault="00E4160D">
      <w:pPr>
        <w:pStyle w:val="Obsah1"/>
        <w:rPr>
          <w:rFonts w:ascii="Aptos Display" w:eastAsiaTheme="minorEastAsia" w:hAnsi="Aptos Display" w:cstheme="minorBidi"/>
          <w:b w:val="0"/>
          <w:bCs w:val="0"/>
          <w:kern w:val="2"/>
          <w:sz w:val="24"/>
          <w14:ligatures w14:val="standardContextual"/>
        </w:rPr>
      </w:pPr>
      <w:hyperlink w:anchor="_Toc167282337" w:history="1">
        <w:r w:rsidRPr="00E4160D">
          <w:rPr>
            <w:rStyle w:val="Hypertextovodkaz"/>
            <w:rFonts w:ascii="Aptos Display" w:hAnsi="Aptos Display"/>
          </w:rPr>
          <w:t>10.</w:t>
        </w:r>
        <w:r w:rsidRPr="00E4160D">
          <w:rPr>
            <w:rFonts w:ascii="Aptos Display" w:eastAsiaTheme="minorEastAsia" w:hAnsi="Aptos Display" w:cstheme="minorBidi"/>
            <w:b w:val="0"/>
            <w:bCs w:val="0"/>
            <w:kern w:val="2"/>
            <w:sz w:val="24"/>
            <w14:ligatures w14:val="standardContextual"/>
          </w:rPr>
          <w:tab/>
        </w:r>
        <w:r w:rsidRPr="00E4160D">
          <w:rPr>
            <w:rStyle w:val="Hypertextovodkaz"/>
            <w:rFonts w:ascii="Aptos Display" w:hAnsi="Aptos Display"/>
          </w:rPr>
          <w:t>Přílohy</w:t>
        </w:r>
        <w:r w:rsidRPr="00E4160D">
          <w:rPr>
            <w:rFonts w:ascii="Aptos Display" w:hAnsi="Aptos Display"/>
            <w:webHidden/>
          </w:rPr>
          <w:tab/>
        </w:r>
        <w:r w:rsidRPr="00E4160D">
          <w:rPr>
            <w:rFonts w:ascii="Aptos Display" w:hAnsi="Aptos Display"/>
            <w:webHidden/>
          </w:rPr>
          <w:fldChar w:fldCharType="begin"/>
        </w:r>
        <w:r w:rsidRPr="00E4160D">
          <w:rPr>
            <w:rFonts w:ascii="Aptos Display" w:hAnsi="Aptos Display"/>
            <w:webHidden/>
          </w:rPr>
          <w:instrText xml:space="preserve"> PAGEREF _Toc167282337 \h </w:instrText>
        </w:r>
        <w:r w:rsidRPr="00E4160D">
          <w:rPr>
            <w:rFonts w:ascii="Aptos Display" w:hAnsi="Aptos Display"/>
            <w:webHidden/>
          </w:rPr>
        </w:r>
        <w:r w:rsidRPr="00E4160D">
          <w:rPr>
            <w:rFonts w:ascii="Aptos Display" w:hAnsi="Aptos Display"/>
            <w:webHidden/>
          </w:rPr>
          <w:fldChar w:fldCharType="separate"/>
        </w:r>
        <w:r w:rsidR="00427A9C">
          <w:rPr>
            <w:rFonts w:ascii="Aptos Display" w:hAnsi="Aptos Display"/>
            <w:webHidden/>
          </w:rPr>
          <w:t>26</w:t>
        </w:r>
        <w:r w:rsidRPr="00E4160D">
          <w:rPr>
            <w:rFonts w:ascii="Aptos Display" w:hAnsi="Aptos Display"/>
            <w:webHidden/>
          </w:rPr>
          <w:fldChar w:fldCharType="end"/>
        </w:r>
      </w:hyperlink>
    </w:p>
    <w:p w14:paraId="7E614A6B" w14:textId="77764ED4" w:rsidR="00D26F1C" w:rsidRPr="00E4160D" w:rsidRDefault="00E21B54" w:rsidP="0047497E">
      <w:pPr>
        <w:tabs>
          <w:tab w:val="right" w:leader="dot" w:pos="8647"/>
        </w:tabs>
        <w:rPr>
          <w:rFonts w:ascii="Aptos Display" w:hAnsi="Aptos Display"/>
          <w:sz w:val="28"/>
          <w:szCs w:val="28"/>
        </w:rPr>
        <w:sectPr w:rsidR="00D26F1C" w:rsidRPr="00E4160D" w:rsidSect="004005F4">
          <w:footerReference w:type="first" r:id="rId10"/>
          <w:pgSz w:w="11906" w:h="16838"/>
          <w:pgMar w:top="1417" w:right="1274" w:bottom="1417" w:left="1418" w:header="708" w:footer="708" w:gutter="0"/>
          <w:pgNumType w:start="1"/>
          <w:cols w:space="708"/>
          <w:titlePg/>
          <w:docGrid w:linePitch="360"/>
        </w:sectPr>
      </w:pPr>
      <w:r w:rsidRPr="00E4160D">
        <w:rPr>
          <w:rFonts w:ascii="Aptos Display" w:hAnsi="Aptos Display"/>
          <w:sz w:val="28"/>
          <w:szCs w:val="28"/>
        </w:rPr>
        <w:fldChar w:fldCharType="end"/>
      </w:r>
    </w:p>
    <w:p w14:paraId="094FFA22" w14:textId="642F4912" w:rsidR="007C5665" w:rsidRPr="00652CBD" w:rsidRDefault="00CF6EC4" w:rsidP="007C5665">
      <w:pPr>
        <w:pStyle w:val="Nadpis1"/>
        <w:tabs>
          <w:tab w:val="left" w:pos="567"/>
        </w:tabs>
        <w:ind w:left="567" w:hanging="567"/>
        <w:rPr>
          <w:rFonts w:ascii="Aptos Display" w:hAnsi="Aptos Display"/>
        </w:rPr>
      </w:pPr>
      <w:bookmarkStart w:id="3" w:name="_Toc479145777"/>
      <w:bookmarkStart w:id="4" w:name="_Toc512203269"/>
      <w:bookmarkStart w:id="5" w:name="_Toc21631382"/>
      <w:bookmarkStart w:id="6" w:name="_Toc167282286"/>
      <w:r w:rsidRPr="00652CBD">
        <w:rPr>
          <w:rFonts w:ascii="Aptos Display" w:hAnsi="Aptos Display"/>
        </w:rPr>
        <w:lastRenderedPageBreak/>
        <w:t>Úvod</w:t>
      </w:r>
      <w:bookmarkEnd w:id="3"/>
      <w:bookmarkEnd w:id="4"/>
      <w:bookmarkEnd w:id="5"/>
      <w:bookmarkEnd w:id="6"/>
    </w:p>
    <w:p w14:paraId="592BC134" w14:textId="05539707" w:rsidR="0045267E" w:rsidRPr="00652CBD" w:rsidRDefault="001A6977" w:rsidP="0045267E">
      <w:pPr>
        <w:pStyle w:val="Nadpis2"/>
        <w:tabs>
          <w:tab w:val="clear" w:pos="1844"/>
          <w:tab w:val="num" w:pos="567"/>
        </w:tabs>
        <w:spacing w:before="120" w:after="120"/>
        <w:ind w:left="567" w:hanging="567"/>
        <w:rPr>
          <w:rFonts w:ascii="Aptos Display" w:hAnsi="Aptos Display"/>
        </w:rPr>
      </w:pPr>
      <w:bookmarkStart w:id="7" w:name="_Toc167282287"/>
      <w:bookmarkStart w:id="8" w:name="_Toc250279843"/>
      <w:bookmarkStart w:id="9" w:name="_Toc255904630"/>
      <w:r w:rsidRPr="00652CBD">
        <w:rPr>
          <w:rFonts w:ascii="Aptos Display" w:hAnsi="Aptos Display"/>
        </w:rPr>
        <w:t>Zadavatel</w:t>
      </w:r>
      <w:bookmarkEnd w:id="7"/>
    </w:p>
    <w:tbl>
      <w:tblPr>
        <w:tblW w:w="9255" w:type="dxa"/>
        <w:tblInd w:w="-70" w:type="dxa"/>
        <w:tblCellMar>
          <w:left w:w="0" w:type="dxa"/>
          <w:right w:w="0" w:type="dxa"/>
        </w:tblCellMar>
        <w:tblLook w:val="04A0" w:firstRow="1" w:lastRow="0" w:firstColumn="1" w:lastColumn="0" w:noHBand="0" w:noVBand="1"/>
      </w:tblPr>
      <w:tblGrid>
        <w:gridCol w:w="3333"/>
        <w:gridCol w:w="5922"/>
      </w:tblGrid>
      <w:tr w:rsidR="00C11617" w:rsidRPr="00652CBD" w14:paraId="1E435710" w14:textId="77777777" w:rsidTr="001A0E17">
        <w:tc>
          <w:tcPr>
            <w:tcW w:w="9255" w:type="dxa"/>
            <w:gridSpan w:val="2"/>
            <w:tcMar>
              <w:top w:w="0" w:type="dxa"/>
              <w:left w:w="70" w:type="dxa"/>
              <w:bottom w:w="0" w:type="dxa"/>
              <w:right w:w="70" w:type="dxa"/>
            </w:tcMar>
            <w:hideMark/>
          </w:tcPr>
          <w:bookmarkEnd w:id="8"/>
          <w:bookmarkEnd w:id="9"/>
          <w:p w14:paraId="57597752" w14:textId="07A183B0" w:rsidR="00C11617" w:rsidRPr="00652CBD" w:rsidRDefault="00C11617" w:rsidP="00C11617">
            <w:pPr>
              <w:spacing w:before="240" w:after="120"/>
              <w:ind w:left="425"/>
              <w:jc w:val="left"/>
              <w:rPr>
                <w:rFonts w:ascii="Aptos Display" w:hAnsi="Aptos Display" w:cs="Arial"/>
                <w:b/>
              </w:rPr>
            </w:pPr>
            <w:r w:rsidRPr="00652CBD">
              <w:rPr>
                <w:rFonts w:ascii="Aptos Display" w:hAnsi="Aptos Display" w:cs="Arial"/>
                <w:b/>
              </w:rPr>
              <w:t>Měst</w:t>
            </w:r>
            <w:r w:rsidR="001A6977" w:rsidRPr="00652CBD">
              <w:rPr>
                <w:rFonts w:ascii="Aptos Display" w:hAnsi="Aptos Display" w:cs="Arial"/>
                <w:b/>
              </w:rPr>
              <w:t>o Kolín</w:t>
            </w:r>
          </w:p>
        </w:tc>
      </w:tr>
      <w:tr w:rsidR="00C11617" w:rsidRPr="00652CBD" w14:paraId="11F15D4B" w14:textId="77777777" w:rsidTr="001A0E17">
        <w:tc>
          <w:tcPr>
            <w:tcW w:w="3333" w:type="dxa"/>
            <w:tcMar>
              <w:top w:w="0" w:type="dxa"/>
              <w:left w:w="70" w:type="dxa"/>
              <w:bottom w:w="0" w:type="dxa"/>
              <w:right w:w="70" w:type="dxa"/>
            </w:tcMar>
          </w:tcPr>
          <w:p w14:paraId="186FC53A" w14:textId="437F3301" w:rsidR="00C11617" w:rsidRPr="00652CBD" w:rsidRDefault="00E4160D" w:rsidP="00C11617">
            <w:pPr>
              <w:spacing w:after="120"/>
              <w:ind w:left="708"/>
              <w:rPr>
                <w:rFonts w:ascii="Aptos Display" w:hAnsi="Aptos Display" w:cs="Arial"/>
              </w:rPr>
            </w:pPr>
            <w:r w:rsidRPr="00652CBD">
              <w:rPr>
                <w:rFonts w:ascii="Aptos Display" w:hAnsi="Aptos Display" w:cs="Arial"/>
              </w:rPr>
              <w:t>Statutární zástupce:</w:t>
            </w:r>
          </w:p>
          <w:p w14:paraId="12EDEF55" w14:textId="1AC776EE" w:rsidR="00C11617" w:rsidRPr="00652CBD" w:rsidRDefault="00C11617" w:rsidP="00C11617">
            <w:pPr>
              <w:spacing w:after="120"/>
              <w:ind w:left="708"/>
              <w:rPr>
                <w:rFonts w:ascii="Aptos Display" w:hAnsi="Aptos Display" w:cs="Arial"/>
              </w:rPr>
            </w:pPr>
            <w:r w:rsidRPr="00652CBD">
              <w:rPr>
                <w:rFonts w:ascii="Aptos Display" w:hAnsi="Aptos Display" w:cs="Arial"/>
              </w:rPr>
              <w:t>Adresa:</w:t>
            </w:r>
          </w:p>
          <w:p w14:paraId="0F925EE0" w14:textId="520CFED9" w:rsidR="00C11617" w:rsidRPr="00652CBD" w:rsidRDefault="00C11617" w:rsidP="00C11617">
            <w:pPr>
              <w:spacing w:after="120"/>
              <w:ind w:left="708"/>
              <w:rPr>
                <w:rFonts w:ascii="Aptos Display" w:hAnsi="Aptos Display" w:cs="Arial"/>
              </w:rPr>
            </w:pPr>
            <w:r w:rsidRPr="00652CBD">
              <w:rPr>
                <w:rFonts w:ascii="Aptos Display" w:hAnsi="Aptos Display" w:cs="Arial"/>
              </w:rPr>
              <w:t>Bankovní spojení:</w:t>
            </w:r>
          </w:p>
          <w:p w14:paraId="7D4E6680" w14:textId="77777777" w:rsidR="00C11617" w:rsidRPr="00652CBD" w:rsidRDefault="00C11617" w:rsidP="00C11617">
            <w:pPr>
              <w:spacing w:after="120"/>
              <w:ind w:left="708"/>
              <w:rPr>
                <w:rFonts w:ascii="Aptos Display" w:hAnsi="Aptos Display" w:cs="Arial"/>
              </w:rPr>
            </w:pPr>
            <w:r w:rsidRPr="00652CBD">
              <w:rPr>
                <w:rFonts w:ascii="Aptos Display" w:hAnsi="Aptos Display" w:cs="Arial"/>
              </w:rPr>
              <w:t>Číslo účtu:</w:t>
            </w:r>
          </w:p>
          <w:p w14:paraId="1D89CD5B" w14:textId="7C148CD0" w:rsidR="00C11617" w:rsidRPr="00652CBD" w:rsidRDefault="00C11617" w:rsidP="00C11617">
            <w:pPr>
              <w:spacing w:after="120"/>
              <w:ind w:left="708"/>
              <w:rPr>
                <w:rFonts w:ascii="Aptos Display" w:hAnsi="Aptos Display" w:cs="Arial"/>
              </w:rPr>
            </w:pPr>
            <w:r w:rsidRPr="00652CBD">
              <w:rPr>
                <w:rFonts w:ascii="Aptos Display" w:hAnsi="Aptos Display" w:cs="Arial"/>
              </w:rPr>
              <w:t>IČ:</w:t>
            </w:r>
          </w:p>
          <w:p w14:paraId="43BF465E" w14:textId="554A345B" w:rsidR="00C11617" w:rsidRPr="00652CBD" w:rsidRDefault="00C11617" w:rsidP="00C11617">
            <w:pPr>
              <w:spacing w:after="120"/>
              <w:ind w:left="708"/>
              <w:rPr>
                <w:rFonts w:ascii="Aptos Display" w:hAnsi="Aptos Display" w:cs="Arial"/>
              </w:rPr>
            </w:pPr>
            <w:r w:rsidRPr="00652CBD">
              <w:rPr>
                <w:rFonts w:ascii="Aptos Display" w:hAnsi="Aptos Display" w:cs="Arial"/>
              </w:rPr>
              <w:t>Datová schránka:</w:t>
            </w:r>
          </w:p>
        </w:tc>
        <w:tc>
          <w:tcPr>
            <w:tcW w:w="5922" w:type="dxa"/>
            <w:tcMar>
              <w:top w:w="0" w:type="dxa"/>
              <w:left w:w="70" w:type="dxa"/>
              <w:bottom w:w="0" w:type="dxa"/>
              <w:right w:w="70" w:type="dxa"/>
            </w:tcMar>
          </w:tcPr>
          <w:p w14:paraId="612BED6F" w14:textId="77777777" w:rsidR="001A6977" w:rsidRPr="00652CBD" w:rsidRDefault="001A6977" w:rsidP="001A6977">
            <w:pPr>
              <w:spacing w:after="120"/>
              <w:rPr>
                <w:rFonts w:ascii="Aptos Display" w:hAnsi="Aptos Display" w:cs="Arial"/>
              </w:rPr>
            </w:pPr>
            <w:r w:rsidRPr="00652CBD">
              <w:rPr>
                <w:rFonts w:ascii="Aptos Display" w:hAnsi="Aptos Display" w:cs="Arial"/>
              </w:rPr>
              <w:t>Mgr. Michael Kašpar, starosta města</w:t>
            </w:r>
          </w:p>
          <w:p w14:paraId="6AA01CEB" w14:textId="77777777" w:rsidR="001A6977" w:rsidRPr="00652CBD" w:rsidRDefault="001A6977" w:rsidP="001A6977">
            <w:pPr>
              <w:spacing w:after="120"/>
              <w:rPr>
                <w:rFonts w:ascii="Aptos Display" w:hAnsi="Aptos Display" w:cs="Arial"/>
              </w:rPr>
            </w:pPr>
            <w:r w:rsidRPr="00652CBD">
              <w:rPr>
                <w:rFonts w:ascii="Aptos Display" w:hAnsi="Aptos Display" w:cs="Arial"/>
              </w:rPr>
              <w:t>Karlovo náměstí 78, 280 12 Kolín I</w:t>
            </w:r>
          </w:p>
          <w:p w14:paraId="724D05ED" w14:textId="67AD48DF" w:rsidR="001A6977" w:rsidRPr="00652CBD" w:rsidRDefault="001A6977" w:rsidP="001A6977">
            <w:pPr>
              <w:spacing w:after="120"/>
              <w:rPr>
                <w:rFonts w:ascii="Aptos Display" w:hAnsi="Aptos Display" w:cs="Arial"/>
              </w:rPr>
            </w:pPr>
            <w:r w:rsidRPr="00652CBD">
              <w:rPr>
                <w:rFonts w:ascii="Aptos Display" w:hAnsi="Aptos Display" w:cs="Arial"/>
              </w:rPr>
              <w:t>Česká spořitelna a.s.</w:t>
            </w:r>
          </w:p>
          <w:p w14:paraId="6661677B" w14:textId="1B8256EA" w:rsidR="001A6977" w:rsidRPr="00652CBD" w:rsidRDefault="001A6977" w:rsidP="001A6977">
            <w:pPr>
              <w:spacing w:after="120"/>
              <w:rPr>
                <w:rFonts w:ascii="Aptos Display" w:hAnsi="Aptos Display" w:cs="Arial"/>
              </w:rPr>
            </w:pPr>
            <w:r w:rsidRPr="00652CBD">
              <w:rPr>
                <w:rFonts w:ascii="Aptos Display" w:hAnsi="Aptos Display" w:cs="Arial"/>
              </w:rPr>
              <w:t>3661752/0800</w:t>
            </w:r>
          </w:p>
          <w:p w14:paraId="6FBBDA25" w14:textId="7DD178E9" w:rsidR="001A6977" w:rsidRPr="00652CBD" w:rsidRDefault="001A6977" w:rsidP="001A6977">
            <w:pPr>
              <w:spacing w:after="120"/>
              <w:rPr>
                <w:rFonts w:ascii="Aptos Display" w:hAnsi="Aptos Display" w:cs="Arial"/>
              </w:rPr>
            </w:pPr>
            <w:r w:rsidRPr="00652CBD">
              <w:rPr>
                <w:rFonts w:ascii="Aptos Display" w:hAnsi="Aptos Display" w:cs="Arial"/>
              </w:rPr>
              <w:t>00235440</w:t>
            </w:r>
          </w:p>
          <w:p w14:paraId="6D41D766" w14:textId="57387823" w:rsidR="00C11617" w:rsidRPr="00652CBD" w:rsidRDefault="001A6977" w:rsidP="001A6977">
            <w:pPr>
              <w:spacing w:after="120"/>
              <w:rPr>
                <w:rFonts w:ascii="Aptos Display" w:hAnsi="Aptos Display" w:cs="Arial"/>
              </w:rPr>
            </w:pPr>
            <w:r w:rsidRPr="00652CBD">
              <w:rPr>
                <w:rFonts w:ascii="Aptos Display" w:hAnsi="Aptos Display" w:cs="Arial"/>
              </w:rPr>
              <w:t>9kkbs46</w:t>
            </w:r>
          </w:p>
        </w:tc>
      </w:tr>
    </w:tbl>
    <w:p w14:paraId="4F19C140" w14:textId="306833CA" w:rsidR="00C11617" w:rsidRPr="00652CBD" w:rsidRDefault="001A6977" w:rsidP="00652CBD">
      <w:pPr>
        <w:spacing w:before="240"/>
        <w:ind w:left="1985" w:hanging="1625"/>
        <w:rPr>
          <w:rFonts w:ascii="Aptos Display" w:hAnsi="Aptos Display" w:cs="Arial"/>
          <w:b/>
          <w:szCs w:val="20"/>
        </w:rPr>
      </w:pPr>
      <w:r w:rsidRPr="00652CBD">
        <w:rPr>
          <w:rFonts w:ascii="Aptos Display" w:hAnsi="Aptos Display"/>
        </w:rPr>
        <w:t>D</w:t>
      </w:r>
      <w:r w:rsidR="0045267E" w:rsidRPr="00652CBD">
        <w:rPr>
          <w:rFonts w:ascii="Aptos Display" w:hAnsi="Aptos Display"/>
        </w:rPr>
        <w:t>ále jen „</w:t>
      </w:r>
      <w:r w:rsidR="0045267E" w:rsidRPr="00652CBD">
        <w:rPr>
          <w:rFonts w:ascii="Aptos Display" w:hAnsi="Aptos Display" w:cs="Arial"/>
          <w:b/>
          <w:szCs w:val="20"/>
        </w:rPr>
        <w:t>Zadavatel</w:t>
      </w:r>
      <w:r w:rsidR="0045267E" w:rsidRPr="00652CBD">
        <w:rPr>
          <w:rFonts w:ascii="Aptos Display" w:hAnsi="Aptos Display"/>
        </w:rPr>
        <w:t>“</w:t>
      </w:r>
      <w:r w:rsidRPr="00652CBD">
        <w:rPr>
          <w:rFonts w:ascii="Aptos Display" w:hAnsi="Aptos Display"/>
        </w:rPr>
        <w:t>.</w:t>
      </w:r>
      <w:bookmarkStart w:id="10" w:name="_Toc250279844"/>
      <w:bookmarkStart w:id="11" w:name="_Toc255904631"/>
      <w:bookmarkStart w:id="12" w:name="_Toc479145779"/>
      <w:bookmarkStart w:id="13" w:name="_Toc512202951"/>
      <w:bookmarkStart w:id="14" w:name="_Toc512203271"/>
      <w:bookmarkStart w:id="15" w:name="_Toc21631384"/>
    </w:p>
    <w:p w14:paraId="77308FE2" w14:textId="7B88EDDA" w:rsidR="00CF6EC4" w:rsidRPr="00652CBD" w:rsidRDefault="00CF6EC4" w:rsidP="00652CBD">
      <w:pPr>
        <w:pStyle w:val="Nadpis2"/>
        <w:tabs>
          <w:tab w:val="clear" w:pos="1844"/>
          <w:tab w:val="num" w:pos="567"/>
        </w:tabs>
        <w:spacing w:after="120"/>
        <w:ind w:left="567" w:hanging="567"/>
        <w:rPr>
          <w:rFonts w:ascii="Aptos Display" w:hAnsi="Aptos Display"/>
        </w:rPr>
      </w:pPr>
      <w:bookmarkStart w:id="16" w:name="_Toc167282288"/>
      <w:r w:rsidRPr="00652CBD">
        <w:rPr>
          <w:rFonts w:ascii="Aptos Display" w:hAnsi="Aptos Display"/>
        </w:rPr>
        <w:t xml:space="preserve">Zpracovatel </w:t>
      </w:r>
      <w:r w:rsidR="005C18CC" w:rsidRPr="00652CBD">
        <w:rPr>
          <w:rFonts w:ascii="Aptos Display" w:hAnsi="Aptos Display"/>
        </w:rPr>
        <w:t>z</w:t>
      </w:r>
      <w:r w:rsidR="000D687B" w:rsidRPr="00652CBD">
        <w:rPr>
          <w:rFonts w:ascii="Aptos Display" w:hAnsi="Aptos Display"/>
        </w:rPr>
        <w:t>adávací dokumentace</w:t>
      </w:r>
      <w:r w:rsidRPr="00652CBD">
        <w:rPr>
          <w:rFonts w:ascii="Aptos Display" w:hAnsi="Aptos Display"/>
        </w:rPr>
        <w:t xml:space="preserve"> a </w:t>
      </w:r>
      <w:r w:rsidR="005C18CC" w:rsidRPr="00652CBD">
        <w:rPr>
          <w:rFonts w:ascii="Aptos Display" w:hAnsi="Aptos Display"/>
        </w:rPr>
        <w:t>z</w:t>
      </w:r>
      <w:r w:rsidR="00AD603F" w:rsidRPr="00652CBD">
        <w:rPr>
          <w:rFonts w:ascii="Aptos Display" w:hAnsi="Aptos Display"/>
        </w:rPr>
        <w:t xml:space="preserve">ástupce </w:t>
      </w:r>
      <w:r w:rsidRPr="00652CBD">
        <w:rPr>
          <w:rFonts w:ascii="Aptos Display" w:hAnsi="Aptos Display"/>
        </w:rPr>
        <w:t>Zadavatele</w:t>
      </w:r>
      <w:bookmarkEnd w:id="10"/>
      <w:bookmarkEnd w:id="11"/>
      <w:bookmarkEnd w:id="12"/>
      <w:bookmarkEnd w:id="13"/>
      <w:bookmarkEnd w:id="14"/>
      <w:bookmarkEnd w:id="15"/>
      <w:bookmarkEnd w:id="16"/>
    </w:p>
    <w:tbl>
      <w:tblPr>
        <w:tblW w:w="9072" w:type="dxa"/>
        <w:tblInd w:w="-70" w:type="dxa"/>
        <w:tblCellMar>
          <w:left w:w="0" w:type="dxa"/>
          <w:right w:w="0" w:type="dxa"/>
        </w:tblCellMar>
        <w:tblLook w:val="04A0" w:firstRow="1" w:lastRow="0" w:firstColumn="1" w:lastColumn="0" w:noHBand="0" w:noVBand="1"/>
      </w:tblPr>
      <w:tblGrid>
        <w:gridCol w:w="3331"/>
        <w:gridCol w:w="5741"/>
      </w:tblGrid>
      <w:tr w:rsidR="00467502" w:rsidRPr="00652CBD" w14:paraId="33B856ED" w14:textId="77777777" w:rsidTr="00D6765F">
        <w:tc>
          <w:tcPr>
            <w:tcW w:w="0" w:type="auto"/>
            <w:gridSpan w:val="2"/>
            <w:tcMar>
              <w:top w:w="0" w:type="dxa"/>
              <w:left w:w="70" w:type="dxa"/>
              <w:bottom w:w="0" w:type="dxa"/>
              <w:right w:w="70" w:type="dxa"/>
            </w:tcMar>
            <w:hideMark/>
          </w:tcPr>
          <w:p w14:paraId="31375B5A" w14:textId="7D1703A6" w:rsidR="00467502" w:rsidRPr="00652CBD" w:rsidRDefault="00467502" w:rsidP="00D6765F">
            <w:pPr>
              <w:spacing w:before="240" w:after="120"/>
              <w:ind w:left="425"/>
              <w:jc w:val="left"/>
              <w:rPr>
                <w:rFonts w:ascii="Aptos Display" w:hAnsi="Aptos Display" w:cs="Arial"/>
                <w:b/>
                <w:szCs w:val="20"/>
              </w:rPr>
            </w:pPr>
            <w:r w:rsidRPr="00652CBD">
              <w:rPr>
                <w:rFonts w:ascii="Aptos Display" w:hAnsi="Aptos Display" w:cs="Arial"/>
                <w:b/>
                <w:szCs w:val="20"/>
              </w:rPr>
              <w:t xml:space="preserve">Vodohospodářský rozvoj a výstavba a.s. </w:t>
            </w:r>
          </w:p>
        </w:tc>
      </w:tr>
      <w:tr w:rsidR="00467502" w:rsidRPr="00652CBD" w14:paraId="4E3253AB" w14:textId="77777777" w:rsidTr="001A6977">
        <w:tc>
          <w:tcPr>
            <w:tcW w:w="3331" w:type="dxa"/>
            <w:tcMar>
              <w:top w:w="0" w:type="dxa"/>
              <w:left w:w="70" w:type="dxa"/>
              <w:bottom w:w="0" w:type="dxa"/>
              <w:right w:w="70" w:type="dxa"/>
            </w:tcMar>
          </w:tcPr>
          <w:p w14:paraId="41EB83A9" w14:textId="39D57FE2" w:rsidR="00467502" w:rsidRPr="00652CBD" w:rsidRDefault="00467502" w:rsidP="005F0A41">
            <w:pPr>
              <w:ind w:left="708"/>
              <w:rPr>
                <w:rFonts w:ascii="Aptos Display" w:hAnsi="Aptos Display" w:cs="Arial"/>
              </w:rPr>
            </w:pPr>
            <w:r w:rsidRPr="00652CBD">
              <w:rPr>
                <w:rFonts w:ascii="Aptos Display" w:hAnsi="Aptos Display" w:cs="Arial"/>
              </w:rPr>
              <w:t>Statutární zástupce:</w:t>
            </w:r>
          </w:p>
          <w:p w14:paraId="3D7284C5" w14:textId="77777777" w:rsidR="00467502" w:rsidRPr="00652CBD" w:rsidRDefault="00467502" w:rsidP="005F0A41">
            <w:pPr>
              <w:ind w:left="708"/>
              <w:rPr>
                <w:rFonts w:ascii="Aptos Display" w:hAnsi="Aptos Display" w:cs="Arial"/>
              </w:rPr>
            </w:pPr>
          </w:p>
          <w:p w14:paraId="0921E9EE" w14:textId="77777777" w:rsidR="00467502" w:rsidRPr="00652CBD" w:rsidRDefault="00467502" w:rsidP="005F0A41">
            <w:pPr>
              <w:ind w:left="708"/>
              <w:rPr>
                <w:rFonts w:ascii="Aptos Display" w:hAnsi="Aptos Display" w:cs="Arial"/>
              </w:rPr>
            </w:pPr>
          </w:p>
          <w:p w14:paraId="11AF8CBA" w14:textId="77777777" w:rsidR="001A6977" w:rsidRPr="00652CBD" w:rsidRDefault="001A6977" w:rsidP="005F0A41">
            <w:pPr>
              <w:ind w:left="708"/>
              <w:rPr>
                <w:rFonts w:ascii="Aptos Display" w:hAnsi="Aptos Display" w:cs="Arial"/>
              </w:rPr>
            </w:pPr>
          </w:p>
          <w:p w14:paraId="6F3977C1" w14:textId="77777777" w:rsidR="001A6977" w:rsidRPr="00652CBD" w:rsidRDefault="001A6977" w:rsidP="005F0A41">
            <w:pPr>
              <w:ind w:left="708"/>
              <w:rPr>
                <w:rFonts w:ascii="Aptos Display" w:hAnsi="Aptos Display" w:cs="Arial"/>
              </w:rPr>
            </w:pPr>
          </w:p>
          <w:p w14:paraId="39E27C5E" w14:textId="77777777" w:rsidR="001A6977" w:rsidRPr="00652CBD" w:rsidRDefault="001A6977" w:rsidP="005F0A41">
            <w:pPr>
              <w:ind w:left="708"/>
              <w:rPr>
                <w:rFonts w:ascii="Aptos Display" w:hAnsi="Aptos Display" w:cs="Arial"/>
              </w:rPr>
            </w:pPr>
          </w:p>
          <w:p w14:paraId="1D7665DF" w14:textId="77777777" w:rsidR="001A6977" w:rsidRPr="00652CBD" w:rsidRDefault="001A6977" w:rsidP="005F0A41">
            <w:pPr>
              <w:ind w:left="708"/>
              <w:rPr>
                <w:rFonts w:ascii="Aptos Display" w:hAnsi="Aptos Display" w:cs="Arial"/>
              </w:rPr>
            </w:pPr>
          </w:p>
          <w:p w14:paraId="3C9DB4C2" w14:textId="77777777" w:rsidR="001A6977" w:rsidRPr="00652CBD" w:rsidRDefault="001A6977" w:rsidP="005F0A41">
            <w:pPr>
              <w:ind w:left="708"/>
              <w:rPr>
                <w:rFonts w:ascii="Aptos Display" w:hAnsi="Aptos Display" w:cs="Arial"/>
              </w:rPr>
            </w:pPr>
          </w:p>
          <w:p w14:paraId="0414E4F9" w14:textId="77777777" w:rsidR="001A6977" w:rsidRPr="00652CBD" w:rsidRDefault="001A6977" w:rsidP="005F0A41">
            <w:pPr>
              <w:ind w:left="708"/>
              <w:rPr>
                <w:rFonts w:ascii="Aptos Display" w:hAnsi="Aptos Display" w:cs="Arial"/>
              </w:rPr>
            </w:pPr>
          </w:p>
          <w:p w14:paraId="33EB6FF9" w14:textId="77777777" w:rsidR="001A6977" w:rsidRPr="00652CBD" w:rsidRDefault="001A6977" w:rsidP="005F0A41">
            <w:pPr>
              <w:ind w:left="708"/>
              <w:rPr>
                <w:rFonts w:ascii="Aptos Display" w:hAnsi="Aptos Display" w:cs="Arial"/>
              </w:rPr>
            </w:pPr>
          </w:p>
          <w:p w14:paraId="0326C1C4" w14:textId="5392704F" w:rsidR="00467502" w:rsidRPr="00652CBD" w:rsidRDefault="00467502" w:rsidP="005F0A41">
            <w:pPr>
              <w:ind w:left="708"/>
              <w:rPr>
                <w:rFonts w:ascii="Aptos Display" w:hAnsi="Aptos Display" w:cs="Arial"/>
              </w:rPr>
            </w:pPr>
            <w:r w:rsidRPr="00652CBD">
              <w:rPr>
                <w:rFonts w:ascii="Aptos Display" w:hAnsi="Aptos Display" w:cs="Arial"/>
              </w:rPr>
              <w:t>Adresa:</w:t>
            </w:r>
          </w:p>
          <w:p w14:paraId="00E427BE" w14:textId="77777777" w:rsidR="00467502" w:rsidRPr="00652CBD" w:rsidRDefault="00467502" w:rsidP="005F0A41">
            <w:pPr>
              <w:ind w:left="708"/>
              <w:rPr>
                <w:rFonts w:ascii="Aptos Display" w:hAnsi="Aptos Display" w:cs="Arial"/>
              </w:rPr>
            </w:pPr>
          </w:p>
          <w:p w14:paraId="3402CEA4" w14:textId="77777777" w:rsidR="00467502" w:rsidRPr="00652CBD" w:rsidRDefault="00467502" w:rsidP="005F0A41">
            <w:pPr>
              <w:ind w:left="708"/>
              <w:rPr>
                <w:rFonts w:ascii="Aptos Display" w:hAnsi="Aptos Display" w:cs="Arial"/>
              </w:rPr>
            </w:pPr>
          </w:p>
          <w:p w14:paraId="4BD54598" w14:textId="7CDC8C64" w:rsidR="00467502" w:rsidRPr="00652CBD" w:rsidRDefault="00467502" w:rsidP="005F0A41">
            <w:pPr>
              <w:ind w:left="708"/>
              <w:rPr>
                <w:rFonts w:ascii="Aptos Display" w:hAnsi="Aptos Display" w:cs="Arial"/>
              </w:rPr>
            </w:pPr>
            <w:r w:rsidRPr="00652CBD">
              <w:rPr>
                <w:rFonts w:ascii="Aptos Display" w:hAnsi="Aptos Display" w:cs="Arial"/>
              </w:rPr>
              <w:t>Bankovní spojení:</w:t>
            </w:r>
          </w:p>
          <w:p w14:paraId="4FDBB114" w14:textId="77777777" w:rsidR="00467502" w:rsidRPr="00652CBD" w:rsidRDefault="00467502" w:rsidP="005F0A41">
            <w:pPr>
              <w:ind w:left="708"/>
              <w:rPr>
                <w:rFonts w:ascii="Aptos Display" w:hAnsi="Aptos Display" w:cs="Arial"/>
              </w:rPr>
            </w:pPr>
            <w:r w:rsidRPr="00652CBD">
              <w:rPr>
                <w:rFonts w:ascii="Aptos Display" w:hAnsi="Aptos Display" w:cs="Arial"/>
              </w:rPr>
              <w:t>Číslo účtu:</w:t>
            </w:r>
          </w:p>
          <w:p w14:paraId="3A252355" w14:textId="77777777" w:rsidR="00467502" w:rsidRPr="00652CBD" w:rsidRDefault="00467502" w:rsidP="005F0A41">
            <w:pPr>
              <w:ind w:left="708"/>
              <w:rPr>
                <w:rFonts w:ascii="Aptos Display" w:hAnsi="Aptos Display" w:cs="Arial"/>
              </w:rPr>
            </w:pPr>
            <w:r w:rsidRPr="00652CBD">
              <w:rPr>
                <w:rFonts w:ascii="Aptos Display" w:hAnsi="Aptos Display" w:cs="Arial"/>
              </w:rPr>
              <w:t>IČ:</w:t>
            </w:r>
          </w:p>
          <w:p w14:paraId="44514455" w14:textId="77777777" w:rsidR="00467502" w:rsidRPr="00652CBD" w:rsidRDefault="00467502" w:rsidP="00C11617">
            <w:pPr>
              <w:ind w:left="708"/>
              <w:rPr>
                <w:rFonts w:ascii="Aptos Display" w:hAnsi="Aptos Display" w:cs="Arial"/>
              </w:rPr>
            </w:pPr>
          </w:p>
        </w:tc>
        <w:tc>
          <w:tcPr>
            <w:tcW w:w="5741" w:type="dxa"/>
            <w:tcMar>
              <w:top w:w="0" w:type="dxa"/>
              <w:left w:w="70" w:type="dxa"/>
              <w:bottom w:w="0" w:type="dxa"/>
              <w:right w:w="70" w:type="dxa"/>
            </w:tcMar>
          </w:tcPr>
          <w:p w14:paraId="7C20ABEA" w14:textId="77777777" w:rsidR="001A6977" w:rsidRPr="00652CBD" w:rsidRDefault="001A6977" w:rsidP="001A6977">
            <w:pPr>
              <w:jc w:val="left"/>
              <w:rPr>
                <w:rFonts w:ascii="Aptos Display" w:hAnsi="Aptos Display" w:cs="Arial"/>
              </w:rPr>
            </w:pPr>
            <w:r w:rsidRPr="00652CBD">
              <w:rPr>
                <w:rFonts w:ascii="Aptos Display" w:hAnsi="Aptos Display" w:cs="Arial"/>
              </w:rPr>
              <w:t>Ing. Jiří Valdhans, předseda představenstva</w:t>
            </w:r>
          </w:p>
          <w:p w14:paraId="0C701BC2" w14:textId="77777777" w:rsidR="001A6977" w:rsidRPr="00652CBD" w:rsidRDefault="001A6977" w:rsidP="001A6977">
            <w:pPr>
              <w:jc w:val="left"/>
              <w:rPr>
                <w:rFonts w:ascii="Aptos Display" w:hAnsi="Aptos Display" w:cs="Arial"/>
              </w:rPr>
            </w:pPr>
            <w:r w:rsidRPr="00652CBD">
              <w:rPr>
                <w:rFonts w:ascii="Aptos Display" w:hAnsi="Aptos Display" w:cs="Arial"/>
              </w:rPr>
              <w:t>Ing. Šárka Balšánková, místopředsedkyně představenstva</w:t>
            </w:r>
          </w:p>
          <w:p w14:paraId="43E59CBF" w14:textId="77777777" w:rsidR="001A6977" w:rsidRPr="00652CBD" w:rsidRDefault="001A6977" w:rsidP="001A6977">
            <w:pPr>
              <w:jc w:val="left"/>
              <w:rPr>
                <w:rFonts w:ascii="Aptos Display" w:hAnsi="Aptos Display" w:cs="Arial"/>
              </w:rPr>
            </w:pPr>
            <w:r w:rsidRPr="00652CBD">
              <w:rPr>
                <w:rFonts w:ascii="Aptos Display" w:hAnsi="Aptos Display" w:cs="Arial"/>
              </w:rPr>
              <w:t>Ing. Jan Plechatý, člen představenstva</w:t>
            </w:r>
          </w:p>
          <w:p w14:paraId="5ABB18DC" w14:textId="77777777" w:rsidR="001A6977" w:rsidRPr="00652CBD" w:rsidRDefault="001A6977" w:rsidP="001A6977">
            <w:pPr>
              <w:jc w:val="left"/>
              <w:rPr>
                <w:rFonts w:ascii="Aptos Display" w:hAnsi="Aptos Display" w:cs="Arial"/>
              </w:rPr>
            </w:pPr>
            <w:r w:rsidRPr="00652CBD">
              <w:rPr>
                <w:rFonts w:ascii="Aptos Display" w:hAnsi="Aptos Display" w:cs="Arial"/>
              </w:rPr>
              <w:t>Ing. Jiří Frýba, člen představenstva</w:t>
            </w:r>
          </w:p>
          <w:p w14:paraId="56B5A914" w14:textId="77777777" w:rsidR="001A6977" w:rsidRPr="00652CBD" w:rsidRDefault="001A6977" w:rsidP="001A6977">
            <w:pPr>
              <w:jc w:val="left"/>
              <w:rPr>
                <w:rFonts w:ascii="Aptos Display" w:hAnsi="Aptos Display" w:cs="Arial"/>
              </w:rPr>
            </w:pPr>
            <w:r w:rsidRPr="00652CBD">
              <w:rPr>
                <w:rFonts w:ascii="Aptos Display" w:hAnsi="Aptos Display" w:cs="Arial"/>
              </w:rPr>
              <w:t>Ing. Jan Cihlář, člen představenstva</w:t>
            </w:r>
          </w:p>
          <w:p w14:paraId="12245975" w14:textId="77777777" w:rsidR="001A6977" w:rsidRPr="00652CBD" w:rsidRDefault="001A6977" w:rsidP="001A6977">
            <w:pPr>
              <w:jc w:val="left"/>
              <w:rPr>
                <w:rFonts w:ascii="Aptos Display" w:hAnsi="Aptos Display" w:cs="Arial"/>
              </w:rPr>
            </w:pPr>
          </w:p>
          <w:p w14:paraId="3349F8FA" w14:textId="17889447" w:rsidR="00467502" w:rsidRPr="00652CBD" w:rsidRDefault="001A6977" w:rsidP="001A6977">
            <w:pPr>
              <w:jc w:val="left"/>
              <w:rPr>
                <w:rFonts w:ascii="Aptos Display" w:hAnsi="Aptos Display" w:cs="Arial"/>
              </w:rPr>
            </w:pPr>
            <w:r w:rsidRPr="00652CBD">
              <w:rPr>
                <w:rFonts w:ascii="Aptos Display" w:hAnsi="Aptos Display" w:cs="Arial"/>
              </w:rPr>
              <w:t>Za společnost jednají vždy dva členové představenstva společně. Kdo za společnost podepisuje, připojí k obchodní firmě společnosti svůj podpis, popřípadě i údaj o své funkci.</w:t>
            </w:r>
          </w:p>
          <w:p w14:paraId="2976E424" w14:textId="77777777" w:rsidR="001A6977" w:rsidRPr="00652CBD" w:rsidRDefault="001A6977" w:rsidP="001A6977">
            <w:pPr>
              <w:jc w:val="left"/>
              <w:rPr>
                <w:rFonts w:ascii="Aptos Display" w:hAnsi="Aptos Display" w:cs="Arial"/>
              </w:rPr>
            </w:pPr>
          </w:p>
          <w:p w14:paraId="38F3D26E" w14:textId="77777777" w:rsidR="00467502" w:rsidRPr="00652CBD" w:rsidRDefault="00467502" w:rsidP="001A6977">
            <w:pPr>
              <w:jc w:val="left"/>
              <w:rPr>
                <w:rFonts w:ascii="Aptos Display" w:hAnsi="Aptos Display" w:cs="Arial"/>
              </w:rPr>
            </w:pPr>
            <w:r w:rsidRPr="00652CBD">
              <w:rPr>
                <w:rFonts w:ascii="Aptos Display" w:hAnsi="Aptos Display" w:cs="Arial"/>
              </w:rPr>
              <w:t>Nábřežní 4</w:t>
            </w:r>
          </w:p>
          <w:p w14:paraId="09EFEED8" w14:textId="59CA177C" w:rsidR="00467502" w:rsidRPr="00652CBD" w:rsidRDefault="00467502" w:rsidP="001A6977">
            <w:pPr>
              <w:jc w:val="left"/>
              <w:rPr>
                <w:rFonts w:ascii="Aptos Display" w:hAnsi="Aptos Display" w:cs="Arial"/>
              </w:rPr>
            </w:pPr>
            <w:r w:rsidRPr="00652CBD">
              <w:rPr>
                <w:rFonts w:ascii="Aptos Display" w:hAnsi="Aptos Display" w:cs="Arial"/>
              </w:rPr>
              <w:t>150 56 Praha 5</w:t>
            </w:r>
          </w:p>
          <w:p w14:paraId="60AE7A76" w14:textId="77777777" w:rsidR="00467502" w:rsidRPr="00652CBD" w:rsidRDefault="00467502" w:rsidP="001A6977">
            <w:pPr>
              <w:jc w:val="left"/>
              <w:rPr>
                <w:rFonts w:ascii="Aptos Display" w:hAnsi="Aptos Display" w:cs="Arial"/>
              </w:rPr>
            </w:pPr>
          </w:p>
          <w:p w14:paraId="7B8B0D52" w14:textId="2CA79414" w:rsidR="00467502" w:rsidRPr="00652CBD" w:rsidRDefault="00467502" w:rsidP="001A6977">
            <w:pPr>
              <w:jc w:val="left"/>
              <w:rPr>
                <w:rFonts w:ascii="Aptos Display" w:hAnsi="Aptos Display" w:cs="Arial"/>
              </w:rPr>
            </w:pPr>
            <w:r w:rsidRPr="00652CBD">
              <w:rPr>
                <w:rFonts w:ascii="Aptos Display" w:hAnsi="Aptos Display" w:cs="Arial"/>
              </w:rPr>
              <w:t>Komerční banka a.s.</w:t>
            </w:r>
          </w:p>
          <w:p w14:paraId="58D7144B" w14:textId="2C65ABFC" w:rsidR="00467502" w:rsidRPr="00652CBD" w:rsidRDefault="00467502" w:rsidP="001A6977">
            <w:pPr>
              <w:jc w:val="left"/>
              <w:rPr>
                <w:rFonts w:ascii="Aptos Display" w:hAnsi="Aptos Display" w:cs="Arial"/>
              </w:rPr>
            </w:pPr>
            <w:r w:rsidRPr="00652CBD">
              <w:rPr>
                <w:rFonts w:ascii="Aptos Display" w:hAnsi="Aptos Display" w:cs="Arial"/>
              </w:rPr>
              <w:t>19-1583390227/0100</w:t>
            </w:r>
            <w:r w:rsidRPr="00652CBD">
              <w:rPr>
                <w:rFonts w:ascii="Aptos Display" w:hAnsi="Aptos Display" w:cs="Arial"/>
              </w:rPr>
              <w:br/>
              <w:t>240273</w:t>
            </w:r>
          </w:p>
        </w:tc>
      </w:tr>
      <w:tr w:rsidR="00467502" w:rsidRPr="00652CBD" w14:paraId="26CC5BF9" w14:textId="77777777" w:rsidTr="005F0A41">
        <w:tc>
          <w:tcPr>
            <w:tcW w:w="0" w:type="auto"/>
            <w:gridSpan w:val="2"/>
            <w:tcBorders>
              <w:bottom w:val="single" w:sz="4" w:space="0" w:color="auto"/>
            </w:tcBorders>
            <w:tcMar>
              <w:top w:w="0" w:type="dxa"/>
              <w:left w:w="70" w:type="dxa"/>
              <w:bottom w:w="0" w:type="dxa"/>
              <w:right w:w="70" w:type="dxa"/>
            </w:tcMar>
          </w:tcPr>
          <w:p w14:paraId="0C7B83E1" w14:textId="77777777" w:rsidR="00467502" w:rsidRPr="00652CBD" w:rsidRDefault="00467502" w:rsidP="005F0A41">
            <w:pPr>
              <w:rPr>
                <w:rFonts w:ascii="Aptos Display" w:hAnsi="Aptos Display" w:cs="Arial"/>
                <w:b/>
                <w:bCs/>
              </w:rPr>
            </w:pPr>
            <w:r w:rsidRPr="00652CBD">
              <w:rPr>
                <w:rFonts w:ascii="Aptos Display" w:hAnsi="Aptos Display" w:cs="Arial"/>
              </w:rPr>
              <w:tab/>
              <w:t>dále jen „</w:t>
            </w:r>
            <w:r w:rsidRPr="00652CBD">
              <w:rPr>
                <w:rFonts w:ascii="Aptos Display" w:hAnsi="Aptos Display" w:cs="Arial"/>
                <w:b/>
              </w:rPr>
              <w:t>Zástupce</w:t>
            </w:r>
            <w:r w:rsidRPr="00652CBD">
              <w:rPr>
                <w:rFonts w:ascii="Aptos Display" w:hAnsi="Aptos Display" w:cs="Arial"/>
                <w:b/>
                <w:bCs/>
              </w:rPr>
              <w:t>“</w:t>
            </w:r>
          </w:p>
          <w:p w14:paraId="7BC09977" w14:textId="78C3D97D" w:rsidR="005F0A41" w:rsidRPr="00652CBD" w:rsidRDefault="005F0A41" w:rsidP="005F0A41">
            <w:pPr>
              <w:rPr>
                <w:rFonts w:ascii="Aptos Display" w:hAnsi="Aptos Display" w:cs="Arial"/>
              </w:rPr>
            </w:pPr>
          </w:p>
        </w:tc>
      </w:tr>
      <w:tr w:rsidR="00467502" w:rsidRPr="00652CBD" w14:paraId="00C407A4" w14:textId="77777777" w:rsidTr="005F0A41">
        <w:tc>
          <w:tcPr>
            <w:tcW w:w="0" w:type="auto"/>
            <w:gridSpan w:val="2"/>
            <w:tcBorders>
              <w:top w:val="single" w:sz="4" w:space="0" w:color="auto"/>
              <w:left w:val="single" w:sz="4" w:space="0" w:color="auto"/>
              <w:right w:val="single" w:sz="4" w:space="0" w:color="auto"/>
            </w:tcBorders>
            <w:tcMar>
              <w:top w:w="0" w:type="dxa"/>
              <w:left w:w="70" w:type="dxa"/>
              <w:bottom w:w="0" w:type="dxa"/>
              <w:right w:w="70" w:type="dxa"/>
            </w:tcMar>
          </w:tcPr>
          <w:p w14:paraId="1B57577D" w14:textId="35CA82F8" w:rsidR="00467502" w:rsidRPr="00652CBD" w:rsidRDefault="00467502" w:rsidP="00D6765F">
            <w:pPr>
              <w:spacing w:before="240" w:after="120"/>
              <w:ind w:left="425"/>
              <w:jc w:val="left"/>
              <w:rPr>
                <w:rFonts w:ascii="Aptos Display" w:hAnsi="Aptos Display" w:cs="Arial"/>
                <w:b/>
                <w:szCs w:val="20"/>
              </w:rPr>
            </w:pPr>
            <w:r w:rsidRPr="00652CBD">
              <w:rPr>
                <w:rFonts w:ascii="Aptos Display" w:hAnsi="Aptos Display" w:cs="Arial"/>
                <w:b/>
                <w:szCs w:val="20"/>
              </w:rPr>
              <w:t>Kontaktní informace:</w:t>
            </w:r>
          </w:p>
        </w:tc>
      </w:tr>
      <w:tr w:rsidR="00467502" w:rsidRPr="00652CBD" w14:paraId="2DBD99FE" w14:textId="77777777" w:rsidTr="001A6977">
        <w:tc>
          <w:tcPr>
            <w:tcW w:w="3331" w:type="dxa"/>
            <w:tcBorders>
              <w:left w:val="single" w:sz="4" w:space="0" w:color="auto"/>
            </w:tcBorders>
            <w:tcMar>
              <w:top w:w="0" w:type="dxa"/>
              <w:left w:w="70" w:type="dxa"/>
              <w:bottom w:w="0" w:type="dxa"/>
              <w:right w:w="70" w:type="dxa"/>
            </w:tcMar>
          </w:tcPr>
          <w:p w14:paraId="73346108" w14:textId="24BFBE1E" w:rsidR="00467502" w:rsidRPr="00652CBD" w:rsidRDefault="00467502" w:rsidP="005F0A41">
            <w:pPr>
              <w:ind w:left="708"/>
              <w:rPr>
                <w:rFonts w:ascii="Aptos Display" w:hAnsi="Aptos Display" w:cs="Arial"/>
              </w:rPr>
            </w:pPr>
            <w:r w:rsidRPr="00652CBD">
              <w:rPr>
                <w:rFonts w:ascii="Aptos Display" w:hAnsi="Aptos Display" w:cs="Arial"/>
              </w:rPr>
              <w:t>Technický zástupce:</w:t>
            </w:r>
          </w:p>
          <w:p w14:paraId="3B7B7761" w14:textId="77777777" w:rsidR="00467502" w:rsidRPr="00652CBD" w:rsidRDefault="00467502" w:rsidP="005F0A41">
            <w:pPr>
              <w:ind w:left="708"/>
              <w:rPr>
                <w:rFonts w:ascii="Aptos Display" w:hAnsi="Aptos Display" w:cs="Arial"/>
              </w:rPr>
            </w:pPr>
          </w:p>
          <w:p w14:paraId="25165E41" w14:textId="73EAADD3" w:rsidR="00467502" w:rsidRPr="00652CBD" w:rsidRDefault="00467502" w:rsidP="005F0A41">
            <w:pPr>
              <w:ind w:left="708"/>
              <w:rPr>
                <w:rFonts w:ascii="Aptos Display" w:hAnsi="Aptos Display" w:cs="Arial"/>
              </w:rPr>
            </w:pPr>
            <w:r w:rsidRPr="00652CBD">
              <w:rPr>
                <w:rFonts w:ascii="Aptos Display" w:hAnsi="Aptos Display" w:cs="Arial"/>
              </w:rPr>
              <w:t>Adresa pro písemný styk:</w:t>
            </w:r>
          </w:p>
          <w:p w14:paraId="662AAFD0" w14:textId="77777777" w:rsidR="00467502" w:rsidRPr="00652CBD" w:rsidRDefault="00467502" w:rsidP="005F0A41">
            <w:pPr>
              <w:ind w:left="708"/>
              <w:rPr>
                <w:rFonts w:ascii="Aptos Display" w:hAnsi="Aptos Display" w:cs="Arial"/>
              </w:rPr>
            </w:pPr>
          </w:p>
          <w:p w14:paraId="6EF1FF69" w14:textId="77777777" w:rsidR="00467502" w:rsidRPr="00652CBD" w:rsidRDefault="00467502" w:rsidP="005F0A41">
            <w:pPr>
              <w:ind w:left="708"/>
              <w:rPr>
                <w:rFonts w:ascii="Aptos Display" w:hAnsi="Aptos Display" w:cs="Arial"/>
              </w:rPr>
            </w:pPr>
          </w:p>
          <w:p w14:paraId="3C740C55" w14:textId="0D1B64AD" w:rsidR="00467502" w:rsidRPr="00652CBD" w:rsidRDefault="00467502" w:rsidP="005F0A41">
            <w:pPr>
              <w:ind w:left="708"/>
              <w:rPr>
                <w:rFonts w:ascii="Aptos Display" w:hAnsi="Aptos Display" w:cs="Arial"/>
              </w:rPr>
            </w:pPr>
            <w:r w:rsidRPr="00652CBD">
              <w:rPr>
                <w:rFonts w:ascii="Aptos Display" w:hAnsi="Aptos Display" w:cs="Arial"/>
              </w:rPr>
              <w:t>Email:</w:t>
            </w:r>
          </w:p>
          <w:p w14:paraId="4B09FDCF" w14:textId="77777777" w:rsidR="00467502" w:rsidRPr="00652CBD" w:rsidRDefault="00467502" w:rsidP="005F0A41">
            <w:pPr>
              <w:ind w:left="708"/>
              <w:rPr>
                <w:rFonts w:ascii="Aptos Display" w:hAnsi="Aptos Display" w:cs="Arial"/>
              </w:rPr>
            </w:pPr>
            <w:r w:rsidRPr="00652CBD">
              <w:rPr>
                <w:rFonts w:ascii="Aptos Display" w:hAnsi="Aptos Display" w:cs="Arial"/>
              </w:rPr>
              <w:t>Datová schránka:</w:t>
            </w:r>
          </w:p>
          <w:p w14:paraId="595ABB60" w14:textId="77777777" w:rsidR="00467502" w:rsidRPr="00652CBD" w:rsidRDefault="00467502" w:rsidP="005F0A41">
            <w:pPr>
              <w:ind w:left="708"/>
              <w:rPr>
                <w:rFonts w:ascii="Aptos Display" w:hAnsi="Aptos Display" w:cs="Arial"/>
              </w:rPr>
            </w:pPr>
            <w:r w:rsidRPr="00652CBD">
              <w:rPr>
                <w:rFonts w:ascii="Aptos Display" w:hAnsi="Aptos Display" w:cs="Arial"/>
              </w:rPr>
              <w:t>Tel:</w:t>
            </w:r>
          </w:p>
          <w:p w14:paraId="08D32F2A" w14:textId="77777777" w:rsidR="00467502" w:rsidRPr="00652CBD" w:rsidRDefault="00467502" w:rsidP="005F0A41">
            <w:pPr>
              <w:ind w:left="708"/>
              <w:rPr>
                <w:rFonts w:ascii="Aptos Display" w:hAnsi="Aptos Display" w:cs="Arial"/>
              </w:rPr>
            </w:pPr>
          </w:p>
        </w:tc>
        <w:tc>
          <w:tcPr>
            <w:tcW w:w="5741" w:type="dxa"/>
            <w:tcBorders>
              <w:right w:val="single" w:sz="4" w:space="0" w:color="auto"/>
            </w:tcBorders>
            <w:tcMar>
              <w:top w:w="0" w:type="dxa"/>
              <w:left w:w="70" w:type="dxa"/>
              <w:bottom w:w="0" w:type="dxa"/>
              <w:right w:w="70" w:type="dxa"/>
            </w:tcMar>
          </w:tcPr>
          <w:p w14:paraId="2C180188" w14:textId="4E2E042C" w:rsidR="00467502" w:rsidRPr="00652CBD" w:rsidRDefault="00467502" w:rsidP="00467502">
            <w:pPr>
              <w:rPr>
                <w:rFonts w:ascii="Aptos Display" w:hAnsi="Aptos Display" w:cs="Arial"/>
              </w:rPr>
            </w:pPr>
            <w:r w:rsidRPr="00652CBD">
              <w:rPr>
                <w:rFonts w:ascii="Aptos Display" w:hAnsi="Aptos Display" w:cs="Arial"/>
              </w:rPr>
              <w:t>Ing. Ivo Kokrment</w:t>
            </w:r>
          </w:p>
          <w:p w14:paraId="2FFF7781" w14:textId="77777777" w:rsidR="00467502" w:rsidRPr="00652CBD" w:rsidRDefault="00467502" w:rsidP="005F0A41">
            <w:pPr>
              <w:rPr>
                <w:rFonts w:ascii="Aptos Display" w:hAnsi="Aptos Display" w:cs="Arial"/>
              </w:rPr>
            </w:pPr>
          </w:p>
          <w:p w14:paraId="76985312" w14:textId="77777777" w:rsidR="00467502" w:rsidRPr="00652CBD" w:rsidRDefault="00467502" w:rsidP="005F0A41">
            <w:pPr>
              <w:rPr>
                <w:rFonts w:ascii="Aptos Display" w:hAnsi="Aptos Display" w:cs="Arial"/>
              </w:rPr>
            </w:pPr>
            <w:r w:rsidRPr="00652CBD">
              <w:rPr>
                <w:rFonts w:ascii="Aptos Display" w:hAnsi="Aptos Display" w:cs="Arial"/>
              </w:rPr>
              <w:t>Nábřežní 4</w:t>
            </w:r>
          </w:p>
          <w:p w14:paraId="4CB7D71E" w14:textId="54E052AF" w:rsidR="00467502" w:rsidRPr="00652CBD" w:rsidRDefault="00467502" w:rsidP="005F0A41">
            <w:pPr>
              <w:rPr>
                <w:rFonts w:ascii="Aptos Display" w:hAnsi="Aptos Display" w:cs="Arial"/>
              </w:rPr>
            </w:pPr>
            <w:r w:rsidRPr="00652CBD">
              <w:rPr>
                <w:rFonts w:ascii="Aptos Display" w:hAnsi="Aptos Display" w:cs="Arial"/>
              </w:rPr>
              <w:t>150 56 Praha 5</w:t>
            </w:r>
          </w:p>
          <w:p w14:paraId="3CD0E103" w14:textId="77777777" w:rsidR="00467502" w:rsidRPr="00652CBD" w:rsidRDefault="00467502" w:rsidP="005F0A41">
            <w:pPr>
              <w:rPr>
                <w:rFonts w:ascii="Aptos Display" w:hAnsi="Aptos Display" w:cs="Arial"/>
              </w:rPr>
            </w:pPr>
          </w:p>
          <w:p w14:paraId="3EA0EC2E" w14:textId="0AAE726E" w:rsidR="00467502" w:rsidRPr="00652CBD" w:rsidRDefault="00467502" w:rsidP="005F0A41">
            <w:pPr>
              <w:rPr>
                <w:rFonts w:ascii="Aptos Display" w:hAnsi="Aptos Display" w:cs="Arial"/>
              </w:rPr>
            </w:pPr>
            <w:hyperlink r:id="rId11" w:history="1">
              <w:r w:rsidRPr="00652CBD">
                <w:rPr>
                  <w:rStyle w:val="Hypertextovodkaz"/>
                  <w:rFonts w:ascii="Aptos Display" w:hAnsi="Aptos Display" w:cs="Arial"/>
                </w:rPr>
                <w:t>k</w:t>
              </w:r>
              <w:r w:rsidRPr="00652CBD">
                <w:rPr>
                  <w:rStyle w:val="Hypertextovodkaz"/>
                  <w:rFonts w:ascii="Aptos Display" w:hAnsi="Aptos Display"/>
                </w:rPr>
                <w:t>okrment@vrv.cz</w:t>
              </w:r>
            </w:hyperlink>
            <w:r w:rsidRPr="00652CBD">
              <w:rPr>
                <w:rFonts w:ascii="Aptos Display" w:hAnsi="Aptos Display" w:cs="Arial"/>
              </w:rPr>
              <w:t xml:space="preserve"> </w:t>
            </w:r>
          </w:p>
          <w:p w14:paraId="6B1207AE" w14:textId="2F056FB6" w:rsidR="00467502" w:rsidRPr="00652CBD" w:rsidRDefault="00467502" w:rsidP="005F0A41">
            <w:pPr>
              <w:rPr>
                <w:rFonts w:ascii="Aptos Display" w:hAnsi="Aptos Display" w:cs="Arial"/>
              </w:rPr>
            </w:pPr>
            <w:r w:rsidRPr="00652CBD">
              <w:rPr>
                <w:rFonts w:ascii="Aptos Display" w:hAnsi="Aptos Display" w:cs="Arial"/>
              </w:rPr>
              <w:t>4qfgxx3</w:t>
            </w:r>
            <w:r w:rsidRPr="00652CBD">
              <w:rPr>
                <w:rFonts w:ascii="Aptos Display" w:hAnsi="Aptos Display" w:cs="Arial"/>
              </w:rPr>
              <w:br/>
              <w:t>605 266 184</w:t>
            </w:r>
          </w:p>
        </w:tc>
      </w:tr>
      <w:tr w:rsidR="00467502" w:rsidRPr="00652CBD" w14:paraId="35729853" w14:textId="77777777" w:rsidTr="005F0A41">
        <w:tc>
          <w:tcPr>
            <w:tcW w:w="0" w:type="auto"/>
            <w:gridSpan w:val="2"/>
            <w:tcBorders>
              <w:top w:val="single" w:sz="4" w:space="0" w:color="auto"/>
            </w:tcBorders>
            <w:tcMar>
              <w:top w:w="0" w:type="dxa"/>
              <w:left w:w="70" w:type="dxa"/>
              <w:bottom w:w="0" w:type="dxa"/>
              <w:right w:w="70" w:type="dxa"/>
            </w:tcMar>
          </w:tcPr>
          <w:p w14:paraId="1FC075C4" w14:textId="42FE9B27" w:rsidR="00467502" w:rsidRPr="00652CBD" w:rsidRDefault="00AF15D2" w:rsidP="00A93E09">
            <w:pPr>
              <w:spacing w:before="240"/>
              <w:ind w:left="425"/>
              <w:jc w:val="left"/>
              <w:rPr>
                <w:rFonts w:ascii="Aptos Display" w:hAnsi="Aptos Display" w:cs="Arial"/>
                <w:b/>
                <w:szCs w:val="20"/>
              </w:rPr>
            </w:pPr>
            <w:r w:rsidRPr="00652CBD">
              <w:rPr>
                <w:rFonts w:ascii="Aptos Display" w:hAnsi="Aptos Display" w:cs="Arial"/>
                <w:b/>
                <w:szCs w:val="20"/>
              </w:rPr>
              <w:t>Adresa profilu Zadavatele</w:t>
            </w:r>
            <w:r w:rsidRPr="00652CBD">
              <w:rPr>
                <w:rFonts w:ascii="Aptos Display" w:hAnsi="Aptos Display" w:cs="Arial"/>
                <w:b/>
                <w:szCs w:val="20"/>
              </w:rPr>
              <w:tab/>
            </w:r>
          </w:p>
        </w:tc>
      </w:tr>
      <w:tr w:rsidR="00A93E09" w:rsidRPr="00652CBD" w14:paraId="60396A9F" w14:textId="77777777" w:rsidTr="00D6765F">
        <w:tc>
          <w:tcPr>
            <w:tcW w:w="0" w:type="auto"/>
            <w:gridSpan w:val="2"/>
            <w:tcMar>
              <w:top w:w="0" w:type="dxa"/>
              <w:left w:w="70" w:type="dxa"/>
              <w:bottom w:w="0" w:type="dxa"/>
              <w:right w:w="70" w:type="dxa"/>
            </w:tcMar>
          </w:tcPr>
          <w:p w14:paraId="6E5C2662" w14:textId="05773C9C" w:rsidR="00A93E09" w:rsidRPr="00652CBD" w:rsidRDefault="00581D11" w:rsidP="00A93E09">
            <w:pPr>
              <w:tabs>
                <w:tab w:val="left" w:pos="2340"/>
              </w:tabs>
              <w:spacing w:after="120"/>
              <w:ind w:left="426"/>
              <w:jc w:val="left"/>
              <w:rPr>
                <w:rFonts w:ascii="Aptos Display" w:hAnsi="Aptos Display"/>
              </w:rPr>
            </w:pPr>
            <w:hyperlink r:id="rId12" w:history="1">
              <w:r w:rsidRPr="00652CBD">
                <w:rPr>
                  <w:rStyle w:val="Hypertextovodkaz"/>
                  <w:rFonts w:ascii="Aptos Display" w:hAnsi="Aptos Display"/>
                </w:rPr>
                <w:t>https://zakazky.mukolin.cz/</w:t>
              </w:r>
            </w:hyperlink>
            <w:r w:rsidRPr="00652CBD">
              <w:rPr>
                <w:rFonts w:ascii="Aptos Display" w:hAnsi="Aptos Display"/>
              </w:rPr>
              <w:t xml:space="preserve"> </w:t>
            </w:r>
          </w:p>
        </w:tc>
      </w:tr>
    </w:tbl>
    <w:p w14:paraId="36BB428D" w14:textId="35D5D39B" w:rsidR="00CF6EC4" w:rsidRDefault="009C7B82" w:rsidP="00CF6EC4">
      <w:pPr>
        <w:rPr>
          <w:rFonts w:ascii="Aptos Display" w:hAnsi="Aptos Display" w:cs="Arial"/>
          <w:szCs w:val="20"/>
        </w:rPr>
      </w:pPr>
      <w:r w:rsidRPr="00652CBD">
        <w:rPr>
          <w:rFonts w:ascii="Aptos Display" w:hAnsi="Aptos Display" w:cs="Arial"/>
          <w:szCs w:val="20"/>
        </w:rPr>
        <w:lastRenderedPageBreak/>
        <w:t xml:space="preserve">Zástupce </w:t>
      </w:r>
      <w:r w:rsidR="00CF6EC4" w:rsidRPr="00652CBD">
        <w:rPr>
          <w:rFonts w:ascii="Aptos Display" w:hAnsi="Aptos Display" w:cs="Arial"/>
          <w:szCs w:val="20"/>
        </w:rPr>
        <w:t xml:space="preserve">je </w:t>
      </w:r>
      <w:r w:rsidR="00C50B6B" w:rsidRPr="00652CBD">
        <w:rPr>
          <w:rFonts w:ascii="Aptos Display" w:hAnsi="Aptos Display" w:cs="Arial"/>
          <w:szCs w:val="20"/>
        </w:rPr>
        <w:t xml:space="preserve">dle § 43 </w:t>
      </w:r>
      <w:r w:rsidRPr="00652CBD">
        <w:rPr>
          <w:rFonts w:ascii="Aptos Display" w:hAnsi="Aptos Display" w:cs="Arial"/>
          <w:szCs w:val="20"/>
        </w:rPr>
        <w:t>ZZVZ</w:t>
      </w:r>
      <w:r w:rsidRPr="00652CBD">
        <w:rPr>
          <w:rFonts w:ascii="Aptos Display" w:hAnsi="Aptos Display" w:cs="Arial"/>
        </w:rPr>
        <w:t xml:space="preserve"> </w:t>
      </w:r>
      <w:r w:rsidR="00C50B6B" w:rsidRPr="00652CBD">
        <w:rPr>
          <w:rFonts w:ascii="Aptos Display" w:hAnsi="Aptos Display" w:cs="Arial"/>
          <w:szCs w:val="20"/>
        </w:rPr>
        <w:t xml:space="preserve">na základě smlouvy se </w:t>
      </w:r>
      <w:r w:rsidR="00CF6EC4" w:rsidRPr="00652CBD">
        <w:rPr>
          <w:rFonts w:ascii="Aptos Display" w:hAnsi="Aptos Display" w:cs="Arial"/>
          <w:szCs w:val="20"/>
        </w:rPr>
        <w:t xml:space="preserve">Zadavatelem pověřen jeho zastupováním při provádění úkonů podle ZZVZ v tomto </w:t>
      </w:r>
      <w:r w:rsidR="00EE4AC5" w:rsidRPr="00652CBD">
        <w:rPr>
          <w:rFonts w:ascii="Aptos Display" w:hAnsi="Aptos Display" w:cs="Arial"/>
          <w:szCs w:val="20"/>
        </w:rPr>
        <w:t xml:space="preserve">koncesním </w:t>
      </w:r>
      <w:r w:rsidR="00CF6EC4" w:rsidRPr="00652CBD">
        <w:rPr>
          <w:rFonts w:ascii="Aptos Display" w:hAnsi="Aptos Display" w:cs="Arial"/>
          <w:szCs w:val="20"/>
        </w:rPr>
        <w:t xml:space="preserve">řízení a organizačně zajišťuje celý </w:t>
      </w:r>
      <w:r w:rsidR="00364A5A" w:rsidRPr="00652CBD">
        <w:rPr>
          <w:rFonts w:ascii="Aptos Display" w:hAnsi="Aptos Display" w:cs="Arial"/>
          <w:szCs w:val="20"/>
        </w:rPr>
        <w:t xml:space="preserve">jeho </w:t>
      </w:r>
      <w:r w:rsidR="00CF6EC4" w:rsidRPr="00652CBD">
        <w:rPr>
          <w:rFonts w:ascii="Aptos Display" w:hAnsi="Aptos Display" w:cs="Arial"/>
          <w:szCs w:val="20"/>
        </w:rPr>
        <w:t xml:space="preserve">průběh. </w:t>
      </w:r>
      <w:r w:rsidR="00AD603F" w:rsidRPr="00652CBD">
        <w:rPr>
          <w:rFonts w:ascii="Aptos Display" w:hAnsi="Aptos Display" w:cs="Arial"/>
          <w:szCs w:val="20"/>
        </w:rPr>
        <w:t>Zástupce</w:t>
      </w:r>
      <w:r w:rsidR="00CF6EC4" w:rsidRPr="00652CBD">
        <w:rPr>
          <w:rFonts w:ascii="Aptos Display" w:hAnsi="Aptos Display" w:cs="Arial"/>
          <w:szCs w:val="20"/>
        </w:rPr>
        <w:t xml:space="preserve"> není ve</w:t>
      </w:r>
      <w:r w:rsidR="007E3CE8" w:rsidRPr="00652CBD">
        <w:rPr>
          <w:rFonts w:ascii="Aptos Display" w:hAnsi="Aptos Display" w:cs="Arial"/>
          <w:szCs w:val="20"/>
        </w:rPr>
        <w:t> </w:t>
      </w:r>
      <w:r w:rsidR="00CF6EC4" w:rsidRPr="00652CBD">
        <w:rPr>
          <w:rFonts w:ascii="Aptos Display" w:hAnsi="Aptos Display" w:cs="Arial"/>
          <w:szCs w:val="20"/>
        </w:rPr>
        <w:t>střetu zájmů dle § 4</w:t>
      </w:r>
      <w:r w:rsidR="00C50B6B" w:rsidRPr="00652CBD">
        <w:rPr>
          <w:rFonts w:ascii="Aptos Display" w:hAnsi="Aptos Display" w:cs="Arial"/>
          <w:szCs w:val="20"/>
        </w:rPr>
        <w:t>4</w:t>
      </w:r>
      <w:r w:rsidR="00CF6EC4" w:rsidRPr="00652CBD">
        <w:rPr>
          <w:rFonts w:ascii="Aptos Display" w:hAnsi="Aptos Display" w:cs="Arial"/>
          <w:szCs w:val="20"/>
        </w:rPr>
        <w:t xml:space="preserve"> ZZVZ. </w:t>
      </w:r>
      <w:r w:rsidR="00EB0DE2" w:rsidRPr="00652CBD">
        <w:rPr>
          <w:rFonts w:ascii="Aptos Display" w:hAnsi="Aptos Display" w:cs="Arial"/>
          <w:szCs w:val="20"/>
        </w:rPr>
        <w:t>Zástupci</w:t>
      </w:r>
      <w:r w:rsidR="00CF6EC4" w:rsidRPr="00652CBD">
        <w:rPr>
          <w:rFonts w:ascii="Aptos Display" w:hAnsi="Aptos Display" w:cs="Arial"/>
          <w:szCs w:val="20"/>
        </w:rPr>
        <w:t xml:space="preserve"> není uděleno zmocnění k provedení výběru dodavatele, vyloučení dodavatele z účasti v </w:t>
      </w:r>
      <w:r w:rsidRPr="00652CBD">
        <w:rPr>
          <w:rFonts w:ascii="Aptos Display" w:hAnsi="Aptos Display" w:cs="Arial"/>
          <w:szCs w:val="20"/>
        </w:rPr>
        <w:t xml:space="preserve">koncesním </w:t>
      </w:r>
      <w:r w:rsidR="00CF6EC4" w:rsidRPr="00652CBD">
        <w:rPr>
          <w:rFonts w:ascii="Aptos Display" w:hAnsi="Aptos Display" w:cs="Arial"/>
          <w:szCs w:val="20"/>
        </w:rPr>
        <w:t xml:space="preserve">řízení, zrušení řízení či rozhodnutí o námitkách. </w:t>
      </w:r>
    </w:p>
    <w:p w14:paraId="23C8811C" w14:textId="77777777" w:rsidR="00D822C8" w:rsidRDefault="00D822C8" w:rsidP="00CF6EC4">
      <w:pPr>
        <w:rPr>
          <w:rFonts w:ascii="Aptos Display" w:hAnsi="Aptos Display" w:cs="Arial"/>
          <w:szCs w:val="20"/>
        </w:rPr>
      </w:pPr>
    </w:p>
    <w:p w14:paraId="52A33873" w14:textId="59C880C2" w:rsidR="00D822C8" w:rsidRPr="00D822C8" w:rsidRDefault="00D822C8" w:rsidP="00CF6EC4">
      <w:pPr>
        <w:rPr>
          <w:rFonts w:ascii="Aptos Display" w:hAnsi="Aptos Display" w:cs="Arial"/>
          <w:b/>
          <w:bCs/>
          <w:szCs w:val="20"/>
        </w:rPr>
      </w:pPr>
      <w:r>
        <w:rPr>
          <w:rFonts w:ascii="Aptos Display" w:hAnsi="Aptos Display" w:cs="Arial"/>
          <w:b/>
          <w:bCs/>
          <w:szCs w:val="20"/>
        </w:rPr>
        <w:t>Toto z</w:t>
      </w:r>
      <w:r w:rsidRPr="00D822C8">
        <w:rPr>
          <w:rFonts w:ascii="Aptos Display" w:hAnsi="Aptos Display" w:cs="Arial"/>
          <w:b/>
          <w:bCs/>
          <w:szCs w:val="20"/>
        </w:rPr>
        <w:t xml:space="preserve">nění zadávací dokumentace bylo schváleno Zastupitelstvem města Kolín dne 9. 12. 2024 pod č. </w:t>
      </w:r>
      <w:r>
        <w:rPr>
          <w:rFonts w:ascii="Aptos Display" w:hAnsi="Aptos Display" w:cs="Arial"/>
          <w:b/>
          <w:bCs/>
          <w:szCs w:val="20"/>
        </w:rPr>
        <w:t>usnesení:</w:t>
      </w:r>
      <w:r w:rsidRPr="00D822C8">
        <w:rPr>
          <w:rFonts w:ascii="Aptos Display" w:hAnsi="Aptos Display" w:cs="Arial"/>
          <w:b/>
          <w:bCs/>
          <w:szCs w:val="20"/>
        </w:rPr>
        <w:t xml:space="preserve"> 863/17/ZM/2024/Veřejný</w:t>
      </w:r>
    </w:p>
    <w:p w14:paraId="59B73CEB" w14:textId="5B9D8809" w:rsidR="005F0A41" w:rsidRPr="00652CBD" w:rsidRDefault="005F0A41">
      <w:pPr>
        <w:jc w:val="left"/>
        <w:rPr>
          <w:rFonts w:ascii="Aptos Display" w:hAnsi="Aptos Display"/>
          <w:b/>
          <w:bCs/>
          <w:iCs/>
          <w:sz w:val="24"/>
          <w:szCs w:val="28"/>
        </w:rPr>
      </w:pPr>
      <w:bookmarkStart w:id="17" w:name="_Toc479145780"/>
      <w:bookmarkStart w:id="18" w:name="_Toc21631385"/>
    </w:p>
    <w:p w14:paraId="48F4DA16" w14:textId="1896513D" w:rsidR="00E47172" w:rsidRPr="00652CBD" w:rsidRDefault="00D56519" w:rsidP="004759BD">
      <w:pPr>
        <w:pStyle w:val="Nadpis2"/>
        <w:tabs>
          <w:tab w:val="clear" w:pos="1844"/>
          <w:tab w:val="num" w:pos="567"/>
        </w:tabs>
        <w:ind w:left="567" w:hanging="567"/>
        <w:rPr>
          <w:rFonts w:ascii="Aptos Display" w:hAnsi="Aptos Display"/>
        </w:rPr>
      </w:pPr>
      <w:bookmarkStart w:id="19" w:name="_Toc167282289"/>
      <w:r w:rsidRPr="00652CBD">
        <w:rPr>
          <w:rFonts w:ascii="Aptos Display" w:hAnsi="Aptos Display"/>
        </w:rPr>
        <w:t xml:space="preserve">Základní informace o </w:t>
      </w:r>
      <w:r w:rsidR="009C7B82" w:rsidRPr="00652CBD">
        <w:rPr>
          <w:rFonts w:ascii="Aptos Display" w:hAnsi="Aptos Display"/>
        </w:rPr>
        <w:t xml:space="preserve">koncesním </w:t>
      </w:r>
      <w:r w:rsidRPr="00652CBD">
        <w:rPr>
          <w:rFonts w:ascii="Aptos Display" w:hAnsi="Aptos Display"/>
        </w:rPr>
        <w:t>řízení</w:t>
      </w:r>
      <w:bookmarkEnd w:id="17"/>
      <w:bookmarkEnd w:id="18"/>
      <w:bookmarkEnd w:id="19"/>
      <w:r w:rsidR="00B00EEE" w:rsidRPr="00652CBD">
        <w:rPr>
          <w:rFonts w:ascii="Aptos Display" w:hAnsi="Aptos Display"/>
        </w:rPr>
        <w:t xml:space="preserve"> </w:t>
      </w:r>
    </w:p>
    <w:p w14:paraId="782D3388" w14:textId="51CC1C7B" w:rsidR="006020DC" w:rsidRPr="00652CBD" w:rsidRDefault="00D5586B" w:rsidP="006020DC">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Zadavatel </w:t>
      </w:r>
      <w:r w:rsidR="009C7B82" w:rsidRPr="00652CBD">
        <w:rPr>
          <w:rFonts w:ascii="Aptos Display" w:hAnsi="Aptos Display" w:cs="Arial"/>
          <w:szCs w:val="20"/>
        </w:rPr>
        <w:t xml:space="preserve">za účelem </w:t>
      </w:r>
      <w:r w:rsidRPr="00652CBD">
        <w:rPr>
          <w:rFonts w:ascii="Aptos Display" w:hAnsi="Aptos Display" w:cs="Arial"/>
          <w:szCs w:val="20"/>
        </w:rPr>
        <w:t xml:space="preserve">zadání veřejné zakázky, která je koncesí na služby, </w:t>
      </w:r>
      <w:r w:rsidR="00265B7F" w:rsidRPr="00652CBD">
        <w:rPr>
          <w:rFonts w:ascii="Aptos Display" w:hAnsi="Aptos Display" w:cs="Arial"/>
          <w:szCs w:val="20"/>
        </w:rPr>
        <w:t>postupuje podle části osmé ZZVZ – Postup pro zadávání koncesí.</w:t>
      </w:r>
    </w:p>
    <w:p w14:paraId="0B00DDCD" w14:textId="716CDB7D" w:rsidR="00AB3D6C" w:rsidRPr="00652CBD" w:rsidRDefault="00AB3D6C" w:rsidP="00730E9A">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Zadavatel ve smyslu § 176 odst. 1 ZZVZ zvolil pro </w:t>
      </w:r>
      <w:r w:rsidR="009C7B82" w:rsidRPr="00652CBD">
        <w:rPr>
          <w:rFonts w:ascii="Aptos Display" w:hAnsi="Aptos Display" w:cs="Arial"/>
          <w:szCs w:val="20"/>
        </w:rPr>
        <w:t>zadání veřejné zakázky, které je koncesí na</w:t>
      </w:r>
      <w:r w:rsidR="007E3CE8" w:rsidRPr="00652CBD">
        <w:rPr>
          <w:rFonts w:ascii="Aptos Display" w:hAnsi="Aptos Display" w:cs="Arial"/>
          <w:szCs w:val="20"/>
        </w:rPr>
        <w:t> </w:t>
      </w:r>
      <w:r w:rsidR="009C7B82" w:rsidRPr="00652CBD">
        <w:rPr>
          <w:rFonts w:ascii="Aptos Display" w:hAnsi="Aptos Display" w:cs="Arial"/>
          <w:szCs w:val="20"/>
        </w:rPr>
        <w:t>služby,</w:t>
      </w:r>
      <w:r w:rsidRPr="00652CBD">
        <w:rPr>
          <w:rFonts w:ascii="Aptos Display" w:hAnsi="Aptos Display" w:cs="Arial"/>
          <w:szCs w:val="20"/>
        </w:rPr>
        <w:t xml:space="preserve"> postup </w:t>
      </w:r>
      <w:r w:rsidR="00265B7F" w:rsidRPr="00652CBD">
        <w:rPr>
          <w:rFonts w:ascii="Aptos Display" w:hAnsi="Aptos Display" w:cs="Arial"/>
          <w:szCs w:val="20"/>
        </w:rPr>
        <w:t xml:space="preserve">v </w:t>
      </w:r>
      <w:r w:rsidR="007A4DD9" w:rsidRPr="00652CBD">
        <w:rPr>
          <w:rFonts w:ascii="Aptos Display" w:hAnsi="Aptos Display" w:cs="Arial"/>
          <w:szCs w:val="20"/>
        </w:rPr>
        <w:t xml:space="preserve">koncesním </w:t>
      </w:r>
      <w:r w:rsidRPr="00652CBD">
        <w:rPr>
          <w:rFonts w:ascii="Aptos Display" w:hAnsi="Aptos Display" w:cs="Arial"/>
          <w:szCs w:val="20"/>
        </w:rPr>
        <w:t xml:space="preserve">řízení dle § </w:t>
      </w:r>
      <w:r w:rsidR="00EE4AC5" w:rsidRPr="00652CBD">
        <w:rPr>
          <w:rFonts w:ascii="Aptos Display" w:hAnsi="Aptos Display" w:cs="Arial"/>
          <w:szCs w:val="20"/>
        </w:rPr>
        <w:t>180</w:t>
      </w:r>
      <w:r w:rsidR="00364A5A" w:rsidRPr="00652CBD">
        <w:rPr>
          <w:rFonts w:ascii="Aptos Display" w:hAnsi="Aptos Display" w:cs="Arial"/>
          <w:szCs w:val="20"/>
        </w:rPr>
        <w:t xml:space="preserve"> </w:t>
      </w:r>
      <w:r w:rsidRPr="00652CBD">
        <w:rPr>
          <w:rFonts w:ascii="Aptos Display" w:hAnsi="Aptos Display" w:cs="Arial"/>
          <w:szCs w:val="20"/>
        </w:rPr>
        <w:t xml:space="preserve">a násl. ZZVZ s tím, že </w:t>
      </w:r>
      <w:r w:rsidR="00EE4AC5" w:rsidRPr="00652CBD">
        <w:rPr>
          <w:rFonts w:ascii="Aptos Display" w:hAnsi="Aptos Display" w:cs="Arial"/>
          <w:szCs w:val="20"/>
        </w:rPr>
        <w:t>průběh koncesního</w:t>
      </w:r>
      <w:r w:rsidRPr="00652CBD">
        <w:rPr>
          <w:rFonts w:ascii="Aptos Display" w:hAnsi="Aptos Display" w:cs="Arial"/>
          <w:szCs w:val="20"/>
        </w:rPr>
        <w:t xml:space="preserve"> řízení bude probíhat ve dvou fázích</w:t>
      </w:r>
      <w:r w:rsidR="00EE02A7" w:rsidRPr="00652CBD">
        <w:rPr>
          <w:rFonts w:ascii="Aptos Display" w:hAnsi="Aptos Display" w:cs="Arial"/>
          <w:szCs w:val="20"/>
        </w:rPr>
        <w:t>.</w:t>
      </w:r>
    </w:p>
    <w:p w14:paraId="3B49BBFE" w14:textId="5F06670A" w:rsidR="00D5586B" w:rsidRPr="00652CBD" w:rsidRDefault="00D5586B" w:rsidP="00730E9A">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Zadavatel zahajuje </w:t>
      </w:r>
      <w:r w:rsidR="00EE4AC5" w:rsidRPr="00652CBD">
        <w:rPr>
          <w:rFonts w:ascii="Aptos Display" w:hAnsi="Aptos Display" w:cs="Arial"/>
          <w:szCs w:val="20"/>
        </w:rPr>
        <w:t>koncesní</w:t>
      </w:r>
      <w:r w:rsidRPr="00652CBD">
        <w:rPr>
          <w:rFonts w:ascii="Aptos Display" w:hAnsi="Aptos Display" w:cs="Arial"/>
          <w:szCs w:val="20"/>
        </w:rPr>
        <w:t xml:space="preserve"> řízení postupem dle § </w:t>
      </w:r>
      <w:r w:rsidR="00EE4AC5" w:rsidRPr="00652CBD">
        <w:rPr>
          <w:rFonts w:ascii="Aptos Display" w:hAnsi="Aptos Display" w:cs="Arial"/>
          <w:szCs w:val="20"/>
        </w:rPr>
        <w:t xml:space="preserve">180 </w:t>
      </w:r>
      <w:r w:rsidRPr="00652CBD">
        <w:rPr>
          <w:rFonts w:ascii="Aptos Display" w:hAnsi="Aptos Display" w:cs="Arial"/>
          <w:szCs w:val="20"/>
        </w:rPr>
        <w:t>odst.</w:t>
      </w:r>
      <w:r w:rsidR="00016F7A" w:rsidRPr="00652CBD">
        <w:rPr>
          <w:rFonts w:ascii="Aptos Display" w:hAnsi="Aptos Display" w:cs="Arial"/>
          <w:szCs w:val="20"/>
        </w:rPr>
        <w:t xml:space="preserve"> </w:t>
      </w:r>
      <w:r w:rsidRPr="00652CBD">
        <w:rPr>
          <w:rFonts w:ascii="Aptos Display" w:hAnsi="Aptos Display" w:cs="Arial"/>
          <w:szCs w:val="20"/>
        </w:rPr>
        <w:t>1 ZZVZ, tj. odesláním oznámení o</w:t>
      </w:r>
      <w:r w:rsidR="007E3CE8" w:rsidRPr="00652CBD">
        <w:rPr>
          <w:rFonts w:ascii="Aptos Display" w:hAnsi="Aptos Display" w:cs="Arial"/>
          <w:szCs w:val="20"/>
        </w:rPr>
        <w:t> </w:t>
      </w:r>
      <w:r w:rsidRPr="00652CBD">
        <w:rPr>
          <w:rFonts w:ascii="Aptos Display" w:hAnsi="Aptos Display" w:cs="Arial"/>
          <w:szCs w:val="20"/>
        </w:rPr>
        <w:t>zahájení koncesního řízení k uveřejnění způsobem podle § 212 ZZVZ, kterým vyzývá neomezený počet dodavatelů k</w:t>
      </w:r>
      <w:r w:rsidR="009C7B82" w:rsidRPr="00652CBD">
        <w:rPr>
          <w:rFonts w:ascii="Aptos Display" w:hAnsi="Aptos Display" w:cs="Arial"/>
          <w:szCs w:val="20"/>
        </w:rPr>
        <w:t> </w:t>
      </w:r>
      <w:r w:rsidRPr="00652CBD">
        <w:rPr>
          <w:rFonts w:ascii="Aptos Display" w:hAnsi="Aptos Display" w:cs="Arial"/>
          <w:szCs w:val="20"/>
        </w:rPr>
        <w:t>podání</w:t>
      </w:r>
      <w:r w:rsidR="009C7B82" w:rsidRPr="00652CBD">
        <w:rPr>
          <w:rFonts w:ascii="Aptos Display" w:hAnsi="Aptos Display" w:cs="Arial"/>
          <w:szCs w:val="20"/>
        </w:rPr>
        <w:t xml:space="preserve"> písemných</w:t>
      </w:r>
      <w:r w:rsidRPr="00652CBD">
        <w:rPr>
          <w:rFonts w:ascii="Aptos Display" w:hAnsi="Aptos Display" w:cs="Arial"/>
          <w:szCs w:val="20"/>
        </w:rPr>
        <w:t xml:space="preserve"> žádostí o účast</w:t>
      </w:r>
      <w:r w:rsidR="004125B4" w:rsidRPr="00652CBD">
        <w:rPr>
          <w:rFonts w:ascii="Aptos Display" w:hAnsi="Aptos Display" w:cs="Arial"/>
          <w:b/>
          <w:szCs w:val="20"/>
        </w:rPr>
        <w:t xml:space="preserve"> </w:t>
      </w:r>
      <w:r w:rsidR="004125B4" w:rsidRPr="00652CBD">
        <w:rPr>
          <w:rFonts w:ascii="Aptos Display" w:hAnsi="Aptos Display" w:cs="Arial"/>
          <w:szCs w:val="20"/>
        </w:rPr>
        <w:t>(dále též „</w:t>
      </w:r>
      <w:r w:rsidR="004125B4" w:rsidRPr="00652CBD">
        <w:rPr>
          <w:rFonts w:ascii="Aptos Display" w:hAnsi="Aptos Display" w:cs="Arial"/>
          <w:b/>
          <w:szCs w:val="20"/>
        </w:rPr>
        <w:t>Žádost</w:t>
      </w:r>
      <w:r w:rsidR="004125B4" w:rsidRPr="00652CBD">
        <w:rPr>
          <w:rFonts w:ascii="Aptos Display" w:hAnsi="Aptos Display"/>
        </w:rPr>
        <w:t>“</w:t>
      </w:r>
      <w:r w:rsidR="004125B4" w:rsidRPr="00652CBD">
        <w:rPr>
          <w:rFonts w:ascii="Aptos Display" w:hAnsi="Aptos Display" w:cs="Arial"/>
          <w:szCs w:val="20"/>
        </w:rPr>
        <w:t>)</w:t>
      </w:r>
      <w:r w:rsidRPr="00652CBD">
        <w:rPr>
          <w:rFonts w:ascii="Aptos Display" w:hAnsi="Aptos Display" w:cs="Arial"/>
          <w:szCs w:val="20"/>
        </w:rPr>
        <w:t>.</w:t>
      </w:r>
    </w:p>
    <w:p w14:paraId="55B479B8" w14:textId="0092D6F6" w:rsidR="0065726E" w:rsidRPr="0065726E" w:rsidRDefault="00D56519" w:rsidP="0065726E">
      <w:pPr>
        <w:pStyle w:val="Nadpis3"/>
        <w:tabs>
          <w:tab w:val="clear" w:pos="1276"/>
          <w:tab w:val="num" w:pos="709"/>
        </w:tabs>
        <w:ind w:left="567" w:hanging="567"/>
        <w:rPr>
          <w:rFonts w:ascii="Aptos Display" w:hAnsi="Aptos Display" w:cs="Arial"/>
          <w:szCs w:val="20"/>
        </w:rPr>
      </w:pPr>
      <w:r w:rsidRPr="0065726E">
        <w:rPr>
          <w:rFonts w:ascii="Aptos Display" w:hAnsi="Aptos Display" w:cs="Arial"/>
          <w:szCs w:val="20"/>
        </w:rPr>
        <w:t>Oznámení</w:t>
      </w:r>
      <w:r w:rsidRPr="0065726E">
        <w:rPr>
          <w:rFonts w:ascii="Aptos Display" w:hAnsi="Aptos Display"/>
          <w:szCs w:val="20"/>
        </w:rPr>
        <w:t xml:space="preserve"> o zahájení </w:t>
      </w:r>
      <w:r w:rsidR="00EE4AC5" w:rsidRPr="0065726E">
        <w:rPr>
          <w:rFonts w:ascii="Aptos Display" w:hAnsi="Aptos Display"/>
          <w:szCs w:val="20"/>
        </w:rPr>
        <w:t>koncesn</w:t>
      </w:r>
      <w:r w:rsidR="007A4DD9" w:rsidRPr="0065726E">
        <w:rPr>
          <w:rFonts w:ascii="Aptos Display" w:hAnsi="Aptos Display"/>
          <w:szCs w:val="20"/>
        </w:rPr>
        <w:t>í</w:t>
      </w:r>
      <w:r w:rsidR="00364A5A" w:rsidRPr="0065726E">
        <w:rPr>
          <w:rFonts w:ascii="Aptos Display" w:hAnsi="Aptos Display"/>
          <w:szCs w:val="20"/>
        </w:rPr>
        <w:t>ho</w:t>
      </w:r>
      <w:r w:rsidRPr="0065726E">
        <w:rPr>
          <w:rFonts w:ascii="Aptos Display" w:hAnsi="Aptos Display"/>
          <w:szCs w:val="20"/>
        </w:rPr>
        <w:t xml:space="preserve"> řízení uveřejněné </w:t>
      </w:r>
      <w:r w:rsidR="009B1D78" w:rsidRPr="0065726E">
        <w:rPr>
          <w:rFonts w:ascii="Aptos Display" w:hAnsi="Aptos Display"/>
          <w:szCs w:val="20"/>
        </w:rPr>
        <w:t xml:space="preserve">ve Věstníku veřejných zakázek </w:t>
      </w:r>
      <w:r w:rsidRPr="0065726E">
        <w:rPr>
          <w:rFonts w:ascii="Aptos Display" w:hAnsi="Aptos Display"/>
          <w:szCs w:val="20"/>
        </w:rPr>
        <w:t xml:space="preserve">dne </w:t>
      </w:r>
      <w:r w:rsidR="00427A9C" w:rsidRPr="00427A9C">
        <w:rPr>
          <w:rFonts w:ascii="Aptos Display" w:hAnsi="Aptos Display"/>
          <w:szCs w:val="20"/>
        </w:rPr>
        <w:t>18.</w:t>
      </w:r>
      <w:r w:rsidR="00427A9C">
        <w:rPr>
          <w:rFonts w:ascii="Aptos Display" w:hAnsi="Aptos Display"/>
          <w:szCs w:val="20"/>
        </w:rPr>
        <w:t xml:space="preserve"> </w:t>
      </w:r>
      <w:r w:rsidR="00427A9C" w:rsidRPr="00427A9C">
        <w:rPr>
          <w:rFonts w:ascii="Aptos Display" w:hAnsi="Aptos Display"/>
          <w:szCs w:val="20"/>
        </w:rPr>
        <w:t>12.</w:t>
      </w:r>
      <w:r w:rsidR="00427A9C">
        <w:rPr>
          <w:rFonts w:ascii="Aptos Display" w:hAnsi="Aptos Display"/>
          <w:szCs w:val="20"/>
        </w:rPr>
        <w:t xml:space="preserve"> </w:t>
      </w:r>
      <w:r w:rsidR="00427A9C" w:rsidRPr="00427A9C">
        <w:rPr>
          <w:rFonts w:ascii="Aptos Display" w:hAnsi="Aptos Display"/>
          <w:szCs w:val="20"/>
        </w:rPr>
        <w:t>2024</w:t>
      </w:r>
      <w:r w:rsidR="00581D11" w:rsidRPr="0065726E">
        <w:rPr>
          <w:rFonts w:ascii="Aptos Display" w:hAnsi="Aptos Display"/>
          <w:szCs w:val="20"/>
        </w:rPr>
        <w:t xml:space="preserve"> </w:t>
      </w:r>
      <w:r w:rsidRPr="0065726E">
        <w:rPr>
          <w:rFonts w:ascii="Aptos Display" w:hAnsi="Aptos Display"/>
          <w:szCs w:val="20"/>
        </w:rPr>
        <w:t>pod</w:t>
      </w:r>
      <w:r w:rsidR="0065726E" w:rsidRPr="0065726E">
        <w:rPr>
          <w:rFonts w:ascii="Aptos Display" w:hAnsi="Aptos Display"/>
          <w:szCs w:val="20"/>
        </w:rPr>
        <w:t xml:space="preserve"> následujícími identifikačními údaji:</w:t>
      </w:r>
      <w:r w:rsidRPr="0065726E">
        <w:rPr>
          <w:rFonts w:ascii="Aptos Display" w:hAnsi="Aptos Display"/>
          <w:szCs w:val="20"/>
        </w:rPr>
        <w:t xml:space="preserve"> </w:t>
      </w:r>
    </w:p>
    <w:p w14:paraId="73C2DB6F" w14:textId="626EC5AA" w:rsidR="0065726E" w:rsidRPr="0065726E" w:rsidRDefault="0065726E" w:rsidP="0065726E">
      <w:pPr>
        <w:pStyle w:val="Odstavecseseznamem"/>
        <w:spacing w:before="120"/>
        <w:rPr>
          <w:rFonts w:ascii="Aptos Display" w:hAnsi="Aptos Display" w:cs="Arial"/>
          <w:b/>
          <w:bCs/>
          <w:sz w:val="20"/>
          <w:szCs w:val="20"/>
        </w:rPr>
      </w:pPr>
      <w:r w:rsidRPr="0065726E">
        <w:rPr>
          <w:rFonts w:ascii="Aptos Display" w:hAnsi="Aptos Display" w:cs="Arial"/>
          <w:b/>
          <w:bCs/>
          <w:sz w:val="20"/>
          <w:szCs w:val="20"/>
        </w:rPr>
        <w:t xml:space="preserve">Evidenční číslo formuláře: </w:t>
      </w:r>
      <w:r>
        <w:rPr>
          <w:rFonts w:ascii="Aptos Display" w:hAnsi="Aptos Display" w:cs="Arial"/>
          <w:b/>
          <w:bCs/>
          <w:sz w:val="20"/>
          <w:szCs w:val="20"/>
        </w:rPr>
        <w:tab/>
      </w:r>
      <w:r w:rsidRPr="0065726E">
        <w:rPr>
          <w:rFonts w:ascii="Aptos Display" w:hAnsi="Aptos Display" w:cs="Arial"/>
          <w:b/>
          <w:bCs/>
          <w:sz w:val="20"/>
          <w:szCs w:val="20"/>
        </w:rPr>
        <w:t>F2024-063709</w:t>
      </w:r>
    </w:p>
    <w:p w14:paraId="366001B6" w14:textId="37242CB7" w:rsidR="0065726E" w:rsidRPr="0065726E" w:rsidRDefault="0065726E" w:rsidP="0065726E">
      <w:pPr>
        <w:pStyle w:val="Odstavecseseznamem"/>
        <w:rPr>
          <w:rFonts w:ascii="Aptos Display" w:hAnsi="Aptos Display"/>
          <w:b/>
          <w:bCs/>
          <w:sz w:val="20"/>
          <w:szCs w:val="20"/>
        </w:rPr>
      </w:pPr>
      <w:r w:rsidRPr="0065726E">
        <w:rPr>
          <w:rFonts w:ascii="Aptos Display" w:hAnsi="Aptos Display" w:cs="Arial"/>
          <w:b/>
          <w:bCs/>
          <w:sz w:val="20"/>
          <w:szCs w:val="20"/>
        </w:rPr>
        <w:t xml:space="preserve">Evidenční číslo zakázky: </w:t>
      </w:r>
      <w:r>
        <w:rPr>
          <w:rFonts w:ascii="Aptos Display" w:hAnsi="Aptos Display" w:cs="Arial"/>
          <w:b/>
          <w:bCs/>
          <w:sz w:val="20"/>
          <w:szCs w:val="20"/>
        </w:rPr>
        <w:tab/>
      </w:r>
      <w:r>
        <w:rPr>
          <w:rFonts w:ascii="Aptos Display" w:hAnsi="Aptos Display" w:cs="Arial"/>
          <w:b/>
          <w:bCs/>
          <w:sz w:val="20"/>
          <w:szCs w:val="20"/>
        </w:rPr>
        <w:tab/>
      </w:r>
      <w:r w:rsidRPr="0065726E">
        <w:rPr>
          <w:rFonts w:ascii="Aptos Display" w:hAnsi="Aptos Display" w:cs="Arial"/>
          <w:b/>
          <w:bCs/>
          <w:sz w:val="20"/>
          <w:szCs w:val="20"/>
        </w:rPr>
        <w:t>Z2024-063709</w:t>
      </w:r>
    </w:p>
    <w:p w14:paraId="16BDD3CC" w14:textId="6BCA2C86" w:rsidR="00D56519" w:rsidRPr="0065726E" w:rsidRDefault="0065726E" w:rsidP="0065726E">
      <w:pPr>
        <w:pStyle w:val="Odstavecseseznamem"/>
        <w:spacing w:before="120"/>
        <w:ind w:left="567"/>
        <w:rPr>
          <w:rFonts w:ascii="Aptos Display" w:hAnsi="Aptos Display"/>
          <w:b/>
          <w:bCs/>
          <w:sz w:val="20"/>
          <w:szCs w:val="20"/>
        </w:rPr>
      </w:pPr>
      <w:r w:rsidRPr="0065726E">
        <w:rPr>
          <w:rFonts w:ascii="Aptos Display" w:hAnsi="Aptos Display"/>
          <w:b/>
          <w:bCs/>
          <w:sz w:val="20"/>
          <w:szCs w:val="20"/>
        </w:rPr>
        <w:t xml:space="preserve">Oznámení o zahájení koncesního řízení </w:t>
      </w:r>
      <w:r w:rsidR="00D56519" w:rsidRPr="0065726E">
        <w:rPr>
          <w:rFonts w:ascii="Aptos Display" w:hAnsi="Aptos Display"/>
          <w:b/>
          <w:bCs/>
          <w:sz w:val="20"/>
          <w:szCs w:val="20"/>
        </w:rPr>
        <w:t xml:space="preserve">není </w:t>
      </w:r>
      <w:r w:rsidR="00356BAF" w:rsidRPr="0065726E">
        <w:rPr>
          <w:rFonts w:ascii="Aptos Display" w:hAnsi="Aptos Display"/>
          <w:b/>
          <w:bCs/>
          <w:sz w:val="20"/>
          <w:szCs w:val="20"/>
        </w:rPr>
        <w:t xml:space="preserve">současně </w:t>
      </w:r>
      <w:r w:rsidR="00D56519" w:rsidRPr="0065726E">
        <w:rPr>
          <w:rFonts w:ascii="Aptos Display" w:hAnsi="Aptos Display"/>
          <w:b/>
          <w:bCs/>
          <w:sz w:val="20"/>
          <w:szCs w:val="20"/>
        </w:rPr>
        <w:t>výzvou k podání nabídek.</w:t>
      </w:r>
    </w:p>
    <w:p w14:paraId="0B72E865" w14:textId="7E8C0C54" w:rsidR="00AB3D6C" w:rsidRPr="005966EC" w:rsidRDefault="00D56519"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Všichni účastníci, kteří na základě</w:t>
      </w:r>
      <w:r w:rsidR="009C7B82" w:rsidRPr="005966EC">
        <w:rPr>
          <w:rFonts w:ascii="Aptos Display" w:hAnsi="Aptos Display" w:cs="Arial"/>
          <w:szCs w:val="20"/>
        </w:rPr>
        <w:t xml:space="preserve"> svých Žádostí </w:t>
      </w:r>
      <w:r w:rsidRPr="005966EC">
        <w:rPr>
          <w:rFonts w:ascii="Aptos Display" w:hAnsi="Aptos Display" w:cs="Arial"/>
          <w:szCs w:val="20"/>
        </w:rPr>
        <w:t xml:space="preserve">podaných </w:t>
      </w:r>
      <w:r w:rsidR="009C7B82" w:rsidRPr="005966EC">
        <w:rPr>
          <w:rFonts w:ascii="Aptos Display" w:hAnsi="Aptos Display" w:cs="Arial"/>
          <w:szCs w:val="20"/>
        </w:rPr>
        <w:t>ve lhůtě pro podání žádostí o účast v souladu s touto zadávací dokumentací</w:t>
      </w:r>
      <w:r w:rsidRPr="005966EC">
        <w:rPr>
          <w:rFonts w:ascii="Aptos Display" w:hAnsi="Aptos Display" w:cs="Arial"/>
          <w:szCs w:val="20"/>
        </w:rPr>
        <w:t xml:space="preserve"> </w:t>
      </w:r>
      <w:r w:rsidR="009C7B82" w:rsidRPr="005966EC">
        <w:rPr>
          <w:rFonts w:ascii="Aptos Display" w:hAnsi="Aptos Display" w:cs="Arial"/>
          <w:szCs w:val="20"/>
        </w:rPr>
        <w:t xml:space="preserve">prokáží splnění Zadavatelem </w:t>
      </w:r>
      <w:r w:rsidRPr="005966EC">
        <w:rPr>
          <w:rFonts w:ascii="Aptos Display" w:hAnsi="Aptos Display" w:cs="Arial"/>
          <w:szCs w:val="20"/>
        </w:rPr>
        <w:t>požadov</w:t>
      </w:r>
      <w:r w:rsidR="009C7B82" w:rsidRPr="005966EC">
        <w:rPr>
          <w:rFonts w:ascii="Aptos Display" w:hAnsi="Aptos Display" w:cs="Arial"/>
          <w:szCs w:val="20"/>
        </w:rPr>
        <w:t>ané</w:t>
      </w:r>
      <w:r w:rsidRPr="005966EC">
        <w:rPr>
          <w:rFonts w:ascii="Aptos Display" w:hAnsi="Aptos Display" w:cs="Arial"/>
          <w:szCs w:val="20"/>
        </w:rPr>
        <w:t xml:space="preserve"> kvalifikac</w:t>
      </w:r>
      <w:r w:rsidR="009C7B82" w:rsidRPr="005966EC">
        <w:rPr>
          <w:rFonts w:ascii="Aptos Display" w:hAnsi="Aptos Display" w:cs="Arial"/>
          <w:szCs w:val="20"/>
        </w:rPr>
        <w:t>e</w:t>
      </w:r>
      <w:r w:rsidRPr="005966EC">
        <w:rPr>
          <w:rFonts w:ascii="Aptos Display" w:hAnsi="Aptos Display" w:cs="Arial"/>
          <w:szCs w:val="20"/>
        </w:rPr>
        <w:t>, budou následně Zadavatelem vyzváni k podání nabídek.</w:t>
      </w:r>
      <w:r w:rsidR="00455CBF" w:rsidRPr="005966EC">
        <w:rPr>
          <w:rFonts w:ascii="Aptos Display" w:hAnsi="Aptos Display" w:cs="Arial"/>
          <w:szCs w:val="20"/>
        </w:rPr>
        <w:t xml:space="preserve"> </w:t>
      </w:r>
      <w:r w:rsidRPr="005966EC">
        <w:rPr>
          <w:rFonts w:ascii="Aptos Display" w:hAnsi="Aptos Display" w:cs="Arial"/>
          <w:szCs w:val="20"/>
        </w:rPr>
        <w:t xml:space="preserve">Zadavatel si nevyhrazuje snížení počtu účastníků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ho</w:t>
      </w:r>
      <w:r w:rsidRPr="005966EC">
        <w:rPr>
          <w:rFonts w:ascii="Aptos Display" w:hAnsi="Aptos Display" w:cs="Arial"/>
          <w:szCs w:val="20"/>
        </w:rPr>
        <w:t xml:space="preserve"> řízení.</w:t>
      </w:r>
    </w:p>
    <w:p w14:paraId="524A0F68" w14:textId="331ECD42" w:rsidR="00223059" w:rsidRPr="005966EC" w:rsidRDefault="00223059"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Zadavatel v</w:t>
      </w:r>
      <w:r w:rsidR="00B47A9E" w:rsidRPr="005966EC">
        <w:rPr>
          <w:rFonts w:ascii="Aptos Display" w:hAnsi="Aptos Display" w:cs="Arial"/>
          <w:szCs w:val="20"/>
        </w:rPr>
        <w:t> této zadávací dokumentaci</w:t>
      </w:r>
      <w:r w:rsidRPr="005966EC">
        <w:rPr>
          <w:rFonts w:ascii="Aptos Display" w:hAnsi="Aptos Display" w:cs="Arial"/>
          <w:szCs w:val="20"/>
        </w:rPr>
        <w:t xml:space="preserve"> </w:t>
      </w:r>
      <w:r w:rsidR="004125B4" w:rsidRPr="005966EC">
        <w:rPr>
          <w:rFonts w:ascii="Aptos Display" w:hAnsi="Aptos Display" w:cs="Arial"/>
          <w:szCs w:val="20"/>
        </w:rPr>
        <w:t xml:space="preserve">stanovuje bližší podmínky pro průběh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 xml:space="preserve">ho </w:t>
      </w:r>
      <w:r w:rsidR="004125B4" w:rsidRPr="005966EC">
        <w:rPr>
          <w:rFonts w:ascii="Aptos Display" w:hAnsi="Aptos Display" w:cs="Arial"/>
          <w:szCs w:val="20"/>
        </w:rPr>
        <w:t>řízení, případně odkazuje na příslušná ustanovení ZZVZ odpovídající pro nadlimitní režim</w:t>
      </w:r>
      <w:r w:rsidR="00305411" w:rsidRPr="005966EC">
        <w:rPr>
          <w:rFonts w:ascii="Aptos Display" w:hAnsi="Aptos Display" w:cs="Arial"/>
          <w:szCs w:val="20"/>
        </w:rPr>
        <w:t xml:space="preserve"> </w:t>
      </w:r>
      <w:r w:rsidR="00455CBF" w:rsidRPr="005966EC">
        <w:rPr>
          <w:rFonts w:ascii="Aptos Display" w:hAnsi="Aptos Display" w:cs="Arial"/>
          <w:szCs w:val="20"/>
        </w:rPr>
        <w:t>za účelem uplatnění daných ustanovení s cílem</w:t>
      </w:r>
      <w:r w:rsidR="00305411" w:rsidRPr="005966EC">
        <w:rPr>
          <w:rFonts w:ascii="Aptos Display" w:hAnsi="Aptos Display" w:cs="Arial"/>
          <w:szCs w:val="20"/>
        </w:rPr>
        <w:t xml:space="preserve"> upřesnění požadavků pro toto </w:t>
      </w:r>
      <w:r w:rsidR="00EE4AC5" w:rsidRPr="005966EC">
        <w:rPr>
          <w:rFonts w:ascii="Aptos Display" w:hAnsi="Aptos Display" w:cs="Arial"/>
          <w:szCs w:val="20"/>
        </w:rPr>
        <w:t>koncesn</w:t>
      </w:r>
      <w:r w:rsidR="00773D76" w:rsidRPr="005966EC">
        <w:rPr>
          <w:rFonts w:ascii="Aptos Display" w:hAnsi="Aptos Display" w:cs="Arial"/>
          <w:szCs w:val="20"/>
        </w:rPr>
        <w:t>í</w:t>
      </w:r>
      <w:r w:rsidR="00305411" w:rsidRPr="005966EC">
        <w:rPr>
          <w:rFonts w:ascii="Aptos Display" w:hAnsi="Aptos Display" w:cs="Arial"/>
          <w:szCs w:val="20"/>
        </w:rPr>
        <w:t xml:space="preserve"> řízení</w:t>
      </w:r>
      <w:r w:rsidR="00455CBF" w:rsidRPr="005966EC">
        <w:rPr>
          <w:rFonts w:ascii="Aptos Display" w:hAnsi="Aptos Display" w:cs="Arial"/>
          <w:szCs w:val="20"/>
        </w:rPr>
        <w:t>.</w:t>
      </w:r>
    </w:p>
    <w:p w14:paraId="7E3DE2C4" w14:textId="30EFE745" w:rsidR="00D5586B" w:rsidRPr="005966EC" w:rsidRDefault="00D5586B"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 xml:space="preserve">Podáním </w:t>
      </w:r>
      <w:r w:rsidR="00455CBF" w:rsidRPr="005966EC">
        <w:rPr>
          <w:rFonts w:ascii="Aptos Display" w:hAnsi="Aptos Display" w:cs="Arial"/>
          <w:szCs w:val="20"/>
        </w:rPr>
        <w:t>Žádosti</w:t>
      </w:r>
      <w:r w:rsidR="00B00EEE" w:rsidRPr="005966EC">
        <w:rPr>
          <w:rFonts w:ascii="Aptos Display" w:hAnsi="Aptos Display" w:cs="Arial"/>
          <w:szCs w:val="20"/>
        </w:rPr>
        <w:t xml:space="preserve"> </w:t>
      </w:r>
      <w:r w:rsidRPr="005966EC">
        <w:rPr>
          <w:rFonts w:ascii="Aptos Display" w:hAnsi="Aptos Display" w:cs="Arial"/>
          <w:szCs w:val="20"/>
        </w:rPr>
        <w:t>přijímá dodavatel</w:t>
      </w:r>
      <w:r w:rsidR="00455CBF" w:rsidRPr="005966EC">
        <w:rPr>
          <w:rFonts w:ascii="Aptos Display" w:hAnsi="Aptos Display" w:cs="Arial"/>
          <w:szCs w:val="20"/>
        </w:rPr>
        <w:t xml:space="preserve"> (účastník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ho</w:t>
      </w:r>
      <w:r w:rsidR="00455CBF" w:rsidRPr="005966EC">
        <w:rPr>
          <w:rFonts w:ascii="Aptos Display" w:hAnsi="Aptos Display" w:cs="Arial"/>
          <w:szCs w:val="20"/>
        </w:rPr>
        <w:t xml:space="preserve"> řízení)</w:t>
      </w:r>
      <w:r w:rsidRPr="005966EC">
        <w:rPr>
          <w:rFonts w:ascii="Aptos Display" w:hAnsi="Aptos Display" w:cs="Arial"/>
          <w:szCs w:val="20"/>
        </w:rPr>
        <w:t xml:space="preserve"> plně a bez výhrad veškeré podmínky</w:t>
      </w:r>
      <w:r w:rsidR="00B47A9E" w:rsidRPr="005966EC">
        <w:rPr>
          <w:rFonts w:ascii="Aptos Display" w:hAnsi="Aptos Display" w:cs="Arial"/>
          <w:szCs w:val="20"/>
        </w:rPr>
        <w:t>, ustanovení</w:t>
      </w:r>
      <w:r w:rsidRPr="005966EC">
        <w:rPr>
          <w:rFonts w:ascii="Aptos Display" w:hAnsi="Aptos Display" w:cs="Arial"/>
          <w:szCs w:val="20"/>
        </w:rPr>
        <w:t xml:space="preserve"> a povinnosti uvedené v této </w:t>
      </w:r>
      <w:r w:rsidR="00B47A9E" w:rsidRPr="005966EC">
        <w:rPr>
          <w:rFonts w:ascii="Aptos Display" w:hAnsi="Aptos Display" w:cs="Arial"/>
          <w:szCs w:val="20"/>
        </w:rPr>
        <w:t xml:space="preserve">zadávací dokumentaci, </w:t>
      </w:r>
      <w:r w:rsidR="00BE6271" w:rsidRPr="005966EC">
        <w:rPr>
          <w:rFonts w:ascii="Aptos Display" w:hAnsi="Aptos Display" w:cs="Arial"/>
          <w:szCs w:val="20"/>
        </w:rPr>
        <w:t xml:space="preserve">včetně </w:t>
      </w:r>
      <w:r w:rsidR="00B47A9E" w:rsidRPr="005966EC">
        <w:rPr>
          <w:rFonts w:ascii="Aptos Display" w:hAnsi="Aptos Display" w:cs="Arial"/>
          <w:szCs w:val="20"/>
        </w:rPr>
        <w:t>závazn</w:t>
      </w:r>
      <w:r w:rsidR="00BE6271" w:rsidRPr="005966EC">
        <w:rPr>
          <w:rFonts w:ascii="Aptos Display" w:hAnsi="Aptos Display" w:cs="Arial"/>
          <w:szCs w:val="20"/>
        </w:rPr>
        <w:t>ého</w:t>
      </w:r>
      <w:r w:rsidR="00B47A9E" w:rsidRPr="005966EC">
        <w:rPr>
          <w:rFonts w:ascii="Aptos Display" w:hAnsi="Aptos Display" w:cs="Arial"/>
          <w:szCs w:val="20"/>
        </w:rPr>
        <w:t xml:space="preserve"> text</w:t>
      </w:r>
      <w:r w:rsidR="003E5341" w:rsidRPr="005966EC">
        <w:rPr>
          <w:rFonts w:ascii="Aptos Display" w:hAnsi="Aptos Display" w:cs="Arial"/>
          <w:szCs w:val="20"/>
        </w:rPr>
        <w:t>u</w:t>
      </w:r>
      <w:r w:rsidR="00B47A9E" w:rsidRPr="005966EC">
        <w:rPr>
          <w:rFonts w:ascii="Aptos Display" w:hAnsi="Aptos Display" w:cs="Arial"/>
          <w:szCs w:val="20"/>
        </w:rPr>
        <w:t xml:space="preserve"> návrh</w:t>
      </w:r>
      <w:r w:rsidR="00581D11" w:rsidRPr="005966EC">
        <w:rPr>
          <w:rFonts w:ascii="Aptos Display" w:hAnsi="Aptos Display" w:cs="Arial"/>
          <w:szCs w:val="20"/>
        </w:rPr>
        <w:t>u</w:t>
      </w:r>
      <w:r w:rsidR="0081167A" w:rsidRPr="005966EC">
        <w:rPr>
          <w:rFonts w:ascii="Aptos Display" w:hAnsi="Aptos Display" w:cs="Arial"/>
          <w:szCs w:val="20"/>
        </w:rPr>
        <w:t xml:space="preserve"> sml</w:t>
      </w:r>
      <w:r w:rsidR="00581D11" w:rsidRPr="005966EC">
        <w:rPr>
          <w:rFonts w:ascii="Aptos Display" w:hAnsi="Aptos Display" w:cs="Arial"/>
          <w:szCs w:val="20"/>
        </w:rPr>
        <w:t>o</w:t>
      </w:r>
      <w:r w:rsidR="0081167A" w:rsidRPr="005966EC">
        <w:rPr>
          <w:rFonts w:ascii="Aptos Display" w:hAnsi="Aptos Display" w:cs="Arial"/>
          <w:szCs w:val="20"/>
        </w:rPr>
        <w:t>uv</w:t>
      </w:r>
      <w:r w:rsidR="00581D11" w:rsidRPr="005966EC">
        <w:rPr>
          <w:rFonts w:ascii="Aptos Display" w:hAnsi="Aptos Display" w:cs="Arial"/>
          <w:szCs w:val="20"/>
        </w:rPr>
        <w:t>y</w:t>
      </w:r>
      <w:r w:rsidR="0081167A" w:rsidRPr="005966EC">
        <w:rPr>
          <w:rFonts w:ascii="Aptos Display" w:hAnsi="Aptos Display" w:cs="Arial"/>
          <w:szCs w:val="20"/>
        </w:rPr>
        <w:t xml:space="preserve"> (dále jen „</w:t>
      </w:r>
      <w:r w:rsidR="00B47A9E" w:rsidRPr="005966EC">
        <w:rPr>
          <w:rFonts w:ascii="Aptos Display" w:hAnsi="Aptos Display"/>
          <w:b/>
        </w:rPr>
        <w:t>Koncesní smlouv</w:t>
      </w:r>
      <w:r w:rsidR="003B3B7B" w:rsidRPr="005966EC">
        <w:rPr>
          <w:rFonts w:ascii="Aptos Display" w:hAnsi="Aptos Display"/>
          <w:b/>
        </w:rPr>
        <w:t>a</w:t>
      </w:r>
      <w:r w:rsidR="0081167A" w:rsidRPr="005966EC">
        <w:rPr>
          <w:rFonts w:ascii="Aptos Display" w:hAnsi="Aptos Display" w:cs="Arial"/>
          <w:szCs w:val="20"/>
        </w:rPr>
        <w:t>“)</w:t>
      </w:r>
      <w:r w:rsidR="00773D76" w:rsidRPr="005966EC">
        <w:rPr>
          <w:rFonts w:ascii="Aptos Display" w:hAnsi="Aptos Display" w:cs="Arial"/>
          <w:szCs w:val="20"/>
        </w:rPr>
        <w:t>.</w:t>
      </w:r>
      <w:r w:rsidR="00B47A9E" w:rsidRPr="005966EC">
        <w:rPr>
          <w:rFonts w:ascii="Aptos Display" w:hAnsi="Aptos Display" w:cs="Arial"/>
          <w:szCs w:val="20"/>
        </w:rPr>
        <w:t xml:space="preserve"> </w:t>
      </w:r>
      <w:r w:rsidR="00773D76" w:rsidRPr="005966EC">
        <w:rPr>
          <w:rFonts w:ascii="Aptos Display" w:hAnsi="Aptos Display" w:cs="Arial"/>
          <w:szCs w:val="20"/>
        </w:rPr>
        <w:t xml:space="preserve">Návrh </w:t>
      </w:r>
      <w:r w:rsidR="00D36871" w:rsidRPr="005966EC">
        <w:rPr>
          <w:rFonts w:ascii="Aptos Display" w:hAnsi="Aptos Display" w:cs="Arial"/>
          <w:szCs w:val="20"/>
        </w:rPr>
        <w:t xml:space="preserve">Koncesní </w:t>
      </w:r>
      <w:r w:rsidR="00773D76" w:rsidRPr="005966EC">
        <w:rPr>
          <w:rFonts w:ascii="Aptos Display" w:hAnsi="Aptos Display" w:cs="Arial"/>
          <w:szCs w:val="20"/>
        </w:rPr>
        <w:t>sml</w:t>
      </w:r>
      <w:r w:rsidR="00581D11" w:rsidRPr="005966EC">
        <w:rPr>
          <w:rFonts w:ascii="Aptos Display" w:hAnsi="Aptos Display" w:cs="Arial"/>
          <w:szCs w:val="20"/>
        </w:rPr>
        <w:t>o</w:t>
      </w:r>
      <w:r w:rsidR="00773D76" w:rsidRPr="005966EC">
        <w:rPr>
          <w:rFonts w:ascii="Aptos Display" w:hAnsi="Aptos Display" w:cs="Arial"/>
          <w:szCs w:val="20"/>
        </w:rPr>
        <w:t>uv</w:t>
      </w:r>
      <w:r w:rsidR="00581D11" w:rsidRPr="005966EC">
        <w:rPr>
          <w:rFonts w:ascii="Aptos Display" w:hAnsi="Aptos Display" w:cs="Arial"/>
          <w:szCs w:val="20"/>
        </w:rPr>
        <w:t>y</w:t>
      </w:r>
      <w:r w:rsidR="00773D76" w:rsidRPr="005966EC">
        <w:rPr>
          <w:rFonts w:ascii="Aptos Display" w:hAnsi="Aptos Display" w:cs="Arial"/>
          <w:szCs w:val="20"/>
        </w:rPr>
        <w:t xml:space="preserve"> </w:t>
      </w:r>
      <w:r w:rsidR="00F048EF" w:rsidRPr="005966EC">
        <w:rPr>
          <w:rFonts w:ascii="Aptos Display" w:hAnsi="Aptos Display" w:cs="Arial"/>
          <w:szCs w:val="20"/>
        </w:rPr>
        <w:t>tvoří</w:t>
      </w:r>
      <w:r w:rsidR="00B47A9E" w:rsidRPr="005966EC">
        <w:rPr>
          <w:rFonts w:ascii="Aptos Display" w:hAnsi="Aptos Display" w:cs="Arial"/>
          <w:szCs w:val="20"/>
        </w:rPr>
        <w:t xml:space="preserve"> příloh</w:t>
      </w:r>
      <w:r w:rsidR="00F048EF" w:rsidRPr="005966EC">
        <w:rPr>
          <w:rFonts w:ascii="Aptos Display" w:hAnsi="Aptos Display" w:cs="Arial"/>
          <w:szCs w:val="20"/>
        </w:rPr>
        <w:t>u</w:t>
      </w:r>
      <w:r w:rsidR="00773D76" w:rsidRPr="005966EC">
        <w:rPr>
          <w:rFonts w:ascii="Aptos Display" w:hAnsi="Aptos Display" w:cs="Arial"/>
          <w:szCs w:val="20"/>
        </w:rPr>
        <w:t xml:space="preserve"> </w:t>
      </w:r>
      <w:r w:rsidR="00D44073" w:rsidRPr="005966EC">
        <w:rPr>
          <w:rFonts w:ascii="Aptos Display" w:hAnsi="Aptos Display" w:cs="Arial"/>
          <w:szCs w:val="20"/>
        </w:rPr>
        <w:t>G</w:t>
      </w:r>
      <w:r w:rsidR="00B47A9E" w:rsidRPr="005966EC">
        <w:rPr>
          <w:rFonts w:ascii="Aptos Display" w:hAnsi="Aptos Display" w:cs="Arial"/>
          <w:szCs w:val="20"/>
        </w:rPr>
        <w:t xml:space="preserve"> této zadávací dokumentace.</w:t>
      </w:r>
      <w:r w:rsidR="006B17D5" w:rsidRPr="005966EC">
        <w:rPr>
          <w:rFonts w:ascii="Aptos Display" w:hAnsi="Aptos Display" w:cs="Arial"/>
          <w:szCs w:val="20"/>
        </w:rPr>
        <w:t xml:space="preserve"> </w:t>
      </w:r>
      <w:r w:rsidR="00BE6271" w:rsidRPr="005966EC">
        <w:rPr>
          <w:rFonts w:ascii="Aptos Display" w:hAnsi="Aptos Display" w:cs="Arial"/>
          <w:szCs w:val="20"/>
        </w:rPr>
        <w:t>Není-li v této zadávací dokumentaci uvedeno jinak, z</w:t>
      </w:r>
      <w:r w:rsidR="006B17D5" w:rsidRPr="005966EC">
        <w:rPr>
          <w:rFonts w:ascii="Aptos Display" w:hAnsi="Aptos Display" w:cs="Arial"/>
          <w:szCs w:val="20"/>
        </w:rPr>
        <w:t xml:space="preserve">adavatel nebude brát v úvahu žádné výhrady účastníka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 xml:space="preserve">ho </w:t>
      </w:r>
      <w:r w:rsidR="006B17D5" w:rsidRPr="005966EC">
        <w:rPr>
          <w:rFonts w:ascii="Aptos Display" w:hAnsi="Aptos Display" w:cs="Arial"/>
          <w:szCs w:val="20"/>
        </w:rPr>
        <w:t>řízení k podmínkám a požadavkům této zadávací dokumentac</w:t>
      </w:r>
      <w:r w:rsidR="00773D76" w:rsidRPr="005966EC">
        <w:rPr>
          <w:rFonts w:ascii="Aptos Display" w:hAnsi="Aptos Display" w:cs="Arial"/>
          <w:szCs w:val="20"/>
        </w:rPr>
        <w:t>e</w:t>
      </w:r>
      <w:r w:rsidR="006B17D5" w:rsidRPr="005966EC">
        <w:rPr>
          <w:rFonts w:ascii="Aptos Display" w:hAnsi="Aptos Display" w:cs="Arial"/>
          <w:szCs w:val="20"/>
        </w:rPr>
        <w:t xml:space="preserve"> a jakákoliv výhrada může představovat důvod pro vyloučení účastníka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 xml:space="preserve">ho </w:t>
      </w:r>
      <w:r w:rsidR="006B17D5" w:rsidRPr="005966EC">
        <w:rPr>
          <w:rFonts w:ascii="Aptos Display" w:hAnsi="Aptos Display" w:cs="Arial"/>
          <w:szCs w:val="20"/>
        </w:rPr>
        <w:t>řízení z</w:t>
      </w:r>
      <w:r w:rsidR="00111F01" w:rsidRPr="005966EC">
        <w:rPr>
          <w:rFonts w:ascii="Aptos Display" w:hAnsi="Aptos Display" w:cs="Arial"/>
          <w:szCs w:val="20"/>
        </w:rPr>
        <w:t xml:space="preserve"> jeho další </w:t>
      </w:r>
      <w:r w:rsidR="006B17D5" w:rsidRPr="005966EC">
        <w:rPr>
          <w:rFonts w:ascii="Aptos Display" w:hAnsi="Aptos Display" w:cs="Arial"/>
          <w:szCs w:val="20"/>
        </w:rPr>
        <w:t>účasti.</w:t>
      </w:r>
      <w:r w:rsidR="004E20FA" w:rsidRPr="005966EC">
        <w:rPr>
          <w:rFonts w:ascii="Aptos Display" w:hAnsi="Aptos Display" w:cs="Arial"/>
          <w:szCs w:val="20"/>
        </w:rPr>
        <w:t xml:space="preserve"> Za výhradu se nepovažuj</w:t>
      </w:r>
      <w:r w:rsidR="003E5341" w:rsidRPr="005966EC">
        <w:rPr>
          <w:rFonts w:ascii="Aptos Display" w:hAnsi="Aptos Display" w:cs="Arial"/>
          <w:szCs w:val="20"/>
        </w:rPr>
        <w:t>í žádosti o vysvětlení zadávací dokumentace dle čl. 4.2 této Zadávací dokumentace.</w:t>
      </w:r>
    </w:p>
    <w:p w14:paraId="27317F2D" w14:textId="72B57E61" w:rsidR="00B00EEE" w:rsidRPr="005966EC" w:rsidRDefault="00B00EEE"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 xml:space="preserve">Nabídku v tomto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 xml:space="preserve">m </w:t>
      </w:r>
      <w:r w:rsidRPr="005966EC">
        <w:rPr>
          <w:rFonts w:ascii="Aptos Display" w:hAnsi="Aptos Display" w:cs="Arial"/>
          <w:szCs w:val="20"/>
        </w:rPr>
        <w:t xml:space="preserve">řízení bude moci podat vyzvaný účastník </w:t>
      </w:r>
      <w:r w:rsidR="00EE4AC5" w:rsidRPr="005966EC">
        <w:rPr>
          <w:rFonts w:ascii="Aptos Display" w:hAnsi="Aptos Display" w:cs="Arial"/>
          <w:szCs w:val="20"/>
        </w:rPr>
        <w:t>koncesn</w:t>
      </w:r>
      <w:r w:rsidR="00773D76" w:rsidRPr="005966EC">
        <w:rPr>
          <w:rFonts w:ascii="Aptos Display" w:hAnsi="Aptos Display" w:cs="Arial"/>
          <w:szCs w:val="20"/>
        </w:rPr>
        <w:t>í</w:t>
      </w:r>
      <w:r w:rsidR="00111F01" w:rsidRPr="005966EC">
        <w:rPr>
          <w:rFonts w:ascii="Aptos Display" w:hAnsi="Aptos Display" w:cs="Arial"/>
          <w:szCs w:val="20"/>
        </w:rPr>
        <w:t>ho</w:t>
      </w:r>
      <w:r w:rsidR="00C3054A" w:rsidRPr="005966EC">
        <w:rPr>
          <w:rFonts w:ascii="Aptos Display" w:hAnsi="Aptos Display" w:cs="Arial"/>
          <w:szCs w:val="20"/>
        </w:rPr>
        <w:t xml:space="preserve"> </w:t>
      </w:r>
      <w:r w:rsidRPr="005966EC">
        <w:rPr>
          <w:rFonts w:ascii="Aptos Display" w:hAnsi="Aptos Display" w:cs="Arial"/>
          <w:szCs w:val="20"/>
        </w:rPr>
        <w:t xml:space="preserve">řízení, který na základě podané </w:t>
      </w:r>
      <w:r w:rsidR="006B17D5" w:rsidRPr="005966EC">
        <w:rPr>
          <w:rFonts w:ascii="Aptos Display" w:hAnsi="Aptos Display" w:cs="Arial"/>
          <w:szCs w:val="20"/>
        </w:rPr>
        <w:t>Žádosti</w:t>
      </w:r>
      <w:r w:rsidR="00575FFC" w:rsidRPr="005966EC">
        <w:rPr>
          <w:rFonts w:ascii="Aptos Display" w:hAnsi="Aptos Display" w:cs="Arial"/>
          <w:szCs w:val="20"/>
        </w:rPr>
        <w:t xml:space="preserve"> prokáže splnění požadované kvalifikace.</w:t>
      </w:r>
    </w:p>
    <w:p w14:paraId="37BE4C25" w14:textId="15760C2A" w:rsidR="00BE6271" w:rsidRPr="005966EC" w:rsidRDefault="00BE6271"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Zadavatel nebude snižovat počet účastníků koncesního řízení.</w:t>
      </w:r>
    </w:p>
    <w:p w14:paraId="30E8B27F" w14:textId="77777777" w:rsidR="00D5586B" w:rsidRPr="005966EC" w:rsidRDefault="00D5586B"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Zadavatel se rozhodl nejednat o podaných nabídkách.</w:t>
      </w:r>
    </w:p>
    <w:p w14:paraId="196B0656" w14:textId="1EA39308" w:rsidR="00110D81" w:rsidRPr="005966EC" w:rsidRDefault="00110D81"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Komunikace mezi dodavatelem a Zadavatelem bude v souladu s § 211 odst. 1 a odst. 3 ZZVZ probíhat výhradně písemně</w:t>
      </w:r>
      <w:r w:rsidR="00D36871" w:rsidRPr="005966EC">
        <w:rPr>
          <w:rFonts w:ascii="Aptos Display" w:hAnsi="Aptos Display" w:cs="Arial"/>
          <w:szCs w:val="20"/>
        </w:rPr>
        <w:t>,</w:t>
      </w:r>
      <w:r w:rsidRPr="005966EC">
        <w:rPr>
          <w:rFonts w:ascii="Aptos Display" w:hAnsi="Aptos Display" w:cs="Arial"/>
          <w:szCs w:val="20"/>
        </w:rPr>
        <w:t xml:space="preserve"> a to elektronicky.</w:t>
      </w:r>
    </w:p>
    <w:p w14:paraId="39DED3C7" w14:textId="2826326C" w:rsidR="00110D81" w:rsidRPr="005966EC" w:rsidRDefault="00110D81" w:rsidP="00730E9A">
      <w:pPr>
        <w:pStyle w:val="Nadpis3"/>
        <w:tabs>
          <w:tab w:val="clear" w:pos="1276"/>
          <w:tab w:val="num" w:pos="709"/>
        </w:tabs>
        <w:ind w:left="567" w:hanging="567"/>
        <w:rPr>
          <w:rFonts w:ascii="Aptos Display" w:hAnsi="Aptos Display" w:cs="Arial"/>
          <w:szCs w:val="20"/>
        </w:rPr>
      </w:pPr>
      <w:r w:rsidRPr="005966EC">
        <w:rPr>
          <w:rFonts w:ascii="Aptos Display" w:hAnsi="Aptos Display" w:cs="Arial"/>
          <w:szCs w:val="20"/>
        </w:rPr>
        <w:t xml:space="preserve">Zadavatel pro tuto veřejnou zakázku stanovuje podání žádostí o účast pouze elektronickou formou, a to prostřednictvím </w:t>
      </w:r>
      <w:r w:rsidR="00011B2B" w:rsidRPr="005966EC">
        <w:rPr>
          <w:rFonts w:ascii="Aptos Display" w:hAnsi="Aptos Display" w:cs="Arial"/>
          <w:szCs w:val="20"/>
        </w:rPr>
        <w:t xml:space="preserve">nástroje pro zadávání veřejných zakázek </w:t>
      </w:r>
      <w:r w:rsidR="00581D11" w:rsidRPr="005966EC">
        <w:rPr>
          <w:rFonts w:ascii="Aptos Display" w:hAnsi="Aptos Display" w:cs="Arial"/>
          <w:szCs w:val="20"/>
        </w:rPr>
        <w:t>v systému E-ZAK</w:t>
      </w:r>
      <w:r w:rsidR="0008705E" w:rsidRPr="005966EC">
        <w:rPr>
          <w:rFonts w:ascii="Aptos Display" w:hAnsi="Aptos Display" w:cs="Arial"/>
          <w:b/>
          <w:szCs w:val="20"/>
        </w:rPr>
        <w:t>.</w:t>
      </w:r>
      <w:r w:rsidRPr="005966EC">
        <w:rPr>
          <w:rFonts w:ascii="Aptos Display" w:hAnsi="Aptos Display" w:cs="Arial"/>
          <w:szCs w:val="20"/>
        </w:rPr>
        <w:t xml:space="preserve"> Podmínky pro přístup k nástroji a </w:t>
      </w:r>
      <w:r w:rsidRPr="005966EC">
        <w:rPr>
          <w:rFonts w:ascii="Aptos Display" w:hAnsi="Aptos Display" w:cs="Arial"/>
          <w:szCs w:val="20"/>
        </w:rPr>
        <w:lastRenderedPageBreak/>
        <w:t>podmínky a požadavky na zpracování Žádosti a její podání jsou uvedeny v článku 3.2 této Zadávací dokumentace.</w:t>
      </w:r>
    </w:p>
    <w:p w14:paraId="1D552153" w14:textId="1C4D549D" w:rsidR="00691981" w:rsidRPr="00652CBD" w:rsidRDefault="00691981">
      <w:pPr>
        <w:jc w:val="left"/>
        <w:rPr>
          <w:rFonts w:ascii="Aptos Display" w:hAnsi="Aptos Display"/>
          <w:b/>
          <w:bCs/>
          <w:iCs/>
          <w:sz w:val="24"/>
          <w:szCs w:val="28"/>
        </w:rPr>
      </w:pPr>
      <w:bookmarkStart w:id="20" w:name="_Toc21631386"/>
    </w:p>
    <w:p w14:paraId="2FA9FA3F" w14:textId="1BE0E245" w:rsidR="00D26F1C" w:rsidRPr="00652CBD" w:rsidRDefault="006235EB" w:rsidP="00C55A75">
      <w:pPr>
        <w:pStyle w:val="Nadpis2"/>
        <w:tabs>
          <w:tab w:val="clear" w:pos="1844"/>
          <w:tab w:val="num" w:pos="567"/>
        </w:tabs>
        <w:spacing w:after="120"/>
        <w:ind w:hanging="1844"/>
        <w:rPr>
          <w:rFonts w:ascii="Aptos Display" w:hAnsi="Aptos Display"/>
        </w:rPr>
      </w:pPr>
      <w:bookmarkStart w:id="21" w:name="_Toc167282290"/>
      <w:r w:rsidRPr="00652CBD">
        <w:rPr>
          <w:rFonts w:ascii="Aptos Display" w:hAnsi="Aptos Display"/>
        </w:rPr>
        <w:t>Zadávací dokumentace, přístup k zadávací dokumentaci</w:t>
      </w:r>
      <w:bookmarkEnd w:id="20"/>
      <w:bookmarkEnd w:id="21"/>
      <w:r w:rsidR="00575FFC" w:rsidRPr="00652CBD">
        <w:rPr>
          <w:rFonts w:ascii="Aptos Display" w:hAnsi="Aptos Display"/>
        </w:rPr>
        <w:t xml:space="preserve"> </w:t>
      </w:r>
    </w:p>
    <w:p w14:paraId="26F20C05" w14:textId="22F210AB" w:rsidR="00DF2C66" w:rsidRPr="00652CBD" w:rsidRDefault="00DF2C66" w:rsidP="00C11617">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Zadávací</w:t>
      </w:r>
      <w:r w:rsidR="00FB7E47" w:rsidRPr="00652CBD">
        <w:rPr>
          <w:rFonts w:ascii="Aptos Display" w:hAnsi="Aptos Display" w:cs="Arial"/>
          <w:szCs w:val="20"/>
        </w:rPr>
        <w:t xml:space="preserve"> dokumentace</w:t>
      </w:r>
      <w:r w:rsidR="00374E6C" w:rsidRPr="00652CBD">
        <w:rPr>
          <w:rFonts w:ascii="Aptos Display" w:hAnsi="Aptos Display" w:cs="Arial"/>
          <w:szCs w:val="20"/>
        </w:rPr>
        <w:t xml:space="preserve"> </w:t>
      </w:r>
      <w:r w:rsidR="0089594D" w:rsidRPr="00652CBD">
        <w:rPr>
          <w:rFonts w:ascii="Aptos Display" w:hAnsi="Aptos Display" w:cs="Arial"/>
          <w:szCs w:val="20"/>
        </w:rPr>
        <w:t>představuje soubor požadavků, dokumentů, údajů a technický</w:t>
      </w:r>
      <w:r w:rsidR="00D47536" w:rsidRPr="00652CBD">
        <w:rPr>
          <w:rFonts w:ascii="Aptos Display" w:hAnsi="Aptos Display" w:cs="Arial"/>
          <w:szCs w:val="20"/>
        </w:rPr>
        <w:t xml:space="preserve">ch a jiných podmínek Zadavatele, které vymezují </w:t>
      </w:r>
      <w:r w:rsidRPr="00652CBD">
        <w:rPr>
          <w:rFonts w:ascii="Aptos Display" w:hAnsi="Aptos Display" w:cs="Arial"/>
          <w:szCs w:val="20"/>
        </w:rPr>
        <w:t xml:space="preserve">jednak </w:t>
      </w:r>
      <w:r w:rsidR="00D47536" w:rsidRPr="00652CBD">
        <w:rPr>
          <w:rFonts w:ascii="Aptos Display" w:hAnsi="Aptos Display" w:cs="Arial"/>
          <w:szCs w:val="20"/>
        </w:rPr>
        <w:t xml:space="preserve">kvalifikační předpoklady </w:t>
      </w:r>
      <w:r w:rsidR="0051425D" w:rsidRPr="00652CBD">
        <w:rPr>
          <w:rFonts w:ascii="Aptos Display" w:hAnsi="Aptos Display" w:cs="Arial"/>
          <w:szCs w:val="20"/>
        </w:rPr>
        <w:t>účastníků</w:t>
      </w:r>
      <w:r w:rsidR="00D47536" w:rsidRPr="00652CBD">
        <w:rPr>
          <w:rFonts w:ascii="Aptos Display" w:hAnsi="Aptos Display" w:cs="Arial"/>
          <w:szCs w:val="20"/>
        </w:rPr>
        <w:t xml:space="preserve"> pro </w:t>
      </w:r>
      <w:r w:rsidR="006235EB" w:rsidRPr="00652CBD">
        <w:rPr>
          <w:rFonts w:ascii="Aptos Display" w:hAnsi="Aptos Display" w:cs="Arial"/>
          <w:szCs w:val="20"/>
        </w:rPr>
        <w:t>plnění veřejné zakázky</w:t>
      </w:r>
      <w:r w:rsidR="00265B7F" w:rsidRPr="00652CBD">
        <w:rPr>
          <w:rFonts w:ascii="Aptos Display" w:hAnsi="Aptos Display" w:cs="Arial"/>
          <w:szCs w:val="20"/>
        </w:rPr>
        <w:t xml:space="preserve"> </w:t>
      </w:r>
      <w:r w:rsidR="00D47536" w:rsidRPr="00652CBD">
        <w:rPr>
          <w:rFonts w:ascii="Aptos Display" w:hAnsi="Aptos Display" w:cs="Arial"/>
          <w:szCs w:val="20"/>
        </w:rPr>
        <w:t xml:space="preserve">v podrobnostech pro zpracování </w:t>
      </w:r>
      <w:r w:rsidR="00C92789" w:rsidRPr="00652CBD">
        <w:rPr>
          <w:rFonts w:ascii="Aptos Display" w:hAnsi="Aptos Display" w:cs="Arial"/>
          <w:szCs w:val="20"/>
        </w:rPr>
        <w:t>Ž</w:t>
      </w:r>
      <w:r w:rsidRPr="00652CBD">
        <w:rPr>
          <w:rFonts w:ascii="Aptos Display" w:hAnsi="Aptos Display" w:cs="Arial"/>
          <w:szCs w:val="20"/>
        </w:rPr>
        <w:t>ádosti a dále</w:t>
      </w:r>
      <w:r w:rsidR="00265B7F" w:rsidRPr="00652CBD">
        <w:rPr>
          <w:rFonts w:ascii="Aptos Display" w:hAnsi="Aptos Display" w:cs="Arial"/>
          <w:szCs w:val="20"/>
        </w:rPr>
        <w:t xml:space="preserve"> </w:t>
      </w:r>
      <w:r w:rsidRPr="00652CBD">
        <w:rPr>
          <w:rFonts w:ascii="Aptos Display" w:hAnsi="Aptos Display" w:cs="Arial"/>
          <w:szCs w:val="20"/>
        </w:rPr>
        <w:t>obchodní, technické a platební podmínky plnění</w:t>
      </w:r>
      <w:r w:rsidR="006B17D5" w:rsidRPr="00652CBD">
        <w:rPr>
          <w:rFonts w:ascii="Aptos Display" w:hAnsi="Aptos Display" w:cs="Arial"/>
          <w:szCs w:val="20"/>
        </w:rPr>
        <w:t xml:space="preserve"> veřejné</w:t>
      </w:r>
      <w:r w:rsidRPr="00652CBD">
        <w:rPr>
          <w:rFonts w:ascii="Aptos Display" w:hAnsi="Aptos Display" w:cs="Arial"/>
          <w:szCs w:val="20"/>
        </w:rPr>
        <w:t xml:space="preserve"> zakázky, podrobnosti pro zpracování nabídkové ceny, způsob hodnocení nabídek a jiné podmínky a požadavky Zadavatele pro průběh </w:t>
      </w:r>
      <w:r w:rsidR="00EE4AC5" w:rsidRPr="00652CBD">
        <w:rPr>
          <w:rFonts w:ascii="Aptos Display" w:hAnsi="Aptos Display" w:cs="Arial"/>
          <w:szCs w:val="20"/>
        </w:rPr>
        <w:t>koncesn</w:t>
      </w:r>
      <w:r w:rsidR="00773D76" w:rsidRPr="00652CBD">
        <w:rPr>
          <w:rFonts w:ascii="Aptos Display" w:hAnsi="Aptos Display" w:cs="Arial"/>
          <w:szCs w:val="20"/>
        </w:rPr>
        <w:t>í</w:t>
      </w:r>
      <w:r w:rsidR="00CE1D99" w:rsidRPr="00652CBD">
        <w:rPr>
          <w:rFonts w:ascii="Aptos Display" w:hAnsi="Aptos Display" w:cs="Arial"/>
          <w:szCs w:val="20"/>
        </w:rPr>
        <w:t>ho</w:t>
      </w:r>
      <w:r w:rsidRPr="00652CBD">
        <w:rPr>
          <w:rFonts w:ascii="Aptos Display" w:hAnsi="Aptos Display" w:cs="Arial"/>
          <w:szCs w:val="20"/>
        </w:rPr>
        <w:t xml:space="preserve"> řízení.</w:t>
      </w:r>
    </w:p>
    <w:p w14:paraId="2A922F4C" w14:textId="4B6A8D01" w:rsidR="00E90EFE" w:rsidRPr="00652CBD" w:rsidRDefault="00445C06" w:rsidP="00C11617">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Zadávací dokumentace </w:t>
      </w:r>
      <w:r w:rsidR="00E90EFE" w:rsidRPr="00652CBD">
        <w:rPr>
          <w:rFonts w:ascii="Aptos Display" w:hAnsi="Aptos Display" w:cs="Arial"/>
          <w:szCs w:val="20"/>
        </w:rPr>
        <w:t xml:space="preserve">vč. všech příloh </w:t>
      </w:r>
      <w:r w:rsidR="001A5253" w:rsidRPr="00652CBD">
        <w:rPr>
          <w:rFonts w:ascii="Aptos Display" w:hAnsi="Aptos Display" w:cs="Arial"/>
          <w:szCs w:val="20"/>
        </w:rPr>
        <w:t xml:space="preserve">je </w:t>
      </w:r>
      <w:r w:rsidR="00E90EFE" w:rsidRPr="00652CBD">
        <w:rPr>
          <w:rFonts w:ascii="Aptos Display" w:hAnsi="Aptos Display" w:cs="Arial"/>
          <w:szCs w:val="20"/>
        </w:rPr>
        <w:t xml:space="preserve">uveřejněna a je </w:t>
      </w:r>
      <w:r w:rsidR="001A5253" w:rsidRPr="00652CBD">
        <w:rPr>
          <w:rFonts w:ascii="Aptos Display" w:hAnsi="Aptos Display" w:cs="Arial"/>
          <w:szCs w:val="20"/>
        </w:rPr>
        <w:t>dostupná na profil</w:t>
      </w:r>
      <w:r w:rsidR="003144AB" w:rsidRPr="00652CBD">
        <w:rPr>
          <w:rFonts w:ascii="Aptos Display" w:hAnsi="Aptos Display" w:cs="Arial"/>
          <w:szCs w:val="20"/>
        </w:rPr>
        <w:t>u</w:t>
      </w:r>
      <w:r w:rsidR="001A5253" w:rsidRPr="00652CBD">
        <w:rPr>
          <w:rFonts w:ascii="Aptos Display" w:hAnsi="Aptos Display" w:cs="Arial"/>
          <w:szCs w:val="20"/>
        </w:rPr>
        <w:t xml:space="preserve"> </w:t>
      </w:r>
      <w:r w:rsidR="003144AB" w:rsidRPr="00652CBD">
        <w:rPr>
          <w:rFonts w:ascii="Aptos Display" w:hAnsi="Aptos Display" w:cs="Arial"/>
          <w:szCs w:val="20"/>
        </w:rPr>
        <w:t>Z</w:t>
      </w:r>
      <w:r w:rsidR="001A5253" w:rsidRPr="00652CBD">
        <w:rPr>
          <w:rFonts w:ascii="Aptos Display" w:hAnsi="Aptos Display" w:cs="Arial"/>
          <w:szCs w:val="20"/>
        </w:rPr>
        <w:t xml:space="preserve">adavatele ode dne uveřejnění </w:t>
      </w:r>
      <w:r w:rsidR="006B17D5" w:rsidRPr="00652CBD">
        <w:rPr>
          <w:rFonts w:ascii="Aptos Display" w:hAnsi="Aptos Display" w:cs="Arial"/>
          <w:szCs w:val="20"/>
        </w:rPr>
        <w:t>o</w:t>
      </w:r>
      <w:r w:rsidR="001A5253" w:rsidRPr="00652CBD">
        <w:rPr>
          <w:rFonts w:ascii="Aptos Display" w:hAnsi="Aptos Display" w:cs="Arial"/>
          <w:szCs w:val="20"/>
        </w:rPr>
        <w:t xml:space="preserve">známení o zahájení </w:t>
      </w:r>
      <w:r w:rsidR="00E90EFE" w:rsidRPr="00652CBD">
        <w:rPr>
          <w:rFonts w:ascii="Aptos Display" w:hAnsi="Aptos Display" w:cs="Arial"/>
          <w:szCs w:val="20"/>
        </w:rPr>
        <w:t xml:space="preserve">koncesního </w:t>
      </w:r>
      <w:r w:rsidR="001A5253" w:rsidRPr="00652CBD">
        <w:rPr>
          <w:rFonts w:ascii="Aptos Display" w:hAnsi="Aptos Display" w:cs="Arial"/>
          <w:szCs w:val="20"/>
        </w:rPr>
        <w:t>řízení</w:t>
      </w:r>
      <w:r w:rsidR="00643475" w:rsidRPr="00652CBD">
        <w:rPr>
          <w:rFonts w:ascii="Aptos Display" w:hAnsi="Aptos Display" w:cs="Arial"/>
          <w:szCs w:val="20"/>
        </w:rPr>
        <w:t xml:space="preserve"> ve Věstníku veřejných zakázek („Oznámení“)</w:t>
      </w:r>
      <w:r w:rsidR="00E90EFE" w:rsidRPr="00652CBD">
        <w:rPr>
          <w:rFonts w:ascii="Aptos Display" w:hAnsi="Aptos Display" w:cs="Arial"/>
          <w:szCs w:val="20"/>
        </w:rPr>
        <w:t xml:space="preserve">. </w:t>
      </w:r>
    </w:p>
    <w:p w14:paraId="452D3E04" w14:textId="77777777" w:rsidR="00D26F1C" w:rsidRPr="00652CBD" w:rsidRDefault="00825F1B" w:rsidP="00C11617">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Zadávací dokumentace</w:t>
      </w:r>
      <w:r w:rsidR="00E90EFE" w:rsidRPr="00652CBD">
        <w:rPr>
          <w:rFonts w:ascii="Aptos Display" w:hAnsi="Aptos Display" w:cs="Arial"/>
          <w:szCs w:val="20"/>
        </w:rPr>
        <w:t xml:space="preserve"> bude uveřejněna na profilu Zadavatele </w:t>
      </w:r>
      <w:r w:rsidR="001A5253" w:rsidRPr="00652CBD">
        <w:rPr>
          <w:rFonts w:ascii="Aptos Display" w:hAnsi="Aptos Display" w:cs="Arial"/>
          <w:szCs w:val="20"/>
        </w:rPr>
        <w:t>nejméně d</w:t>
      </w:r>
      <w:r w:rsidR="00BE0DF5" w:rsidRPr="00652CBD">
        <w:rPr>
          <w:rFonts w:ascii="Aptos Display" w:hAnsi="Aptos Display" w:cs="Arial"/>
          <w:szCs w:val="20"/>
        </w:rPr>
        <w:t xml:space="preserve">o konce lhůty pro podání </w:t>
      </w:r>
      <w:r w:rsidR="00E90EFE" w:rsidRPr="00652CBD">
        <w:rPr>
          <w:rFonts w:ascii="Aptos Display" w:hAnsi="Aptos Display" w:cs="Arial"/>
          <w:szCs w:val="20"/>
        </w:rPr>
        <w:t xml:space="preserve">nabídek. </w:t>
      </w:r>
    </w:p>
    <w:p w14:paraId="73B0FD43" w14:textId="0E3B136A" w:rsidR="00575FFC" w:rsidRPr="00652CBD" w:rsidRDefault="00575FFC" w:rsidP="00581D11">
      <w:pPr>
        <w:pStyle w:val="Nadpis2"/>
        <w:tabs>
          <w:tab w:val="clear" w:pos="1844"/>
          <w:tab w:val="num" w:pos="567"/>
        </w:tabs>
        <w:spacing w:after="120"/>
        <w:ind w:hanging="1844"/>
        <w:rPr>
          <w:rFonts w:ascii="Aptos Display" w:hAnsi="Aptos Display" w:cs="Arial"/>
          <w:szCs w:val="20"/>
        </w:rPr>
      </w:pPr>
      <w:bookmarkStart w:id="22" w:name="_Toc512203272"/>
      <w:bookmarkStart w:id="23" w:name="_Toc21631387"/>
      <w:bookmarkStart w:id="24" w:name="_Toc167282291"/>
      <w:r w:rsidRPr="00652CBD">
        <w:rPr>
          <w:rFonts w:ascii="Aptos Display" w:hAnsi="Aptos Display" w:cs="Arial"/>
          <w:szCs w:val="20"/>
        </w:rPr>
        <w:t>Důvod vy</w:t>
      </w:r>
      <w:r w:rsidR="00395055" w:rsidRPr="00652CBD">
        <w:rPr>
          <w:rFonts w:ascii="Aptos Display" w:hAnsi="Aptos Display" w:cs="Arial"/>
          <w:szCs w:val="20"/>
        </w:rPr>
        <w:t xml:space="preserve">hlášení </w:t>
      </w:r>
      <w:r w:rsidR="00EE4AC5" w:rsidRPr="00652CBD">
        <w:rPr>
          <w:rFonts w:ascii="Aptos Display" w:hAnsi="Aptos Display" w:cs="Arial"/>
          <w:szCs w:val="20"/>
        </w:rPr>
        <w:t>koncesn</w:t>
      </w:r>
      <w:r w:rsidR="004A1F92" w:rsidRPr="00652CBD">
        <w:rPr>
          <w:rFonts w:ascii="Aptos Display" w:hAnsi="Aptos Display" w:cs="Arial"/>
          <w:szCs w:val="20"/>
        </w:rPr>
        <w:t>í</w:t>
      </w:r>
      <w:r w:rsidR="00CE1D99" w:rsidRPr="00652CBD">
        <w:rPr>
          <w:rFonts w:ascii="Aptos Display" w:hAnsi="Aptos Display" w:cs="Arial"/>
          <w:szCs w:val="20"/>
        </w:rPr>
        <w:t>ho</w:t>
      </w:r>
      <w:r w:rsidR="00850938" w:rsidRPr="00652CBD">
        <w:rPr>
          <w:rFonts w:ascii="Aptos Display" w:hAnsi="Aptos Display" w:cs="Arial"/>
          <w:szCs w:val="20"/>
        </w:rPr>
        <w:t xml:space="preserve"> řízení</w:t>
      </w:r>
      <w:bookmarkEnd w:id="22"/>
      <w:bookmarkEnd w:id="23"/>
      <w:bookmarkEnd w:id="24"/>
      <w:r w:rsidR="006F66FF" w:rsidRPr="00652CBD">
        <w:rPr>
          <w:rFonts w:ascii="Aptos Display" w:hAnsi="Aptos Display" w:cs="Arial"/>
          <w:szCs w:val="20"/>
        </w:rPr>
        <w:t xml:space="preserve"> </w:t>
      </w:r>
    </w:p>
    <w:p w14:paraId="1A4887E5" w14:textId="777AFE15" w:rsidR="009D2EF8" w:rsidRPr="00652CBD" w:rsidRDefault="00850938" w:rsidP="00C11617">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Provozování </w:t>
      </w:r>
      <w:r w:rsidR="00C832A5" w:rsidRPr="00652CBD">
        <w:rPr>
          <w:rFonts w:ascii="Aptos Display" w:hAnsi="Aptos Display" w:cs="Arial"/>
          <w:szCs w:val="20"/>
        </w:rPr>
        <w:t>vodohospodářské infrastruktury</w:t>
      </w:r>
      <w:r w:rsidR="00CF6B6C" w:rsidRPr="00652CBD">
        <w:rPr>
          <w:rFonts w:ascii="Aptos Display" w:hAnsi="Aptos Display" w:cs="Arial"/>
          <w:szCs w:val="20"/>
        </w:rPr>
        <w:t>, tj. kanalizací pro veřejnou potřebu</w:t>
      </w:r>
      <w:r w:rsidR="00C832A5" w:rsidRPr="00652CBD">
        <w:rPr>
          <w:rFonts w:ascii="Aptos Display" w:hAnsi="Aptos Display" w:cs="Arial"/>
          <w:szCs w:val="20"/>
        </w:rPr>
        <w:t xml:space="preserve"> </w:t>
      </w:r>
      <w:r w:rsidRPr="00652CBD">
        <w:rPr>
          <w:rFonts w:ascii="Aptos Display" w:hAnsi="Aptos Display" w:cs="Arial"/>
          <w:szCs w:val="20"/>
        </w:rPr>
        <w:t xml:space="preserve">ve </w:t>
      </w:r>
      <w:r w:rsidR="00A660CF" w:rsidRPr="00652CBD">
        <w:rPr>
          <w:rFonts w:ascii="Aptos Display" w:hAnsi="Aptos Display" w:cs="Arial"/>
          <w:szCs w:val="20"/>
        </w:rPr>
        <w:t xml:space="preserve">vlastnictví </w:t>
      </w:r>
      <w:r w:rsidR="00D6765F" w:rsidRPr="00652CBD">
        <w:rPr>
          <w:rFonts w:ascii="Aptos Display" w:hAnsi="Aptos Display" w:cs="Arial"/>
          <w:szCs w:val="20"/>
        </w:rPr>
        <w:t>Zadavatele</w:t>
      </w:r>
      <w:r w:rsidR="00516459" w:rsidRPr="00652CBD">
        <w:rPr>
          <w:rFonts w:ascii="Aptos Display" w:hAnsi="Aptos Display" w:cs="Arial"/>
          <w:szCs w:val="20"/>
        </w:rPr>
        <w:t>,</w:t>
      </w:r>
      <w:r w:rsidR="007D4F0C" w:rsidRPr="00652CBD">
        <w:rPr>
          <w:rFonts w:ascii="Aptos Display" w:hAnsi="Aptos Display" w:cs="Arial"/>
          <w:szCs w:val="20"/>
        </w:rPr>
        <w:t xml:space="preserve"> </w:t>
      </w:r>
      <w:r w:rsidRPr="00652CBD">
        <w:rPr>
          <w:rFonts w:ascii="Aptos Display" w:hAnsi="Aptos Display" w:cs="Arial"/>
          <w:szCs w:val="20"/>
        </w:rPr>
        <w:t xml:space="preserve">je v současné době zajištěno na základě </w:t>
      </w:r>
      <w:r w:rsidR="005E7D64" w:rsidRPr="00652CBD">
        <w:rPr>
          <w:rFonts w:ascii="Aptos Display" w:hAnsi="Aptos Display" w:cs="Arial"/>
          <w:szCs w:val="20"/>
        </w:rPr>
        <w:t>k</w:t>
      </w:r>
      <w:r w:rsidR="00CE1D99" w:rsidRPr="00652CBD">
        <w:rPr>
          <w:rFonts w:ascii="Aptos Display" w:hAnsi="Aptos Display" w:cs="Arial"/>
          <w:szCs w:val="20"/>
        </w:rPr>
        <w:t>oncesní sml</w:t>
      </w:r>
      <w:r w:rsidR="00581D11" w:rsidRPr="00652CBD">
        <w:rPr>
          <w:rFonts w:ascii="Aptos Display" w:hAnsi="Aptos Display" w:cs="Arial"/>
          <w:szCs w:val="20"/>
        </w:rPr>
        <w:t>o</w:t>
      </w:r>
      <w:r w:rsidR="00CE1D99" w:rsidRPr="00652CBD">
        <w:rPr>
          <w:rFonts w:ascii="Aptos Display" w:hAnsi="Aptos Display" w:cs="Arial"/>
          <w:szCs w:val="20"/>
        </w:rPr>
        <w:t>uv</w:t>
      </w:r>
      <w:r w:rsidR="00581D11" w:rsidRPr="00652CBD">
        <w:rPr>
          <w:rFonts w:ascii="Aptos Display" w:hAnsi="Aptos Display" w:cs="Arial"/>
          <w:szCs w:val="20"/>
        </w:rPr>
        <w:t>y</w:t>
      </w:r>
      <w:r w:rsidR="00CE1D99" w:rsidRPr="00652CBD">
        <w:rPr>
          <w:rFonts w:ascii="Aptos Display" w:hAnsi="Aptos Display" w:cs="Arial"/>
          <w:szCs w:val="20"/>
        </w:rPr>
        <w:t xml:space="preserve"> o provozování vodohospodářského majetku uzavřen</w:t>
      </w:r>
      <w:r w:rsidR="00516459" w:rsidRPr="00652CBD">
        <w:rPr>
          <w:rFonts w:ascii="Aptos Display" w:hAnsi="Aptos Display" w:cs="Arial"/>
          <w:szCs w:val="20"/>
        </w:rPr>
        <w:t>é</w:t>
      </w:r>
      <w:r w:rsidR="00CE1D99" w:rsidRPr="00652CBD">
        <w:rPr>
          <w:rFonts w:ascii="Aptos Display" w:hAnsi="Aptos Display" w:cs="Arial"/>
          <w:szCs w:val="20"/>
        </w:rPr>
        <w:t xml:space="preserve"> mezi </w:t>
      </w:r>
      <w:r w:rsidR="00581D11" w:rsidRPr="00652CBD">
        <w:rPr>
          <w:rFonts w:ascii="Aptos Display" w:hAnsi="Aptos Display" w:cs="Arial"/>
          <w:szCs w:val="20"/>
        </w:rPr>
        <w:t xml:space="preserve">Zadavatelem </w:t>
      </w:r>
      <w:r w:rsidR="00CE1D99" w:rsidRPr="00652CBD">
        <w:rPr>
          <w:rFonts w:ascii="Aptos Display" w:hAnsi="Aptos Display" w:cs="Arial"/>
          <w:szCs w:val="20"/>
        </w:rPr>
        <w:t xml:space="preserve">a společností </w:t>
      </w:r>
      <w:r w:rsidR="00581D11" w:rsidRPr="00652CBD">
        <w:rPr>
          <w:rFonts w:ascii="Aptos Display" w:hAnsi="Aptos Display" w:cs="Arial"/>
          <w:szCs w:val="20"/>
        </w:rPr>
        <w:t>Energie AG Kolín a.s.</w:t>
      </w:r>
      <w:r w:rsidR="00CE1D99" w:rsidRPr="00652CBD">
        <w:rPr>
          <w:rFonts w:ascii="Aptos Display" w:hAnsi="Aptos Display" w:cs="Arial"/>
          <w:szCs w:val="20"/>
        </w:rPr>
        <w:t>, kter</w:t>
      </w:r>
      <w:r w:rsidR="00581D11" w:rsidRPr="00652CBD">
        <w:rPr>
          <w:rFonts w:ascii="Aptos Display" w:hAnsi="Aptos Display" w:cs="Arial"/>
          <w:szCs w:val="20"/>
        </w:rPr>
        <w:t>á</w:t>
      </w:r>
      <w:r w:rsidR="00CE1D99" w:rsidRPr="00652CBD">
        <w:rPr>
          <w:rFonts w:ascii="Aptos Display" w:hAnsi="Aptos Display" w:cs="Arial"/>
          <w:szCs w:val="20"/>
        </w:rPr>
        <w:t xml:space="preserve"> j</w:t>
      </w:r>
      <w:r w:rsidR="00581D11" w:rsidRPr="00652CBD">
        <w:rPr>
          <w:rFonts w:ascii="Aptos Display" w:hAnsi="Aptos Display" w:cs="Arial"/>
          <w:szCs w:val="20"/>
        </w:rPr>
        <w:t xml:space="preserve">e </w:t>
      </w:r>
      <w:r w:rsidR="00CE1D99" w:rsidRPr="00652CBD">
        <w:rPr>
          <w:rFonts w:ascii="Aptos Display" w:hAnsi="Aptos Display" w:cs="Arial"/>
          <w:szCs w:val="20"/>
        </w:rPr>
        <w:t>uzavřen</w:t>
      </w:r>
      <w:r w:rsidR="00581D11" w:rsidRPr="00652CBD">
        <w:rPr>
          <w:rFonts w:ascii="Aptos Display" w:hAnsi="Aptos Display" w:cs="Arial"/>
          <w:szCs w:val="20"/>
        </w:rPr>
        <w:t>a</w:t>
      </w:r>
      <w:r w:rsidR="00CE1D99" w:rsidRPr="00652CBD">
        <w:rPr>
          <w:rFonts w:ascii="Aptos Display" w:hAnsi="Aptos Display" w:cs="Arial"/>
          <w:szCs w:val="20"/>
        </w:rPr>
        <w:t xml:space="preserve"> na dobu určitou do </w:t>
      </w:r>
      <w:r w:rsidR="00C11617" w:rsidRPr="00652CBD">
        <w:rPr>
          <w:rFonts w:ascii="Aptos Display" w:hAnsi="Aptos Display" w:cs="Arial"/>
          <w:szCs w:val="20"/>
        </w:rPr>
        <w:t>31</w:t>
      </w:r>
      <w:r w:rsidR="00CE1D99" w:rsidRPr="00652CBD">
        <w:rPr>
          <w:rFonts w:ascii="Aptos Display" w:hAnsi="Aptos Display" w:cs="Arial"/>
          <w:szCs w:val="20"/>
        </w:rPr>
        <w:t>.</w:t>
      </w:r>
      <w:r w:rsidR="00DC365A" w:rsidRPr="00652CBD">
        <w:rPr>
          <w:rFonts w:ascii="Aptos Display" w:hAnsi="Aptos Display" w:cs="Arial"/>
          <w:szCs w:val="20"/>
        </w:rPr>
        <w:t> </w:t>
      </w:r>
      <w:r w:rsidR="00C4733B" w:rsidRPr="00652CBD">
        <w:rPr>
          <w:rFonts w:ascii="Aptos Display" w:hAnsi="Aptos Display" w:cs="Arial"/>
          <w:szCs w:val="20"/>
        </w:rPr>
        <w:t>12.</w:t>
      </w:r>
      <w:r w:rsidR="00DC365A" w:rsidRPr="00652CBD">
        <w:rPr>
          <w:rFonts w:ascii="Aptos Display" w:hAnsi="Aptos Display" w:cs="Arial"/>
          <w:szCs w:val="20"/>
        </w:rPr>
        <w:t> </w:t>
      </w:r>
      <w:r w:rsidR="00CE1D99" w:rsidRPr="00652CBD">
        <w:rPr>
          <w:rFonts w:ascii="Aptos Display" w:hAnsi="Aptos Display" w:cs="Arial"/>
          <w:szCs w:val="20"/>
        </w:rPr>
        <w:t>202</w:t>
      </w:r>
      <w:r w:rsidR="00581D11" w:rsidRPr="00652CBD">
        <w:rPr>
          <w:rFonts w:ascii="Aptos Display" w:hAnsi="Aptos Display" w:cs="Arial"/>
          <w:szCs w:val="20"/>
        </w:rPr>
        <w:t>5</w:t>
      </w:r>
      <w:r w:rsidR="00CE1D99" w:rsidRPr="00652CBD">
        <w:rPr>
          <w:rFonts w:ascii="Aptos Display" w:hAnsi="Aptos Display" w:cs="Arial"/>
          <w:szCs w:val="20"/>
        </w:rPr>
        <w:t>.</w:t>
      </w:r>
    </w:p>
    <w:p w14:paraId="07052CB0" w14:textId="2057A4A0" w:rsidR="006F66FF" w:rsidRPr="00652CBD" w:rsidRDefault="000576DD" w:rsidP="00366178">
      <w:pPr>
        <w:pStyle w:val="Nadpis3"/>
        <w:tabs>
          <w:tab w:val="clear" w:pos="1276"/>
          <w:tab w:val="num" w:pos="709"/>
        </w:tabs>
        <w:ind w:left="567" w:hanging="567"/>
        <w:rPr>
          <w:rFonts w:ascii="Aptos Display" w:hAnsi="Aptos Display" w:cs="Arial"/>
          <w:szCs w:val="20"/>
        </w:rPr>
      </w:pPr>
      <w:r w:rsidRPr="00652CBD">
        <w:rPr>
          <w:rFonts w:ascii="Aptos Display" w:hAnsi="Aptos Display" w:cs="Arial"/>
          <w:szCs w:val="20"/>
        </w:rPr>
        <w:t xml:space="preserve">Se záměrem zajištění </w:t>
      </w:r>
      <w:r w:rsidR="00A660CF" w:rsidRPr="00652CBD">
        <w:rPr>
          <w:rFonts w:ascii="Aptos Display" w:hAnsi="Aptos Display" w:cs="Arial"/>
          <w:szCs w:val="20"/>
        </w:rPr>
        <w:t xml:space="preserve">provozování </w:t>
      </w:r>
      <w:r w:rsidR="00927300" w:rsidRPr="00652CBD">
        <w:rPr>
          <w:rFonts w:ascii="Aptos Display" w:hAnsi="Aptos Display" w:cs="Arial"/>
          <w:szCs w:val="20"/>
        </w:rPr>
        <w:t>kanalizac</w:t>
      </w:r>
      <w:r w:rsidR="00581D11" w:rsidRPr="00652CBD">
        <w:rPr>
          <w:rFonts w:ascii="Aptos Display" w:hAnsi="Aptos Display" w:cs="Arial"/>
          <w:szCs w:val="20"/>
        </w:rPr>
        <w:t>e pro veřejnou potřebu včetně ČOV</w:t>
      </w:r>
      <w:r w:rsidR="00927300" w:rsidRPr="00652CBD">
        <w:rPr>
          <w:rFonts w:ascii="Aptos Display" w:hAnsi="Aptos Display" w:cs="Arial"/>
          <w:szCs w:val="20"/>
        </w:rPr>
        <w:t xml:space="preserve"> ve vlastnictví </w:t>
      </w:r>
      <w:r w:rsidR="006B17D5" w:rsidRPr="00652CBD">
        <w:rPr>
          <w:rFonts w:ascii="Aptos Display" w:hAnsi="Aptos Display" w:cs="Arial"/>
          <w:szCs w:val="20"/>
        </w:rPr>
        <w:t>Zadavatele</w:t>
      </w:r>
      <w:r w:rsidR="008D6BE6" w:rsidRPr="00652CBD">
        <w:rPr>
          <w:rFonts w:ascii="Aptos Display" w:hAnsi="Aptos Display" w:cs="Arial"/>
          <w:szCs w:val="20"/>
        </w:rPr>
        <w:t xml:space="preserve"> (dále</w:t>
      </w:r>
      <w:r w:rsidR="007E3CE8" w:rsidRPr="00652CBD">
        <w:rPr>
          <w:rFonts w:ascii="Aptos Display" w:hAnsi="Aptos Display" w:cs="Arial"/>
          <w:szCs w:val="20"/>
        </w:rPr>
        <w:t> </w:t>
      </w:r>
      <w:r w:rsidR="008D6BE6" w:rsidRPr="00652CBD">
        <w:rPr>
          <w:rFonts w:ascii="Aptos Display" w:hAnsi="Aptos Display" w:cs="Arial"/>
          <w:szCs w:val="20"/>
        </w:rPr>
        <w:t>též</w:t>
      </w:r>
      <w:r w:rsidR="007E3CE8" w:rsidRPr="00652CBD">
        <w:rPr>
          <w:rFonts w:ascii="Aptos Display" w:hAnsi="Aptos Display" w:cs="Arial"/>
          <w:szCs w:val="20"/>
        </w:rPr>
        <w:t> </w:t>
      </w:r>
      <w:r w:rsidR="008D6BE6" w:rsidRPr="00652CBD">
        <w:rPr>
          <w:rFonts w:ascii="Aptos Display" w:hAnsi="Aptos Display" w:cs="Arial"/>
          <w:szCs w:val="20"/>
        </w:rPr>
        <w:t>„Vodohospodářský majetek</w:t>
      </w:r>
      <w:r w:rsidR="00476A8D" w:rsidRPr="00652CBD">
        <w:rPr>
          <w:rFonts w:ascii="Aptos Display" w:hAnsi="Aptos Display" w:cs="Arial"/>
          <w:szCs w:val="20"/>
        </w:rPr>
        <w:t xml:space="preserve">“) </w:t>
      </w:r>
      <w:r w:rsidR="00EB1FCB" w:rsidRPr="00652CBD">
        <w:rPr>
          <w:rFonts w:ascii="Aptos Display" w:hAnsi="Aptos Display" w:cs="Arial"/>
          <w:szCs w:val="20"/>
        </w:rPr>
        <w:t xml:space="preserve">po ukončení účinnosti </w:t>
      </w:r>
      <w:r w:rsidR="00CE1D99" w:rsidRPr="00652CBD">
        <w:rPr>
          <w:rFonts w:ascii="Aptos Display" w:hAnsi="Aptos Display" w:cs="Arial"/>
          <w:szCs w:val="20"/>
        </w:rPr>
        <w:t>této smlouvy</w:t>
      </w:r>
      <w:r w:rsidR="00EB1FCB" w:rsidRPr="00652CBD">
        <w:rPr>
          <w:rFonts w:ascii="Aptos Display" w:hAnsi="Aptos Display" w:cs="Arial"/>
          <w:szCs w:val="20"/>
        </w:rPr>
        <w:t xml:space="preserve">, tj. od </w:t>
      </w:r>
      <w:r w:rsidR="00476A8D" w:rsidRPr="00652CBD">
        <w:rPr>
          <w:rFonts w:ascii="Aptos Display" w:hAnsi="Aptos Display" w:cs="Arial"/>
          <w:szCs w:val="20"/>
        </w:rPr>
        <w:t>1.</w:t>
      </w:r>
      <w:r w:rsidR="00DC365A" w:rsidRPr="00652CBD">
        <w:rPr>
          <w:rFonts w:ascii="Aptos Display" w:hAnsi="Aptos Display" w:cs="Arial"/>
          <w:szCs w:val="20"/>
        </w:rPr>
        <w:t> </w:t>
      </w:r>
      <w:r w:rsidR="00476A8D" w:rsidRPr="00652CBD">
        <w:rPr>
          <w:rFonts w:ascii="Aptos Display" w:hAnsi="Aptos Display" w:cs="Arial"/>
          <w:szCs w:val="20"/>
        </w:rPr>
        <w:t>1.</w:t>
      </w:r>
      <w:r w:rsidR="00DC365A" w:rsidRPr="00652CBD">
        <w:rPr>
          <w:rFonts w:ascii="Aptos Display" w:hAnsi="Aptos Display" w:cs="Arial"/>
          <w:szCs w:val="20"/>
        </w:rPr>
        <w:t> </w:t>
      </w:r>
      <w:r w:rsidR="00476A8D" w:rsidRPr="00652CBD">
        <w:rPr>
          <w:rFonts w:ascii="Aptos Display" w:hAnsi="Aptos Display" w:cs="Arial"/>
          <w:szCs w:val="20"/>
        </w:rPr>
        <w:t>202</w:t>
      </w:r>
      <w:r w:rsidR="00581D11" w:rsidRPr="00652CBD">
        <w:rPr>
          <w:rFonts w:ascii="Aptos Display" w:hAnsi="Aptos Display" w:cs="Arial"/>
          <w:szCs w:val="20"/>
        </w:rPr>
        <w:t>6</w:t>
      </w:r>
      <w:r w:rsidR="00EB1FCB" w:rsidRPr="00652CBD">
        <w:rPr>
          <w:rFonts w:ascii="Aptos Display" w:hAnsi="Aptos Display" w:cs="Arial"/>
          <w:szCs w:val="20"/>
        </w:rPr>
        <w:t>,</w:t>
      </w:r>
      <w:r w:rsidR="008D6BE6" w:rsidRPr="00652CBD">
        <w:rPr>
          <w:rFonts w:ascii="Aptos Display" w:hAnsi="Aptos Display" w:cs="Arial"/>
          <w:szCs w:val="20"/>
        </w:rPr>
        <w:t xml:space="preserve"> </w:t>
      </w:r>
      <w:r w:rsidRPr="00652CBD">
        <w:rPr>
          <w:rFonts w:ascii="Aptos Display" w:hAnsi="Aptos Display" w:cs="Arial"/>
          <w:szCs w:val="20"/>
        </w:rPr>
        <w:t>připravil</w:t>
      </w:r>
      <w:r w:rsidR="00073BFA" w:rsidRPr="00652CBD">
        <w:rPr>
          <w:rFonts w:ascii="Aptos Display" w:hAnsi="Aptos Display" w:cs="Arial"/>
          <w:szCs w:val="20"/>
        </w:rPr>
        <w:t xml:space="preserve"> Zadavatel</w:t>
      </w:r>
      <w:r w:rsidR="00486A01" w:rsidRPr="00652CBD">
        <w:rPr>
          <w:rFonts w:ascii="Aptos Display" w:hAnsi="Aptos Display" w:cs="Arial"/>
          <w:szCs w:val="20"/>
        </w:rPr>
        <w:t xml:space="preserve"> </w:t>
      </w:r>
      <w:r w:rsidR="00EE4AC5" w:rsidRPr="00652CBD">
        <w:rPr>
          <w:rFonts w:ascii="Aptos Display" w:hAnsi="Aptos Display" w:cs="Arial"/>
          <w:szCs w:val="20"/>
        </w:rPr>
        <w:t>koncesn</w:t>
      </w:r>
      <w:r w:rsidR="004A1F92" w:rsidRPr="00652CBD">
        <w:rPr>
          <w:rFonts w:ascii="Aptos Display" w:hAnsi="Aptos Display" w:cs="Arial"/>
          <w:szCs w:val="20"/>
        </w:rPr>
        <w:t>í</w:t>
      </w:r>
      <w:r w:rsidR="00F110F7" w:rsidRPr="00652CBD">
        <w:rPr>
          <w:rFonts w:ascii="Aptos Display" w:hAnsi="Aptos Display" w:cs="Arial"/>
          <w:szCs w:val="20"/>
        </w:rPr>
        <w:t xml:space="preserve"> </w:t>
      </w:r>
      <w:r w:rsidR="00BF5C5E" w:rsidRPr="00652CBD">
        <w:rPr>
          <w:rFonts w:ascii="Aptos Display" w:hAnsi="Aptos Display" w:cs="Arial"/>
          <w:szCs w:val="20"/>
        </w:rPr>
        <w:t>řízení podle této zadávací dokumentace.</w:t>
      </w:r>
    </w:p>
    <w:p w14:paraId="63F889E5" w14:textId="77777777" w:rsidR="00366178" w:rsidRPr="00652CBD" w:rsidRDefault="00366178" w:rsidP="00366178">
      <w:pPr>
        <w:rPr>
          <w:rFonts w:ascii="Aptos Display" w:hAnsi="Aptos Display"/>
        </w:rPr>
      </w:pPr>
    </w:p>
    <w:p w14:paraId="6C900260" w14:textId="77777777" w:rsidR="006F66FF" w:rsidRPr="00652CBD" w:rsidRDefault="006F66FF" w:rsidP="006F66FF">
      <w:pPr>
        <w:pStyle w:val="Nadpis2"/>
        <w:tabs>
          <w:tab w:val="clear" w:pos="1844"/>
          <w:tab w:val="num" w:pos="567"/>
        </w:tabs>
        <w:spacing w:before="120" w:after="120"/>
        <w:ind w:hanging="1844"/>
        <w:rPr>
          <w:rFonts w:ascii="Aptos Display" w:hAnsi="Aptos Display" w:cs="Arial"/>
          <w:szCs w:val="20"/>
        </w:rPr>
      </w:pPr>
      <w:bookmarkStart w:id="25" w:name="_Toc21631388"/>
      <w:bookmarkStart w:id="26" w:name="_Toc167282292"/>
      <w:r w:rsidRPr="00652CBD">
        <w:rPr>
          <w:rFonts w:ascii="Aptos Display" w:hAnsi="Aptos Display" w:cs="Arial"/>
          <w:szCs w:val="20"/>
        </w:rPr>
        <w:t>Doba trvání koncese</w:t>
      </w:r>
      <w:bookmarkEnd w:id="25"/>
      <w:bookmarkEnd w:id="26"/>
      <w:r w:rsidRPr="00652CBD">
        <w:rPr>
          <w:rFonts w:ascii="Aptos Display" w:hAnsi="Aptos Display" w:cs="Arial"/>
          <w:szCs w:val="20"/>
        </w:rPr>
        <w:t xml:space="preserve"> </w:t>
      </w:r>
    </w:p>
    <w:p w14:paraId="297BC2D7" w14:textId="42418132" w:rsidR="00780D10" w:rsidRPr="00652CBD" w:rsidRDefault="00850938" w:rsidP="00366178">
      <w:pPr>
        <w:pStyle w:val="Nadpis3"/>
        <w:tabs>
          <w:tab w:val="clear" w:pos="1276"/>
          <w:tab w:val="num" w:pos="709"/>
        </w:tabs>
        <w:spacing w:after="120"/>
        <w:ind w:left="567" w:hanging="567"/>
        <w:rPr>
          <w:rFonts w:ascii="Aptos Display" w:hAnsi="Aptos Display" w:cs="Arial"/>
          <w:szCs w:val="20"/>
        </w:rPr>
      </w:pPr>
      <w:r w:rsidRPr="00652CBD">
        <w:rPr>
          <w:rFonts w:ascii="Aptos Display" w:hAnsi="Aptos Display" w:cs="Arial"/>
          <w:szCs w:val="20"/>
        </w:rPr>
        <w:t xml:space="preserve">Zadavatel </w:t>
      </w:r>
      <w:r w:rsidR="00544D8C" w:rsidRPr="00652CBD">
        <w:rPr>
          <w:rFonts w:ascii="Aptos Display" w:hAnsi="Aptos Display" w:cs="Arial"/>
          <w:szCs w:val="20"/>
        </w:rPr>
        <w:t xml:space="preserve">stanovuje dobu trvání </w:t>
      </w:r>
      <w:r w:rsidR="006B17D5" w:rsidRPr="00652CBD">
        <w:rPr>
          <w:rFonts w:ascii="Aptos Display" w:hAnsi="Aptos Display" w:cs="Arial"/>
          <w:szCs w:val="20"/>
        </w:rPr>
        <w:t>koncese</w:t>
      </w:r>
      <w:r w:rsidR="002F1B62" w:rsidRPr="00652CBD">
        <w:rPr>
          <w:rFonts w:ascii="Aptos Display" w:hAnsi="Aptos Display" w:cs="Arial"/>
          <w:szCs w:val="20"/>
        </w:rPr>
        <w:t xml:space="preserve">, </w:t>
      </w:r>
      <w:r w:rsidR="00E278FD" w:rsidRPr="00652CBD">
        <w:rPr>
          <w:rFonts w:ascii="Aptos Display" w:hAnsi="Aptos Display" w:cs="Arial"/>
          <w:szCs w:val="20"/>
        </w:rPr>
        <w:t>tj</w:t>
      </w:r>
      <w:r w:rsidR="00584235" w:rsidRPr="00652CBD">
        <w:rPr>
          <w:rFonts w:ascii="Aptos Display" w:hAnsi="Aptos Display" w:cs="Arial"/>
          <w:szCs w:val="20"/>
        </w:rPr>
        <w:t xml:space="preserve">. </w:t>
      </w:r>
      <w:r w:rsidR="00554477" w:rsidRPr="00652CBD">
        <w:rPr>
          <w:rFonts w:ascii="Aptos Display" w:hAnsi="Aptos Display" w:cs="Arial"/>
          <w:szCs w:val="20"/>
        </w:rPr>
        <w:t>Koncesní sml</w:t>
      </w:r>
      <w:r w:rsidR="00581D11" w:rsidRPr="00652CBD">
        <w:rPr>
          <w:rFonts w:ascii="Aptos Display" w:hAnsi="Aptos Display" w:cs="Arial"/>
          <w:szCs w:val="20"/>
        </w:rPr>
        <w:t>o</w:t>
      </w:r>
      <w:r w:rsidR="00554477" w:rsidRPr="00652CBD">
        <w:rPr>
          <w:rFonts w:ascii="Aptos Display" w:hAnsi="Aptos Display" w:cs="Arial"/>
          <w:szCs w:val="20"/>
        </w:rPr>
        <w:t>uv</w:t>
      </w:r>
      <w:r w:rsidR="00581D11" w:rsidRPr="00652CBD">
        <w:rPr>
          <w:rFonts w:ascii="Aptos Display" w:hAnsi="Aptos Display" w:cs="Arial"/>
          <w:szCs w:val="20"/>
        </w:rPr>
        <w:t>y</w:t>
      </w:r>
      <w:r w:rsidR="009176FF" w:rsidRPr="00652CBD">
        <w:rPr>
          <w:rFonts w:ascii="Aptos Display" w:hAnsi="Aptos Display" w:cs="Arial"/>
          <w:szCs w:val="20"/>
        </w:rPr>
        <w:t xml:space="preserve"> v souladu s §</w:t>
      </w:r>
      <w:r w:rsidR="00D36871" w:rsidRPr="00652CBD">
        <w:rPr>
          <w:rFonts w:ascii="Aptos Display" w:hAnsi="Aptos Display" w:cs="Arial"/>
          <w:szCs w:val="20"/>
        </w:rPr>
        <w:t xml:space="preserve"> </w:t>
      </w:r>
      <w:r w:rsidR="009176FF" w:rsidRPr="00652CBD">
        <w:rPr>
          <w:rFonts w:ascii="Aptos Display" w:hAnsi="Aptos Display" w:cs="Arial"/>
          <w:szCs w:val="20"/>
        </w:rPr>
        <w:t xml:space="preserve">179 </w:t>
      </w:r>
      <w:r w:rsidR="00780D10" w:rsidRPr="00652CBD">
        <w:rPr>
          <w:rFonts w:ascii="Aptos Display" w:hAnsi="Aptos Display" w:cs="Arial"/>
          <w:szCs w:val="20"/>
        </w:rPr>
        <w:t xml:space="preserve">odst. 1 </w:t>
      </w:r>
      <w:r w:rsidR="009176FF" w:rsidRPr="00652CBD">
        <w:rPr>
          <w:rFonts w:ascii="Aptos Display" w:hAnsi="Aptos Display" w:cs="Arial"/>
          <w:szCs w:val="20"/>
        </w:rPr>
        <w:t xml:space="preserve">ZZVZ na dobu </w:t>
      </w:r>
      <w:r w:rsidR="00780D10" w:rsidRPr="00652CBD">
        <w:rPr>
          <w:rFonts w:ascii="Aptos Display" w:hAnsi="Aptos Display" w:cs="Arial"/>
          <w:szCs w:val="20"/>
        </w:rPr>
        <w:t>určitou</w:t>
      </w:r>
      <w:r w:rsidR="00D36871" w:rsidRPr="00652CBD">
        <w:rPr>
          <w:rFonts w:ascii="Aptos Display" w:hAnsi="Aptos Display" w:cs="Arial"/>
          <w:szCs w:val="20"/>
        </w:rPr>
        <w:t>,</w:t>
      </w:r>
      <w:r w:rsidR="00780D10" w:rsidRPr="00652CBD">
        <w:rPr>
          <w:rFonts w:ascii="Aptos Display" w:hAnsi="Aptos Display" w:cs="Arial"/>
          <w:szCs w:val="20"/>
        </w:rPr>
        <w:t xml:space="preserve"> a to</w:t>
      </w:r>
      <w:r w:rsidR="00554477" w:rsidRPr="00652CBD">
        <w:rPr>
          <w:rFonts w:ascii="Aptos Display" w:hAnsi="Aptos Display" w:cs="Arial"/>
          <w:szCs w:val="20"/>
        </w:rPr>
        <w:t xml:space="preserve"> </w:t>
      </w:r>
      <w:r w:rsidRPr="00652CBD">
        <w:rPr>
          <w:rFonts w:ascii="Aptos Display" w:hAnsi="Aptos Display" w:cs="Arial"/>
          <w:szCs w:val="20"/>
        </w:rPr>
        <w:t xml:space="preserve">od </w:t>
      </w:r>
      <w:r w:rsidR="00476A8D" w:rsidRPr="00652CBD">
        <w:rPr>
          <w:rFonts w:ascii="Aptos Display" w:hAnsi="Aptos Display" w:cs="Arial"/>
          <w:szCs w:val="20"/>
        </w:rPr>
        <w:t>1.</w:t>
      </w:r>
      <w:r w:rsidR="00DC365A" w:rsidRPr="00652CBD">
        <w:rPr>
          <w:rFonts w:ascii="Aptos Display" w:hAnsi="Aptos Display" w:cs="Arial"/>
          <w:szCs w:val="20"/>
        </w:rPr>
        <w:t> </w:t>
      </w:r>
      <w:r w:rsidR="00476A8D" w:rsidRPr="00652CBD">
        <w:rPr>
          <w:rFonts w:ascii="Aptos Display" w:hAnsi="Aptos Display" w:cs="Arial"/>
          <w:szCs w:val="20"/>
        </w:rPr>
        <w:t>1</w:t>
      </w:r>
      <w:r w:rsidRPr="00652CBD">
        <w:rPr>
          <w:rFonts w:ascii="Aptos Display" w:hAnsi="Aptos Display" w:cs="Arial"/>
          <w:szCs w:val="20"/>
        </w:rPr>
        <w:t>.</w:t>
      </w:r>
      <w:r w:rsidR="00DC365A" w:rsidRPr="00652CBD">
        <w:rPr>
          <w:rFonts w:ascii="Aptos Display" w:hAnsi="Aptos Display" w:cs="Arial"/>
          <w:szCs w:val="20"/>
        </w:rPr>
        <w:t> </w:t>
      </w:r>
      <w:r w:rsidRPr="00652CBD">
        <w:rPr>
          <w:rFonts w:ascii="Aptos Display" w:hAnsi="Aptos Display" w:cs="Arial"/>
          <w:szCs w:val="20"/>
        </w:rPr>
        <w:t>20</w:t>
      </w:r>
      <w:r w:rsidR="006F66FF" w:rsidRPr="00652CBD">
        <w:rPr>
          <w:rFonts w:ascii="Aptos Display" w:hAnsi="Aptos Display" w:cs="Arial"/>
          <w:szCs w:val="20"/>
        </w:rPr>
        <w:t>2</w:t>
      </w:r>
      <w:r w:rsidR="00581D11" w:rsidRPr="00652CBD">
        <w:rPr>
          <w:rFonts w:ascii="Aptos Display" w:hAnsi="Aptos Display" w:cs="Arial"/>
          <w:szCs w:val="20"/>
        </w:rPr>
        <w:t>6</w:t>
      </w:r>
      <w:r w:rsidRPr="00652CBD">
        <w:rPr>
          <w:rFonts w:ascii="Aptos Display" w:hAnsi="Aptos Display" w:cs="Arial"/>
          <w:szCs w:val="20"/>
        </w:rPr>
        <w:t xml:space="preserve"> do</w:t>
      </w:r>
      <w:r w:rsidR="00476A8D" w:rsidRPr="00652CBD">
        <w:rPr>
          <w:rFonts w:ascii="Aptos Display" w:hAnsi="Aptos Display" w:cs="Arial"/>
          <w:szCs w:val="20"/>
        </w:rPr>
        <w:t xml:space="preserve"> 31</w:t>
      </w:r>
      <w:r w:rsidRPr="00652CBD">
        <w:rPr>
          <w:rFonts w:ascii="Aptos Display" w:hAnsi="Aptos Display" w:cs="Arial"/>
          <w:szCs w:val="20"/>
        </w:rPr>
        <w:t>.</w:t>
      </w:r>
      <w:r w:rsidR="00DC365A" w:rsidRPr="00652CBD">
        <w:rPr>
          <w:rFonts w:ascii="Aptos Display" w:hAnsi="Aptos Display" w:cs="Arial"/>
          <w:szCs w:val="20"/>
        </w:rPr>
        <w:t> </w:t>
      </w:r>
      <w:r w:rsidR="00476A8D" w:rsidRPr="00652CBD">
        <w:rPr>
          <w:rFonts w:ascii="Aptos Display" w:hAnsi="Aptos Display" w:cs="Arial"/>
          <w:szCs w:val="20"/>
        </w:rPr>
        <w:t>12.</w:t>
      </w:r>
      <w:r w:rsidR="00DC365A" w:rsidRPr="00652CBD">
        <w:rPr>
          <w:rFonts w:ascii="Aptos Display" w:hAnsi="Aptos Display" w:cs="Arial"/>
          <w:szCs w:val="20"/>
        </w:rPr>
        <w:t> </w:t>
      </w:r>
      <w:r w:rsidR="00476A8D" w:rsidRPr="00652CBD">
        <w:rPr>
          <w:rFonts w:ascii="Aptos Display" w:hAnsi="Aptos Display" w:cs="Arial"/>
          <w:szCs w:val="20"/>
        </w:rPr>
        <w:t>20</w:t>
      </w:r>
      <w:r w:rsidR="00CE1D99" w:rsidRPr="00652CBD">
        <w:rPr>
          <w:rFonts w:ascii="Aptos Display" w:hAnsi="Aptos Display" w:cs="Arial"/>
          <w:szCs w:val="20"/>
        </w:rPr>
        <w:t>3</w:t>
      </w:r>
      <w:r w:rsidR="00C102EF">
        <w:rPr>
          <w:rFonts w:ascii="Aptos Display" w:hAnsi="Aptos Display" w:cs="Arial"/>
          <w:szCs w:val="20"/>
        </w:rPr>
        <w:t>5</w:t>
      </w:r>
      <w:r w:rsidR="00584235" w:rsidRPr="00652CBD">
        <w:rPr>
          <w:rFonts w:ascii="Aptos Display" w:hAnsi="Aptos Display" w:cs="Arial"/>
          <w:szCs w:val="20"/>
        </w:rPr>
        <w:t>.</w:t>
      </w:r>
    </w:p>
    <w:p w14:paraId="7A36D0F3" w14:textId="31888BED" w:rsidR="00780D10" w:rsidRPr="00652CBD" w:rsidRDefault="00780D10" w:rsidP="00366178">
      <w:pPr>
        <w:pStyle w:val="Nadpis3"/>
        <w:tabs>
          <w:tab w:val="clear" w:pos="1276"/>
          <w:tab w:val="num" w:pos="709"/>
        </w:tabs>
        <w:spacing w:after="120"/>
        <w:ind w:left="567" w:hanging="567"/>
        <w:rPr>
          <w:rFonts w:ascii="Aptos Display" w:hAnsi="Aptos Display" w:cs="Arial"/>
          <w:szCs w:val="20"/>
        </w:rPr>
      </w:pPr>
      <w:r w:rsidRPr="00652CBD">
        <w:rPr>
          <w:rFonts w:ascii="Aptos Display" w:hAnsi="Aptos Display" w:cs="Arial"/>
          <w:szCs w:val="20"/>
        </w:rPr>
        <w:t>Vzhledem k tomu, že doba trvání Koncesní sml</w:t>
      </w:r>
      <w:r w:rsidR="00581D11" w:rsidRPr="00652CBD">
        <w:rPr>
          <w:rFonts w:ascii="Aptos Display" w:hAnsi="Aptos Display" w:cs="Arial"/>
          <w:szCs w:val="20"/>
        </w:rPr>
        <w:t>o</w:t>
      </w:r>
      <w:r w:rsidRPr="00652CBD">
        <w:rPr>
          <w:rFonts w:ascii="Aptos Display" w:hAnsi="Aptos Display" w:cs="Arial"/>
          <w:szCs w:val="20"/>
        </w:rPr>
        <w:t>uv</w:t>
      </w:r>
      <w:r w:rsidR="00581D11" w:rsidRPr="00652CBD">
        <w:rPr>
          <w:rFonts w:ascii="Aptos Display" w:hAnsi="Aptos Display" w:cs="Arial"/>
          <w:szCs w:val="20"/>
        </w:rPr>
        <w:t>y</w:t>
      </w:r>
      <w:r w:rsidRPr="00652CBD">
        <w:rPr>
          <w:rFonts w:ascii="Aptos Display" w:hAnsi="Aptos Display" w:cs="Arial"/>
          <w:szCs w:val="20"/>
        </w:rPr>
        <w:t xml:space="preserve"> přesahuje 5 let, zdůvodňuje Zadavatel dobu trvání smlouvy takto:</w:t>
      </w:r>
    </w:p>
    <w:p w14:paraId="4C1476F2" w14:textId="1CAF966B" w:rsidR="000645A8" w:rsidRPr="00652CBD" w:rsidRDefault="000645A8" w:rsidP="00366178">
      <w:pPr>
        <w:spacing w:after="120"/>
        <w:ind w:left="567"/>
        <w:rPr>
          <w:rFonts w:ascii="Aptos Display" w:hAnsi="Aptos Display" w:cs="Arial"/>
          <w:szCs w:val="20"/>
        </w:rPr>
      </w:pPr>
      <w:r w:rsidRPr="00652CBD">
        <w:rPr>
          <w:rFonts w:ascii="Aptos Display" w:hAnsi="Aptos Display" w:cs="Arial"/>
          <w:iCs/>
          <w:szCs w:val="20"/>
        </w:rPr>
        <w:t xml:space="preserve">Aby budoucí provozovatel vybraný v koncesním řízení byl schopen dlouhodobě a trvale po celou délku trvání </w:t>
      </w:r>
      <w:r w:rsidR="00D36871" w:rsidRPr="00652CBD">
        <w:rPr>
          <w:rFonts w:ascii="Aptos Display" w:hAnsi="Aptos Display" w:cs="Arial"/>
          <w:iCs/>
          <w:szCs w:val="20"/>
        </w:rPr>
        <w:t xml:space="preserve">Koncesní </w:t>
      </w:r>
      <w:r w:rsidRPr="00652CBD">
        <w:rPr>
          <w:rFonts w:ascii="Aptos Display" w:hAnsi="Aptos Display" w:cs="Arial"/>
          <w:iCs/>
          <w:szCs w:val="20"/>
        </w:rPr>
        <w:t>sml</w:t>
      </w:r>
      <w:r w:rsidR="00581D11" w:rsidRPr="00652CBD">
        <w:rPr>
          <w:rFonts w:ascii="Aptos Display" w:hAnsi="Aptos Display" w:cs="Arial"/>
          <w:iCs/>
          <w:szCs w:val="20"/>
        </w:rPr>
        <w:t>o</w:t>
      </w:r>
      <w:r w:rsidRPr="00652CBD">
        <w:rPr>
          <w:rFonts w:ascii="Aptos Display" w:hAnsi="Aptos Display" w:cs="Arial"/>
          <w:iCs/>
          <w:szCs w:val="20"/>
        </w:rPr>
        <w:t>uv</w:t>
      </w:r>
      <w:r w:rsidR="00581D11" w:rsidRPr="00652CBD">
        <w:rPr>
          <w:rFonts w:ascii="Aptos Display" w:hAnsi="Aptos Display" w:cs="Arial"/>
          <w:iCs/>
          <w:szCs w:val="20"/>
        </w:rPr>
        <w:t>y</w:t>
      </w:r>
      <w:r w:rsidRPr="00652CBD">
        <w:rPr>
          <w:rFonts w:ascii="Aptos Display" w:hAnsi="Aptos Display" w:cs="Arial"/>
          <w:iCs/>
          <w:szCs w:val="20"/>
        </w:rPr>
        <w:t xml:space="preserve"> zajišťovat co nevyšší standardy kvality poskytovaných služeb, a</w:t>
      </w:r>
      <w:r w:rsidR="00D36871" w:rsidRPr="00652CBD">
        <w:rPr>
          <w:rFonts w:ascii="Aptos Display" w:hAnsi="Aptos Display" w:cs="Arial"/>
          <w:iCs/>
          <w:szCs w:val="20"/>
        </w:rPr>
        <w:t> </w:t>
      </w:r>
      <w:r w:rsidRPr="00652CBD">
        <w:rPr>
          <w:rFonts w:ascii="Aptos Display" w:hAnsi="Aptos Display" w:cs="Arial"/>
          <w:iCs/>
          <w:szCs w:val="20"/>
        </w:rPr>
        <w:t xml:space="preserve">to za co nejnižších provozních nákladů (tzn. s co nejnižší sociálně přijatelnou cenou </w:t>
      </w:r>
      <w:r w:rsidR="002F1B62" w:rsidRPr="00652CBD">
        <w:rPr>
          <w:rFonts w:ascii="Aptos Display" w:hAnsi="Aptos Display" w:cs="Arial"/>
          <w:iCs/>
          <w:szCs w:val="20"/>
        </w:rPr>
        <w:t>pro stočné</w:t>
      </w:r>
      <w:r w:rsidR="00BE6271" w:rsidRPr="00652CBD">
        <w:rPr>
          <w:rFonts w:ascii="Aptos Display" w:hAnsi="Aptos Display" w:cs="Arial"/>
          <w:iCs/>
          <w:szCs w:val="20"/>
        </w:rPr>
        <w:t>)</w:t>
      </w:r>
      <w:r w:rsidRPr="00652CBD">
        <w:rPr>
          <w:rFonts w:ascii="Aptos Display" w:hAnsi="Aptos Display" w:cs="Arial"/>
          <w:iCs/>
          <w:szCs w:val="20"/>
        </w:rPr>
        <w:t>, musí k tomu, aby mohl poskytovat služby na úrovni nejlepší mezinárodní praxe, být dostatečně technicky, technologicky a organizačně vybaven. Znamená to trvalé provozní investice zejména do IT technologií, speciálních strojů a</w:t>
      </w:r>
      <w:r w:rsidR="00D36871" w:rsidRPr="00652CBD">
        <w:rPr>
          <w:rFonts w:ascii="Aptos Display" w:hAnsi="Aptos Display" w:cs="Arial"/>
          <w:iCs/>
          <w:szCs w:val="20"/>
        </w:rPr>
        <w:t> </w:t>
      </w:r>
      <w:r w:rsidRPr="00652CBD">
        <w:rPr>
          <w:rFonts w:ascii="Aptos Display" w:hAnsi="Aptos Display" w:cs="Arial"/>
          <w:iCs/>
          <w:szCs w:val="20"/>
        </w:rPr>
        <w:t xml:space="preserve">zařízení (řízení a monitoring Vodohospodářského majetku), měření a regulace systémů, chemicko-technologického zázemí (např. akreditované laboratoře) apod. Toto však vyžaduje každoroční provozní investice, od kterých každý </w:t>
      </w:r>
      <w:r w:rsidR="00D36871" w:rsidRPr="00652CBD">
        <w:rPr>
          <w:rFonts w:ascii="Aptos Display" w:hAnsi="Aptos Display" w:cs="Arial"/>
          <w:iCs/>
          <w:szCs w:val="20"/>
        </w:rPr>
        <w:t xml:space="preserve">zájemce </w:t>
      </w:r>
      <w:r w:rsidRPr="00652CBD">
        <w:rPr>
          <w:rFonts w:ascii="Aptos Display" w:hAnsi="Aptos Display" w:cs="Arial"/>
          <w:iCs/>
          <w:szCs w:val="20"/>
        </w:rPr>
        <w:t xml:space="preserve">o získání koncese bude vyžadovat přiměřenou návratnost. </w:t>
      </w:r>
    </w:p>
    <w:p w14:paraId="48240C9D" w14:textId="505A31FC" w:rsidR="000645A8" w:rsidRPr="00652CBD" w:rsidRDefault="000645A8" w:rsidP="00366178">
      <w:pPr>
        <w:spacing w:after="120"/>
        <w:ind w:left="567"/>
        <w:rPr>
          <w:rFonts w:ascii="Aptos Display" w:hAnsi="Aptos Display" w:cs="Arial"/>
          <w:szCs w:val="20"/>
        </w:rPr>
      </w:pPr>
      <w:r w:rsidRPr="00652CBD">
        <w:rPr>
          <w:rFonts w:ascii="Aptos Display" w:hAnsi="Aptos Display" w:cs="Arial"/>
          <w:iCs/>
          <w:szCs w:val="20"/>
        </w:rPr>
        <w:t>Doba trvání koncese</w:t>
      </w:r>
      <w:r w:rsidR="00195637" w:rsidRPr="00652CBD">
        <w:rPr>
          <w:rFonts w:ascii="Aptos Display" w:hAnsi="Aptos Display" w:cs="Arial"/>
          <w:iCs/>
          <w:szCs w:val="20"/>
        </w:rPr>
        <w:t xml:space="preserve"> </w:t>
      </w:r>
      <w:r w:rsidR="00D36871" w:rsidRPr="00652CBD">
        <w:rPr>
          <w:rFonts w:ascii="Aptos Display" w:hAnsi="Aptos Display" w:cs="Arial"/>
          <w:iCs/>
          <w:szCs w:val="20"/>
        </w:rPr>
        <w:t xml:space="preserve">v případě </w:t>
      </w:r>
      <w:r w:rsidR="00195637" w:rsidRPr="00652CBD">
        <w:rPr>
          <w:rFonts w:ascii="Aptos Display" w:hAnsi="Aptos Display" w:cs="Arial"/>
          <w:iCs/>
          <w:szCs w:val="20"/>
        </w:rPr>
        <w:t>vodohospodářsk</w:t>
      </w:r>
      <w:r w:rsidR="00D36871" w:rsidRPr="00652CBD">
        <w:rPr>
          <w:rFonts w:ascii="Aptos Display" w:hAnsi="Aptos Display" w:cs="Arial"/>
          <w:iCs/>
          <w:szCs w:val="20"/>
        </w:rPr>
        <w:t>ých</w:t>
      </w:r>
      <w:r w:rsidR="00195637" w:rsidRPr="00652CBD">
        <w:rPr>
          <w:rFonts w:ascii="Aptos Display" w:hAnsi="Aptos Display" w:cs="Arial"/>
          <w:iCs/>
          <w:szCs w:val="20"/>
        </w:rPr>
        <w:t xml:space="preserve"> služ</w:t>
      </w:r>
      <w:r w:rsidR="00D36871" w:rsidRPr="00652CBD">
        <w:rPr>
          <w:rFonts w:ascii="Aptos Display" w:hAnsi="Aptos Display" w:cs="Arial"/>
          <w:iCs/>
          <w:szCs w:val="20"/>
        </w:rPr>
        <w:t>e</w:t>
      </w:r>
      <w:r w:rsidR="00195637" w:rsidRPr="00652CBD">
        <w:rPr>
          <w:rFonts w:ascii="Aptos Display" w:hAnsi="Aptos Display" w:cs="Arial"/>
          <w:iCs/>
          <w:szCs w:val="20"/>
        </w:rPr>
        <w:t>b</w:t>
      </w:r>
      <w:r w:rsidRPr="00652CBD">
        <w:rPr>
          <w:rFonts w:ascii="Aptos Display" w:hAnsi="Aptos Display" w:cs="Arial"/>
          <w:iCs/>
          <w:szCs w:val="20"/>
        </w:rPr>
        <w:t xml:space="preserve"> </w:t>
      </w:r>
      <w:r w:rsidR="00195637" w:rsidRPr="00652CBD">
        <w:rPr>
          <w:rFonts w:ascii="Aptos Display" w:hAnsi="Aptos Display" w:cs="Arial"/>
          <w:iCs/>
          <w:szCs w:val="20"/>
        </w:rPr>
        <w:t xml:space="preserve">by proto </w:t>
      </w:r>
      <w:r w:rsidRPr="00652CBD">
        <w:rPr>
          <w:rFonts w:ascii="Aptos Display" w:hAnsi="Aptos Display" w:cs="Arial"/>
          <w:iCs/>
          <w:szCs w:val="20"/>
        </w:rPr>
        <w:t xml:space="preserve">měla být </w:t>
      </w:r>
      <w:r w:rsidR="00D36871" w:rsidRPr="00652CBD">
        <w:rPr>
          <w:rFonts w:ascii="Aptos Display" w:hAnsi="Aptos Display" w:cs="Arial"/>
          <w:iCs/>
          <w:szCs w:val="20"/>
        </w:rPr>
        <w:t xml:space="preserve">delší než obecných </w:t>
      </w:r>
      <w:r w:rsidR="00195637" w:rsidRPr="00652CBD">
        <w:rPr>
          <w:rFonts w:ascii="Aptos Display" w:hAnsi="Aptos Display" w:cs="Arial"/>
          <w:iCs/>
          <w:szCs w:val="20"/>
        </w:rPr>
        <w:t xml:space="preserve">5 let, což </w:t>
      </w:r>
      <w:r w:rsidR="00D36871" w:rsidRPr="00652CBD">
        <w:rPr>
          <w:rFonts w:ascii="Aptos Display" w:hAnsi="Aptos Display" w:cs="Arial"/>
          <w:iCs/>
          <w:szCs w:val="20"/>
        </w:rPr>
        <w:t xml:space="preserve">ostatně </w:t>
      </w:r>
      <w:r w:rsidR="00195637" w:rsidRPr="00652CBD">
        <w:rPr>
          <w:rFonts w:ascii="Aptos Display" w:hAnsi="Aptos Display" w:cs="Arial"/>
          <w:iCs/>
          <w:szCs w:val="20"/>
        </w:rPr>
        <w:t xml:space="preserve">potvrzuje </w:t>
      </w:r>
      <w:r w:rsidR="00D36871" w:rsidRPr="00652CBD">
        <w:rPr>
          <w:rFonts w:ascii="Aptos Display" w:hAnsi="Aptos Display" w:cs="Arial"/>
          <w:iCs/>
          <w:szCs w:val="20"/>
        </w:rPr>
        <w:t xml:space="preserve">i </w:t>
      </w:r>
      <w:r w:rsidR="00195637" w:rsidRPr="00652CBD">
        <w:rPr>
          <w:rFonts w:ascii="Aptos Display" w:hAnsi="Aptos Display" w:cs="Arial"/>
          <w:iCs/>
          <w:szCs w:val="20"/>
        </w:rPr>
        <w:t>současn</w:t>
      </w:r>
      <w:r w:rsidR="00A110E0" w:rsidRPr="00652CBD">
        <w:rPr>
          <w:rFonts w:ascii="Aptos Display" w:hAnsi="Aptos Display" w:cs="Arial"/>
          <w:iCs/>
          <w:szCs w:val="20"/>
        </w:rPr>
        <w:t>á</w:t>
      </w:r>
      <w:r w:rsidR="00195637" w:rsidRPr="00652CBD">
        <w:rPr>
          <w:rFonts w:ascii="Aptos Display" w:hAnsi="Aptos Display" w:cs="Arial"/>
          <w:iCs/>
          <w:szCs w:val="20"/>
        </w:rPr>
        <w:t xml:space="preserve"> praxe, podle které </w:t>
      </w:r>
      <w:r w:rsidR="00D36871" w:rsidRPr="00652CBD">
        <w:rPr>
          <w:rFonts w:ascii="Aptos Display" w:hAnsi="Aptos Display" w:cs="Arial"/>
          <w:iCs/>
          <w:szCs w:val="20"/>
        </w:rPr>
        <w:t xml:space="preserve">je </w:t>
      </w:r>
      <w:r w:rsidR="00195637" w:rsidRPr="00652CBD">
        <w:rPr>
          <w:rFonts w:ascii="Aptos Display" w:hAnsi="Aptos Display" w:cs="Arial"/>
          <w:iCs/>
          <w:szCs w:val="20"/>
        </w:rPr>
        <w:t xml:space="preserve">většina koncesí pro provozování větších celků </w:t>
      </w:r>
      <w:r w:rsidR="00A110E0" w:rsidRPr="00652CBD">
        <w:rPr>
          <w:rFonts w:ascii="Aptos Display" w:hAnsi="Aptos Display" w:cs="Arial"/>
          <w:iCs/>
          <w:szCs w:val="20"/>
        </w:rPr>
        <w:t xml:space="preserve">vodohospodářské infrastruktury </w:t>
      </w:r>
      <w:r w:rsidR="00D36871" w:rsidRPr="00652CBD">
        <w:rPr>
          <w:rFonts w:ascii="Aptos Display" w:hAnsi="Aptos Display" w:cs="Arial"/>
          <w:iCs/>
          <w:szCs w:val="20"/>
        </w:rPr>
        <w:t xml:space="preserve">uzavírána </w:t>
      </w:r>
      <w:r w:rsidR="00195637" w:rsidRPr="00652CBD">
        <w:rPr>
          <w:rFonts w:ascii="Aptos Display" w:hAnsi="Aptos Display" w:cs="Arial"/>
          <w:iCs/>
          <w:szCs w:val="20"/>
        </w:rPr>
        <w:t xml:space="preserve">na 10 let. </w:t>
      </w:r>
    </w:p>
    <w:p w14:paraId="2A04AFB0" w14:textId="25CF46EE" w:rsidR="000645A8" w:rsidRPr="00652CBD" w:rsidRDefault="000645A8" w:rsidP="00366178">
      <w:pPr>
        <w:spacing w:after="120"/>
        <w:ind w:left="567"/>
        <w:rPr>
          <w:rFonts w:ascii="Aptos Display" w:hAnsi="Aptos Display" w:cs="Arial"/>
          <w:szCs w:val="20"/>
        </w:rPr>
      </w:pPr>
      <w:r w:rsidRPr="00652CBD">
        <w:rPr>
          <w:rFonts w:ascii="Aptos Display" w:hAnsi="Aptos Display" w:cs="Arial"/>
          <w:iCs/>
          <w:szCs w:val="20"/>
        </w:rPr>
        <w:t xml:space="preserve">Platí zásada, že čím kratší </w:t>
      </w:r>
      <w:r w:rsidR="00D36871" w:rsidRPr="00652CBD">
        <w:rPr>
          <w:rFonts w:ascii="Aptos Display" w:hAnsi="Aptos Display" w:cs="Arial"/>
          <w:iCs/>
          <w:szCs w:val="20"/>
        </w:rPr>
        <w:t xml:space="preserve">je </w:t>
      </w:r>
      <w:r w:rsidRPr="00652CBD">
        <w:rPr>
          <w:rFonts w:ascii="Aptos Display" w:hAnsi="Aptos Display" w:cs="Arial"/>
          <w:iCs/>
          <w:szCs w:val="20"/>
        </w:rPr>
        <w:t xml:space="preserve">délka trvání koncese, tím </w:t>
      </w:r>
      <w:r w:rsidR="00D36871" w:rsidRPr="00652CBD">
        <w:rPr>
          <w:rFonts w:ascii="Aptos Display" w:hAnsi="Aptos Display" w:cs="Arial"/>
          <w:iCs/>
          <w:szCs w:val="20"/>
        </w:rPr>
        <w:t xml:space="preserve">více se </w:t>
      </w:r>
      <w:r w:rsidRPr="00652CBD">
        <w:rPr>
          <w:rFonts w:ascii="Aptos Display" w:hAnsi="Aptos Display" w:cs="Arial"/>
          <w:iCs/>
          <w:szCs w:val="20"/>
        </w:rPr>
        <w:t>zejména počáteční investice provozovatele negativně projev</w:t>
      </w:r>
      <w:r w:rsidR="00D36871" w:rsidRPr="00652CBD">
        <w:rPr>
          <w:rFonts w:ascii="Aptos Display" w:hAnsi="Aptos Display" w:cs="Arial"/>
          <w:iCs/>
          <w:szCs w:val="20"/>
        </w:rPr>
        <w:t>ují</w:t>
      </w:r>
      <w:r w:rsidRPr="00652CBD">
        <w:rPr>
          <w:rFonts w:ascii="Aptos Display" w:hAnsi="Aptos Display" w:cs="Arial"/>
          <w:iCs/>
          <w:szCs w:val="20"/>
        </w:rPr>
        <w:t xml:space="preserve"> vyššími provozními náklady; současně platí, že krátká doba trvání koncese i blížící se ukončení koncese, nemotivuje provozovatele k vynakládání prostředků na odpovídající provozní </w:t>
      </w:r>
      <w:r w:rsidR="002F1B62" w:rsidRPr="00652CBD">
        <w:rPr>
          <w:rFonts w:ascii="Aptos Display" w:hAnsi="Aptos Display" w:cs="Arial"/>
          <w:iCs/>
          <w:szCs w:val="20"/>
        </w:rPr>
        <w:t>investice – tím</w:t>
      </w:r>
      <w:r w:rsidRPr="00652CBD">
        <w:rPr>
          <w:rFonts w:ascii="Aptos Display" w:hAnsi="Aptos Display" w:cs="Arial"/>
          <w:iCs/>
          <w:szCs w:val="20"/>
        </w:rPr>
        <w:t xml:space="preserve"> by mohla být v době kratšího trvání koncese ohrožena i</w:t>
      </w:r>
      <w:r w:rsidR="00691981" w:rsidRPr="00652CBD">
        <w:rPr>
          <w:rFonts w:ascii="Aptos Display" w:hAnsi="Aptos Display" w:cs="Arial"/>
          <w:iCs/>
          <w:szCs w:val="20"/>
        </w:rPr>
        <w:t> </w:t>
      </w:r>
      <w:r w:rsidRPr="00652CBD">
        <w:rPr>
          <w:rFonts w:ascii="Aptos Display" w:hAnsi="Aptos Display" w:cs="Arial"/>
          <w:iCs/>
          <w:szCs w:val="20"/>
        </w:rPr>
        <w:t xml:space="preserve">žádoucí kvalita poskytovaných služeb. </w:t>
      </w:r>
    </w:p>
    <w:p w14:paraId="7253C223" w14:textId="2178DEDB" w:rsidR="002F1B62" w:rsidRPr="00652CBD" w:rsidRDefault="002F1B62" w:rsidP="00366178">
      <w:pPr>
        <w:spacing w:after="120"/>
        <w:ind w:left="567"/>
        <w:rPr>
          <w:rFonts w:ascii="Aptos Display" w:hAnsi="Aptos Display" w:cs="Arial"/>
          <w:szCs w:val="20"/>
        </w:rPr>
      </w:pPr>
      <w:r w:rsidRPr="00652CBD">
        <w:rPr>
          <w:rFonts w:ascii="Aptos Display" w:hAnsi="Aptos Display" w:cs="Arial"/>
          <w:iCs/>
          <w:szCs w:val="20"/>
        </w:rPr>
        <w:t>Zároveň byla a je délka trvání koncese v délce 10 let dlouhodobě úspěšně aplikována u projektů (včetně samotné</w:t>
      </w:r>
      <w:r w:rsidR="00011B2B" w:rsidRPr="00652CBD">
        <w:rPr>
          <w:rFonts w:ascii="Aptos Display" w:hAnsi="Aptos Display" w:cs="Arial"/>
          <w:iCs/>
          <w:szCs w:val="20"/>
        </w:rPr>
        <w:t>ho Zadavatele</w:t>
      </w:r>
      <w:r w:rsidRPr="00652CBD">
        <w:rPr>
          <w:rFonts w:ascii="Aptos Display" w:hAnsi="Aptos Display" w:cs="Arial"/>
          <w:iCs/>
          <w:szCs w:val="20"/>
        </w:rPr>
        <w:t xml:space="preserve">), které byly a jsou spolufinancovány z Operačního programu Životní prostředí.  </w:t>
      </w:r>
    </w:p>
    <w:p w14:paraId="56957C64" w14:textId="00E8B365" w:rsidR="00780D10" w:rsidRPr="00652CBD" w:rsidRDefault="00780D10" w:rsidP="00780D10">
      <w:pPr>
        <w:rPr>
          <w:rFonts w:ascii="Aptos Display" w:hAnsi="Aptos Display"/>
        </w:rPr>
      </w:pPr>
    </w:p>
    <w:p w14:paraId="244402E3" w14:textId="77777777" w:rsidR="00A85E6E" w:rsidRPr="00652CBD" w:rsidRDefault="00A85E6E" w:rsidP="00A85E6E">
      <w:pPr>
        <w:rPr>
          <w:rFonts w:ascii="Aptos Display" w:hAnsi="Aptos Display"/>
        </w:rPr>
      </w:pPr>
    </w:p>
    <w:p w14:paraId="0C8BF021" w14:textId="48ABC143" w:rsidR="00D26F1C" w:rsidRPr="00652CBD" w:rsidRDefault="0089594D" w:rsidP="004A4A47">
      <w:pPr>
        <w:pStyle w:val="Nadpis2"/>
        <w:tabs>
          <w:tab w:val="clear" w:pos="1844"/>
          <w:tab w:val="num" w:pos="567"/>
        </w:tabs>
        <w:spacing w:before="120" w:after="120"/>
        <w:ind w:hanging="1844"/>
        <w:rPr>
          <w:rFonts w:ascii="Aptos Display" w:hAnsi="Aptos Display"/>
        </w:rPr>
      </w:pPr>
      <w:bookmarkStart w:id="27" w:name="_Toc512203275"/>
      <w:bookmarkStart w:id="28" w:name="_Toc21631389"/>
      <w:bookmarkStart w:id="29" w:name="_Toc167282293"/>
      <w:r w:rsidRPr="00652CBD">
        <w:rPr>
          <w:rFonts w:ascii="Aptos Display" w:hAnsi="Aptos Display"/>
        </w:rPr>
        <w:lastRenderedPageBreak/>
        <w:t xml:space="preserve">Předmět </w:t>
      </w:r>
      <w:bookmarkEnd w:id="27"/>
      <w:r w:rsidR="00EE4AC5" w:rsidRPr="00652CBD">
        <w:rPr>
          <w:rFonts w:ascii="Aptos Display" w:hAnsi="Aptos Display"/>
        </w:rPr>
        <w:t>koncesn</w:t>
      </w:r>
      <w:r w:rsidR="00894DC3" w:rsidRPr="00652CBD">
        <w:rPr>
          <w:rFonts w:ascii="Aptos Display" w:hAnsi="Aptos Display"/>
        </w:rPr>
        <w:t>í</w:t>
      </w:r>
      <w:r w:rsidR="00CE1D99" w:rsidRPr="00652CBD">
        <w:rPr>
          <w:rFonts w:ascii="Aptos Display" w:hAnsi="Aptos Display"/>
        </w:rPr>
        <w:t>ho</w:t>
      </w:r>
      <w:r w:rsidR="00772192" w:rsidRPr="00652CBD">
        <w:rPr>
          <w:rFonts w:ascii="Aptos Display" w:hAnsi="Aptos Display"/>
        </w:rPr>
        <w:t xml:space="preserve"> řízení</w:t>
      </w:r>
      <w:bookmarkEnd w:id="28"/>
      <w:bookmarkEnd w:id="29"/>
      <w:r w:rsidR="00395055" w:rsidRPr="00652CBD">
        <w:rPr>
          <w:rFonts w:ascii="Aptos Display" w:hAnsi="Aptos Display"/>
        </w:rPr>
        <w:t xml:space="preserve"> </w:t>
      </w:r>
    </w:p>
    <w:p w14:paraId="6F87D576" w14:textId="2E8A13B7" w:rsidR="00BE41BB" w:rsidRPr="00652CBD" w:rsidRDefault="0089594D" w:rsidP="00366178">
      <w:pPr>
        <w:pStyle w:val="Nadpis3"/>
        <w:tabs>
          <w:tab w:val="clear" w:pos="1276"/>
          <w:tab w:val="num" w:pos="709"/>
        </w:tabs>
        <w:spacing w:after="120"/>
        <w:ind w:left="567" w:hanging="567"/>
        <w:rPr>
          <w:rFonts w:ascii="Aptos Display" w:hAnsi="Aptos Display"/>
        </w:rPr>
      </w:pPr>
      <w:r w:rsidRPr="00652CBD">
        <w:rPr>
          <w:rFonts w:ascii="Aptos Display" w:hAnsi="Aptos Display"/>
        </w:rPr>
        <w:t xml:space="preserve">Předmětem </w:t>
      </w:r>
      <w:r w:rsidR="00EE4AC5" w:rsidRPr="00652CBD">
        <w:rPr>
          <w:rFonts w:ascii="Aptos Display" w:hAnsi="Aptos Display"/>
        </w:rPr>
        <w:t>koncesn</w:t>
      </w:r>
      <w:r w:rsidR="00894DC3" w:rsidRPr="00652CBD">
        <w:rPr>
          <w:rFonts w:ascii="Aptos Display" w:hAnsi="Aptos Display"/>
        </w:rPr>
        <w:t>í</w:t>
      </w:r>
      <w:r w:rsidR="00CE1D99" w:rsidRPr="00652CBD">
        <w:rPr>
          <w:rFonts w:ascii="Aptos Display" w:hAnsi="Aptos Display"/>
        </w:rPr>
        <w:t xml:space="preserve">ho </w:t>
      </w:r>
      <w:r w:rsidR="008D5C22" w:rsidRPr="00652CBD">
        <w:rPr>
          <w:rFonts w:ascii="Aptos Display" w:hAnsi="Aptos Display"/>
        </w:rPr>
        <w:t>řízení</w:t>
      </w:r>
      <w:r w:rsidRPr="00652CBD">
        <w:rPr>
          <w:rFonts w:ascii="Aptos Display" w:hAnsi="Aptos Display"/>
        </w:rPr>
        <w:t xml:space="preserve"> </w:t>
      </w:r>
      <w:r w:rsidR="00BE41BB" w:rsidRPr="00652CBD">
        <w:rPr>
          <w:rFonts w:ascii="Aptos Display" w:hAnsi="Aptos Display"/>
        </w:rPr>
        <w:t>je zajištění bezpečného a plynulého provozo</w:t>
      </w:r>
      <w:r w:rsidR="00BF5C5E" w:rsidRPr="00652CBD">
        <w:rPr>
          <w:rFonts w:ascii="Aptos Display" w:hAnsi="Aptos Display"/>
        </w:rPr>
        <w:t>vání Vodohospodářského majetku</w:t>
      </w:r>
      <w:r w:rsidR="0008705E" w:rsidRPr="00652CBD">
        <w:rPr>
          <w:rFonts w:ascii="Aptos Display" w:hAnsi="Aptos Display"/>
        </w:rPr>
        <w:t xml:space="preserve"> po roce 202</w:t>
      </w:r>
      <w:r w:rsidR="00691981" w:rsidRPr="00652CBD">
        <w:rPr>
          <w:rFonts w:ascii="Aptos Display" w:hAnsi="Aptos Display"/>
        </w:rPr>
        <w:t>5</w:t>
      </w:r>
      <w:r w:rsidR="00BE41BB" w:rsidRPr="00652CBD">
        <w:rPr>
          <w:rFonts w:ascii="Aptos Display" w:hAnsi="Aptos Display"/>
        </w:rPr>
        <w:t>, a to v souladu s národní legislativou, zejména zákonem č. 274/2001 Sb., o vodovodech a kanalizacích pro veřejnou potřebu a o změně některých zákonů, ve znění pozdějších předpisů (dále jen „</w:t>
      </w:r>
      <w:r w:rsidR="00BE41BB" w:rsidRPr="00652CBD">
        <w:rPr>
          <w:rFonts w:ascii="Aptos Display" w:hAnsi="Aptos Display" w:cs="Arial"/>
          <w:b/>
          <w:szCs w:val="20"/>
        </w:rPr>
        <w:t>ZVK</w:t>
      </w:r>
      <w:r w:rsidR="00BE41BB" w:rsidRPr="00652CBD">
        <w:rPr>
          <w:rFonts w:ascii="Aptos Display" w:hAnsi="Aptos Display"/>
        </w:rPr>
        <w:t xml:space="preserve">“). </w:t>
      </w:r>
    </w:p>
    <w:p w14:paraId="41906A84" w14:textId="313E01CA" w:rsidR="009D2EF8" w:rsidRPr="00652CBD" w:rsidRDefault="00894DC3" w:rsidP="00366178">
      <w:pPr>
        <w:pStyle w:val="Nadpis3"/>
        <w:tabs>
          <w:tab w:val="clear" w:pos="1276"/>
          <w:tab w:val="num" w:pos="709"/>
        </w:tabs>
        <w:spacing w:after="120"/>
        <w:ind w:left="567" w:hanging="567"/>
        <w:rPr>
          <w:rFonts w:ascii="Aptos Display" w:hAnsi="Aptos Display"/>
        </w:rPr>
      </w:pPr>
      <w:r w:rsidRPr="00652CBD">
        <w:rPr>
          <w:rFonts w:ascii="Aptos Display" w:hAnsi="Aptos Display"/>
        </w:rPr>
        <w:t>Strategický</w:t>
      </w:r>
      <w:r w:rsidR="00011B2B" w:rsidRPr="00652CBD">
        <w:rPr>
          <w:rFonts w:ascii="Aptos Display" w:hAnsi="Aptos Display"/>
        </w:rPr>
        <w:t>m</w:t>
      </w:r>
      <w:r w:rsidRPr="00652CBD">
        <w:rPr>
          <w:rFonts w:ascii="Aptos Display" w:hAnsi="Aptos Display"/>
        </w:rPr>
        <w:t xml:space="preserve"> cíl</w:t>
      </w:r>
      <w:r w:rsidR="00011B2B" w:rsidRPr="00652CBD">
        <w:rPr>
          <w:rFonts w:ascii="Aptos Display" w:hAnsi="Aptos Display"/>
        </w:rPr>
        <w:t>em</w:t>
      </w:r>
      <w:r w:rsidRPr="00652CBD">
        <w:rPr>
          <w:rFonts w:ascii="Aptos Display" w:hAnsi="Aptos Display"/>
        </w:rPr>
        <w:t xml:space="preserve"> </w:t>
      </w:r>
      <w:r w:rsidR="009D2EF8" w:rsidRPr="00652CBD">
        <w:rPr>
          <w:rFonts w:ascii="Aptos Display" w:hAnsi="Aptos Display"/>
        </w:rPr>
        <w:t>je zajištění efektivního způsobu provozování Vodohospodářského majetku nalezením profesně zdatného partnera s příslušnou kvalifikací a zkušeností (dále jen „</w:t>
      </w:r>
      <w:r w:rsidR="009D2EF8" w:rsidRPr="00652CBD">
        <w:rPr>
          <w:rFonts w:ascii="Aptos Display" w:hAnsi="Aptos Display"/>
          <w:b/>
        </w:rPr>
        <w:t>Provozovatel</w:t>
      </w:r>
      <w:r w:rsidR="009D2EF8" w:rsidRPr="00652CBD">
        <w:rPr>
          <w:rFonts w:ascii="Aptos Display" w:hAnsi="Aptos Display"/>
        </w:rPr>
        <w:t>“).</w:t>
      </w:r>
    </w:p>
    <w:p w14:paraId="359C3F9B" w14:textId="5EC3F66F" w:rsidR="006002EF" w:rsidRPr="00652CBD" w:rsidRDefault="00BE41BB" w:rsidP="00366178">
      <w:pPr>
        <w:pStyle w:val="Nadpis3"/>
        <w:tabs>
          <w:tab w:val="clear" w:pos="1276"/>
          <w:tab w:val="num" w:pos="709"/>
        </w:tabs>
        <w:spacing w:after="120"/>
        <w:ind w:left="567" w:hanging="567"/>
        <w:rPr>
          <w:rFonts w:ascii="Aptos Display" w:hAnsi="Aptos Display"/>
        </w:rPr>
      </w:pPr>
      <w:r w:rsidRPr="00652CBD">
        <w:rPr>
          <w:rFonts w:ascii="Aptos Display" w:hAnsi="Aptos Display"/>
        </w:rPr>
        <w:t>Provozováním se přitom ve smyslu § 2 odst. 3 ZVK rozumí souhrn činností, kterými se zajišťuje odvádění a čištění odpadních vod. Konkrétně se zejména jedná o</w:t>
      </w:r>
      <w:r w:rsidR="001115A6" w:rsidRPr="00652CBD">
        <w:rPr>
          <w:rFonts w:ascii="Aptos Display" w:hAnsi="Aptos Display"/>
        </w:rPr>
        <w:t> </w:t>
      </w:r>
      <w:r w:rsidRPr="00652CBD">
        <w:rPr>
          <w:rFonts w:ascii="Aptos Display" w:hAnsi="Aptos Display"/>
        </w:rPr>
        <w:t xml:space="preserve">dodržování technologických postupů </w:t>
      </w:r>
      <w:r w:rsidR="006002EF" w:rsidRPr="00652CBD">
        <w:rPr>
          <w:rFonts w:ascii="Aptos Display" w:hAnsi="Aptos Display"/>
        </w:rPr>
        <w:t xml:space="preserve">při </w:t>
      </w:r>
      <w:r w:rsidRPr="00652CBD">
        <w:rPr>
          <w:rFonts w:ascii="Aptos Display" w:hAnsi="Aptos Display"/>
        </w:rPr>
        <w:t>odvádění, čištění a vypouštění odpadních vod, dodržován</w:t>
      </w:r>
      <w:r w:rsidR="009176FF" w:rsidRPr="00652CBD">
        <w:rPr>
          <w:rFonts w:ascii="Aptos Display" w:hAnsi="Aptos Display"/>
        </w:rPr>
        <w:t>í provozních řádů, kanalizačních řádů</w:t>
      </w:r>
      <w:r w:rsidRPr="00652CBD">
        <w:rPr>
          <w:rFonts w:ascii="Aptos Display" w:hAnsi="Aptos Display"/>
        </w:rPr>
        <w:t>, vedení provozní dokumentace, provozní a fakturační měření, dohled nad provozuschopností kanalizací, příprava podkladů pro výpočet ceny pro stočné</w:t>
      </w:r>
      <w:r w:rsidR="00D823E6" w:rsidRPr="00652CBD">
        <w:rPr>
          <w:rFonts w:ascii="Aptos Display" w:hAnsi="Aptos Display"/>
        </w:rPr>
        <w:t xml:space="preserve"> včetně ceny </w:t>
      </w:r>
      <w:r w:rsidR="00691981" w:rsidRPr="00652CBD">
        <w:rPr>
          <w:rFonts w:ascii="Aptos Display" w:hAnsi="Aptos Display"/>
        </w:rPr>
        <w:t xml:space="preserve">odpadní </w:t>
      </w:r>
      <w:r w:rsidR="00D823E6" w:rsidRPr="00652CBD">
        <w:rPr>
          <w:rFonts w:ascii="Aptos Display" w:hAnsi="Aptos Display"/>
        </w:rPr>
        <w:t xml:space="preserve">vody </w:t>
      </w:r>
      <w:r w:rsidR="00691981" w:rsidRPr="00652CBD">
        <w:rPr>
          <w:rFonts w:ascii="Aptos Display" w:hAnsi="Aptos Display"/>
        </w:rPr>
        <w:t xml:space="preserve">převzaté </w:t>
      </w:r>
      <w:r w:rsidRPr="00652CBD">
        <w:rPr>
          <w:rFonts w:ascii="Aptos Display" w:hAnsi="Aptos Display"/>
        </w:rPr>
        <w:t xml:space="preserve">a další související činnosti; není jím správa kanalizací ani jejich investiční rozvoj. </w:t>
      </w:r>
    </w:p>
    <w:p w14:paraId="4640EEFB" w14:textId="0E56F415" w:rsidR="00BE41BB" w:rsidRPr="00652CBD" w:rsidRDefault="00BE41BB" w:rsidP="00366178">
      <w:pPr>
        <w:pStyle w:val="Nadpis3"/>
        <w:tabs>
          <w:tab w:val="clear" w:pos="1276"/>
          <w:tab w:val="num" w:pos="709"/>
        </w:tabs>
        <w:spacing w:after="120"/>
        <w:ind w:left="567" w:hanging="567"/>
        <w:rPr>
          <w:rFonts w:ascii="Aptos Display" w:hAnsi="Aptos Display"/>
        </w:rPr>
      </w:pPr>
      <w:r w:rsidRPr="00652CBD">
        <w:rPr>
          <w:rFonts w:ascii="Aptos Display" w:hAnsi="Aptos Display"/>
        </w:rPr>
        <w:t>Provozovatel přitom bude zajišťovat všechny povinnosti, které pro něj vyplývají zejmé</w:t>
      </w:r>
      <w:r w:rsidR="00056C5B" w:rsidRPr="00652CBD">
        <w:rPr>
          <w:rFonts w:ascii="Aptos Display" w:hAnsi="Aptos Display"/>
        </w:rPr>
        <w:t xml:space="preserve">na ze </w:t>
      </w:r>
      <w:r w:rsidR="00011B2B" w:rsidRPr="00652CBD">
        <w:rPr>
          <w:rFonts w:ascii="Aptos Display" w:hAnsi="Aptos Display"/>
        </w:rPr>
        <w:t>ZVK</w:t>
      </w:r>
      <w:r w:rsidR="00056C5B" w:rsidRPr="00652CBD">
        <w:rPr>
          <w:rFonts w:ascii="Aptos Display" w:hAnsi="Aptos Display"/>
        </w:rPr>
        <w:t xml:space="preserve"> i</w:t>
      </w:r>
      <w:r w:rsidR="00305DC5" w:rsidRPr="00652CBD">
        <w:rPr>
          <w:rFonts w:ascii="Aptos Display" w:hAnsi="Aptos Display"/>
        </w:rPr>
        <w:t> </w:t>
      </w:r>
      <w:r w:rsidR="00056C5B" w:rsidRPr="00652CBD">
        <w:rPr>
          <w:rFonts w:ascii="Aptos Display" w:hAnsi="Aptos Display"/>
        </w:rPr>
        <w:t xml:space="preserve">povinnosti, které </w:t>
      </w:r>
      <w:r w:rsidRPr="00652CBD">
        <w:rPr>
          <w:rFonts w:ascii="Aptos Display" w:hAnsi="Aptos Display"/>
        </w:rPr>
        <w:t xml:space="preserve">Zadavatel coby vlastník infrastruktury podle </w:t>
      </w:r>
      <w:r w:rsidR="00011B2B" w:rsidRPr="00652CBD">
        <w:rPr>
          <w:rFonts w:ascii="Aptos Display" w:hAnsi="Aptos Display"/>
        </w:rPr>
        <w:t>ZVK</w:t>
      </w:r>
      <w:r w:rsidR="00056C5B" w:rsidRPr="00652CBD">
        <w:rPr>
          <w:rFonts w:ascii="Aptos Display" w:hAnsi="Aptos Display"/>
        </w:rPr>
        <w:t>,</w:t>
      </w:r>
      <w:r w:rsidRPr="00652CBD">
        <w:rPr>
          <w:rFonts w:ascii="Aptos Display" w:hAnsi="Aptos Display"/>
        </w:rPr>
        <w:t xml:space="preserve"> </w:t>
      </w:r>
      <w:r w:rsidR="00ED05BE" w:rsidRPr="00652CBD">
        <w:rPr>
          <w:rFonts w:ascii="Aptos Display" w:hAnsi="Aptos Display"/>
        </w:rPr>
        <w:t>přenese</w:t>
      </w:r>
      <w:r w:rsidR="00ED70D8" w:rsidRPr="00652CBD">
        <w:rPr>
          <w:rFonts w:ascii="Aptos Display" w:hAnsi="Aptos Display"/>
        </w:rPr>
        <w:t xml:space="preserve"> na </w:t>
      </w:r>
      <w:r w:rsidR="001115A6" w:rsidRPr="00652CBD">
        <w:rPr>
          <w:rFonts w:ascii="Aptos Display" w:hAnsi="Aptos Display"/>
        </w:rPr>
        <w:t>Provozovatele,</w:t>
      </w:r>
      <w:r w:rsidR="00ED70D8" w:rsidRPr="00652CBD">
        <w:rPr>
          <w:rFonts w:ascii="Aptos Display" w:hAnsi="Aptos Display"/>
        </w:rPr>
        <w:t xml:space="preserve"> a to v</w:t>
      </w:r>
      <w:r w:rsidR="001115A6" w:rsidRPr="00652CBD">
        <w:rPr>
          <w:rFonts w:ascii="Aptos Display" w:hAnsi="Aptos Display"/>
        </w:rPr>
        <w:t> </w:t>
      </w:r>
      <w:r w:rsidR="00ED70D8" w:rsidRPr="00652CBD">
        <w:rPr>
          <w:rFonts w:ascii="Aptos Display" w:hAnsi="Aptos Display"/>
        </w:rPr>
        <w:t>rozsahu</w:t>
      </w:r>
      <w:r w:rsidR="001115A6" w:rsidRPr="00652CBD">
        <w:rPr>
          <w:rFonts w:ascii="Aptos Display" w:hAnsi="Aptos Display"/>
        </w:rPr>
        <w:t xml:space="preserve"> této</w:t>
      </w:r>
      <w:r w:rsidR="00ED70D8" w:rsidRPr="00652CBD">
        <w:rPr>
          <w:rFonts w:ascii="Aptos Display" w:hAnsi="Aptos Display"/>
        </w:rPr>
        <w:t xml:space="preserve"> </w:t>
      </w:r>
      <w:r w:rsidR="001115A6" w:rsidRPr="00652CBD">
        <w:rPr>
          <w:rFonts w:ascii="Aptos Display" w:hAnsi="Aptos Display"/>
        </w:rPr>
        <w:t xml:space="preserve">zadávací </w:t>
      </w:r>
      <w:r w:rsidR="00D823E6" w:rsidRPr="00652CBD">
        <w:rPr>
          <w:rFonts w:ascii="Aptos Display" w:hAnsi="Aptos Display"/>
        </w:rPr>
        <w:t>dokumentace</w:t>
      </w:r>
      <w:r w:rsidR="00ED70D8" w:rsidRPr="00652CBD">
        <w:rPr>
          <w:rFonts w:ascii="Aptos Display" w:hAnsi="Aptos Display"/>
        </w:rPr>
        <w:t>.</w:t>
      </w:r>
    </w:p>
    <w:p w14:paraId="441CEC93" w14:textId="77777777" w:rsidR="00BE41BB" w:rsidRPr="00652CBD" w:rsidRDefault="00BE41BB" w:rsidP="00BE41BB">
      <w:pPr>
        <w:ind w:left="360"/>
        <w:rPr>
          <w:rFonts w:ascii="Aptos Display" w:hAnsi="Aptos Display"/>
        </w:rPr>
      </w:pPr>
    </w:p>
    <w:p w14:paraId="24AC91A1" w14:textId="77777777" w:rsidR="006F2CD8" w:rsidRPr="00652CBD" w:rsidRDefault="00ED70D8" w:rsidP="006F2CD8">
      <w:pPr>
        <w:pStyle w:val="Nadpis2"/>
        <w:tabs>
          <w:tab w:val="clear" w:pos="1844"/>
          <w:tab w:val="num" w:pos="567"/>
        </w:tabs>
        <w:spacing w:before="120" w:after="120"/>
        <w:ind w:hanging="1844"/>
        <w:rPr>
          <w:rFonts w:ascii="Aptos Display" w:hAnsi="Aptos Display"/>
        </w:rPr>
      </w:pPr>
      <w:bookmarkStart w:id="30" w:name="_Toc21631390"/>
      <w:bookmarkStart w:id="31" w:name="_Toc167282294"/>
      <w:r w:rsidRPr="00652CBD">
        <w:rPr>
          <w:rFonts w:ascii="Aptos Display" w:hAnsi="Aptos Display"/>
        </w:rPr>
        <w:t xml:space="preserve">Klasifikace předmětu </w:t>
      </w:r>
      <w:r w:rsidR="00250BCC" w:rsidRPr="00652CBD">
        <w:rPr>
          <w:rFonts w:ascii="Aptos Display" w:hAnsi="Aptos Display"/>
        </w:rPr>
        <w:t>zakázky</w:t>
      </w:r>
      <w:bookmarkEnd w:id="30"/>
      <w:bookmarkEnd w:id="31"/>
      <w:r w:rsidR="00250BCC" w:rsidRPr="00652CBD">
        <w:rPr>
          <w:rFonts w:ascii="Aptos Display" w:hAnsi="Aptos Display"/>
        </w:rPr>
        <w:t xml:space="preserve"> </w:t>
      </w:r>
    </w:p>
    <w:p w14:paraId="0B5B993F" w14:textId="36A0CE67" w:rsidR="007439B0" w:rsidRPr="00652CBD" w:rsidRDefault="007439B0" w:rsidP="007439B0">
      <w:pPr>
        <w:spacing w:before="120"/>
        <w:rPr>
          <w:rFonts w:ascii="Aptos Display" w:hAnsi="Aptos Display" w:cs="Arial"/>
          <w:szCs w:val="20"/>
        </w:rPr>
      </w:pPr>
      <w:r w:rsidRPr="00652CBD">
        <w:rPr>
          <w:rFonts w:ascii="Aptos Display" w:hAnsi="Aptos Display" w:cs="Arial"/>
          <w:szCs w:val="20"/>
        </w:rPr>
        <w:t>Z hlediska předmětu plnění se jedná o</w:t>
      </w:r>
      <w:r w:rsidR="00A731BE" w:rsidRPr="00652CBD">
        <w:rPr>
          <w:rFonts w:ascii="Aptos Display" w:hAnsi="Aptos Display" w:cs="Arial"/>
          <w:szCs w:val="20"/>
        </w:rPr>
        <w:t xml:space="preserve"> veřejnou</w:t>
      </w:r>
      <w:r w:rsidRPr="00652CBD">
        <w:rPr>
          <w:rFonts w:ascii="Aptos Display" w:hAnsi="Aptos Display" w:cs="Arial"/>
          <w:szCs w:val="20"/>
        </w:rPr>
        <w:t xml:space="preserve"> </w:t>
      </w:r>
      <w:r w:rsidR="00ED70D8" w:rsidRPr="00652CBD">
        <w:rPr>
          <w:rFonts w:ascii="Aptos Display" w:hAnsi="Aptos Display" w:cs="Arial"/>
          <w:szCs w:val="20"/>
        </w:rPr>
        <w:t>zakázku</w:t>
      </w:r>
      <w:r w:rsidR="00A731BE" w:rsidRPr="00652CBD">
        <w:rPr>
          <w:rFonts w:ascii="Aptos Display" w:hAnsi="Aptos Display" w:cs="Arial"/>
          <w:szCs w:val="20"/>
        </w:rPr>
        <w:t>, která je koncesí</w:t>
      </w:r>
      <w:r w:rsidRPr="00652CBD">
        <w:rPr>
          <w:rFonts w:ascii="Aptos Display" w:hAnsi="Aptos Display" w:cs="Arial"/>
          <w:szCs w:val="20"/>
        </w:rPr>
        <w:t xml:space="preserve"> na služby</w:t>
      </w:r>
      <w:r w:rsidR="006F2CD8" w:rsidRPr="00652CBD">
        <w:rPr>
          <w:rFonts w:ascii="Aptos Display" w:hAnsi="Aptos Display" w:cs="Arial"/>
          <w:szCs w:val="20"/>
        </w:rPr>
        <w:t>.</w:t>
      </w:r>
    </w:p>
    <w:p w14:paraId="5412AB80" w14:textId="77777777" w:rsidR="006F2CD8" w:rsidRPr="00652CBD" w:rsidRDefault="006F2CD8" w:rsidP="007439B0">
      <w:pPr>
        <w:spacing w:before="120"/>
        <w:rPr>
          <w:rFonts w:ascii="Aptos Display" w:hAnsi="Aptos Display" w:cs="Arial"/>
          <w:szCs w:val="20"/>
        </w:rPr>
      </w:pPr>
      <w:r w:rsidRPr="00652CBD">
        <w:rPr>
          <w:rFonts w:ascii="Aptos Display" w:hAnsi="Aptos Display" w:cs="Arial"/>
          <w:szCs w:val="20"/>
        </w:rPr>
        <w:t>Klasifikace služeb:</w:t>
      </w:r>
    </w:p>
    <w:p w14:paraId="5C9DBCF6" w14:textId="096FFF63" w:rsidR="00D822C8" w:rsidRDefault="00D822C8" w:rsidP="00691981">
      <w:pPr>
        <w:spacing w:before="120"/>
        <w:ind w:left="360"/>
        <w:rPr>
          <w:rFonts w:ascii="Aptos Display" w:hAnsi="Aptos Display" w:cs="Arial"/>
          <w:szCs w:val="20"/>
        </w:rPr>
      </w:pPr>
      <w:r w:rsidRPr="00652CBD">
        <w:rPr>
          <w:rFonts w:ascii="Aptos Display" w:hAnsi="Aptos Display" w:cs="Arial"/>
          <w:szCs w:val="20"/>
        </w:rPr>
        <w:t xml:space="preserve">kód CPV: </w:t>
      </w:r>
      <w:r w:rsidRPr="00D822C8">
        <w:rPr>
          <w:rFonts w:ascii="Aptos Display" w:hAnsi="Aptos Display" w:cs="Arial"/>
          <w:szCs w:val="20"/>
        </w:rPr>
        <w:t xml:space="preserve">90400000 </w:t>
      </w:r>
      <w:r>
        <w:rPr>
          <w:rFonts w:ascii="Aptos Display" w:hAnsi="Aptos Display" w:cs="Arial"/>
          <w:szCs w:val="20"/>
        </w:rPr>
        <w:t>–</w:t>
      </w:r>
      <w:r w:rsidRPr="00D822C8">
        <w:rPr>
          <w:rFonts w:ascii="Aptos Display" w:hAnsi="Aptos Display" w:cs="Arial"/>
          <w:szCs w:val="20"/>
        </w:rPr>
        <w:t xml:space="preserve"> Kanalizace </w:t>
      </w:r>
    </w:p>
    <w:p w14:paraId="7DA19712" w14:textId="28A53B34" w:rsidR="00691981" w:rsidRPr="00652CBD" w:rsidRDefault="00691981" w:rsidP="00691981">
      <w:pPr>
        <w:spacing w:before="120"/>
        <w:ind w:left="360"/>
        <w:rPr>
          <w:rFonts w:ascii="Aptos Display" w:hAnsi="Aptos Display" w:cs="Arial"/>
          <w:szCs w:val="20"/>
        </w:rPr>
      </w:pPr>
      <w:r w:rsidRPr="00652CBD">
        <w:rPr>
          <w:rFonts w:ascii="Aptos Display" w:hAnsi="Aptos Display" w:cs="Arial"/>
          <w:szCs w:val="20"/>
        </w:rPr>
        <w:t>kód CPV: 90410000</w:t>
      </w:r>
      <w:r w:rsidR="00D822C8">
        <w:rPr>
          <w:rFonts w:ascii="Aptos Display" w:hAnsi="Aptos Display" w:cs="Arial"/>
          <w:szCs w:val="20"/>
        </w:rPr>
        <w:t xml:space="preserve"> </w:t>
      </w:r>
      <w:r w:rsidRPr="00652CBD">
        <w:rPr>
          <w:rFonts w:ascii="Aptos Display" w:hAnsi="Aptos Display" w:cs="Arial"/>
          <w:szCs w:val="20"/>
        </w:rPr>
        <w:t>– Sbírání odpadních vod</w:t>
      </w:r>
    </w:p>
    <w:p w14:paraId="3B2D8713" w14:textId="65DD033E" w:rsidR="00691981" w:rsidRDefault="00691981" w:rsidP="00691981">
      <w:pPr>
        <w:spacing w:before="120"/>
        <w:ind w:left="360"/>
        <w:rPr>
          <w:rFonts w:ascii="Aptos Display" w:hAnsi="Aptos Display" w:cs="Arial"/>
          <w:szCs w:val="20"/>
        </w:rPr>
      </w:pPr>
      <w:r w:rsidRPr="00652CBD">
        <w:rPr>
          <w:rFonts w:ascii="Aptos Display" w:hAnsi="Aptos Display" w:cs="Arial"/>
          <w:szCs w:val="20"/>
        </w:rPr>
        <w:t>kód CPV: 90420000</w:t>
      </w:r>
      <w:r w:rsidR="00D822C8">
        <w:rPr>
          <w:rFonts w:ascii="Aptos Display" w:hAnsi="Aptos Display" w:cs="Arial"/>
          <w:szCs w:val="20"/>
        </w:rPr>
        <w:t xml:space="preserve"> </w:t>
      </w:r>
      <w:r w:rsidRPr="00652CBD">
        <w:rPr>
          <w:rFonts w:ascii="Aptos Display" w:hAnsi="Aptos Display" w:cs="Arial"/>
          <w:szCs w:val="20"/>
        </w:rPr>
        <w:t>– Čištění odpadních vod</w:t>
      </w:r>
    </w:p>
    <w:p w14:paraId="2F4AAA27" w14:textId="676B720E" w:rsidR="00D822C8" w:rsidRPr="00652CBD" w:rsidRDefault="00D822C8" w:rsidP="00691981">
      <w:pPr>
        <w:spacing w:before="120"/>
        <w:ind w:left="360"/>
        <w:rPr>
          <w:rFonts w:ascii="Aptos Display" w:hAnsi="Aptos Display" w:cs="Arial"/>
          <w:szCs w:val="20"/>
        </w:rPr>
      </w:pPr>
      <w:r w:rsidRPr="00652CBD">
        <w:rPr>
          <w:rFonts w:ascii="Aptos Display" w:hAnsi="Aptos Display" w:cs="Arial"/>
          <w:szCs w:val="20"/>
        </w:rPr>
        <w:t xml:space="preserve">kód CPV: </w:t>
      </w:r>
      <w:r w:rsidRPr="00D822C8">
        <w:rPr>
          <w:rFonts w:ascii="Aptos Display" w:hAnsi="Aptos Display" w:cs="Arial"/>
          <w:szCs w:val="20"/>
        </w:rPr>
        <w:t xml:space="preserve">90430000 </w:t>
      </w:r>
      <w:r>
        <w:rPr>
          <w:rFonts w:ascii="Aptos Display" w:hAnsi="Aptos Display" w:cs="Arial"/>
          <w:szCs w:val="20"/>
        </w:rPr>
        <w:t>–</w:t>
      </w:r>
      <w:r w:rsidRPr="00D822C8">
        <w:rPr>
          <w:rFonts w:ascii="Aptos Display" w:hAnsi="Aptos Display" w:cs="Arial"/>
          <w:szCs w:val="20"/>
        </w:rPr>
        <w:t xml:space="preserve"> Likvidace odpadních vod</w:t>
      </w:r>
    </w:p>
    <w:p w14:paraId="44B8B918" w14:textId="53A3E260" w:rsidR="00691981" w:rsidRPr="00652CBD" w:rsidRDefault="00691981" w:rsidP="00691981">
      <w:pPr>
        <w:spacing w:before="120"/>
        <w:ind w:left="360"/>
        <w:rPr>
          <w:rFonts w:ascii="Aptos Display" w:hAnsi="Aptos Display" w:cs="Arial"/>
          <w:szCs w:val="20"/>
        </w:rPr>
      </w:pPr>
      <w:r w:rsidRPr="00652CBD">
        <w:rPr>
          <w:rFonts w:ascii="Aptos Display" w:hAnsi="Aptos Display" w:cs="Arial"/>
          <w:szCs w:val="20"/>
        </w:rPr>
        <w:t>kód CPV: 90000000</w:t>
      </w:r>
      <w:r w:rsidR="00D822C8">
        <w:rPr>
          <w:rFonts w:ascii="Aptos Display" w:hAnsi="Aptos Display" w:cs="Arial"/>
          <w:szCs w:val="20"/>
        </w:rPr>
        <w:t xml:space="preserve"> – </w:t>
      </w:r>
      <w:r w:rsidRPr="00652CBD">
        <w:rPr>
          <w:rFonts w:ascii="Aptos Display" w:hAnsi="Aptos Display" w:cs="Arial"/>
          <w:szCs w:val="20"/>
        </w:rPr>
        <w:t>Kanalizace, odstraňování odpadu, čištění a ekologické služby</w:t>
      </w:r>
    </w:p>
    <w:p w14:paraId="14166B5D" w14:textId="5130688C" w:rsidR="004F3088" w:rsidRPr="00652CBD" w:rsidRDefault="00AF352B" w:rsidP="00D822C8">
      <w:pPr>
        <w:spacing w:before="120"/>
        <w:rPr>
          <w:rFonts w:ascii="Aptos Display" w:hAnsi="Aptos Display" w:cs="Arial"/>
          <w:szCs w:val="20"/>
        </w:rPr>
      </w:pPr>
      <w:r w:rsidRPr="00652CBD">
        <w:rPr>
          <w:rFonts w:ascii="Aptos Display" w:hAnsi="Aptos Display" w:cs="Arial"/>
          <w:szCs w:val="20"/>
        </w:rPr>
        <w:t xml:space="preserve">  </w:t>
      </w:r>
    </w:p>
    <w:p w14:paraId="3B218269" w14:textId="77777777" w:rsidR="006F2CD8" w:rsidRPr="00652CBD" w:rsidRDefault="006F2CD8" w:rsidP="00A731BE">
      <w:pPr>
        <w:pStyle w:val="Nadpis2"/>
        <w:tabs>
          <w:tab w:val="clear" w:pos="1844"/>
          <w:tab w:val="num" w:pos="567"/>
        </w:tabs>
        <w:spacing w:before="120" w:after="120"/>
        <w:ind w:hanging="1844"/>
        <w:rPr>
          <w:rFonts w:ascii="Aptos Display" w:hAnsi="Aptos Display"/>
        </w:rPr>
      </w:pPr>
      <w:bookmarkStart w:id="32" w:name="_Toc21631391"/>
      <w:bookmarkStart w:id="33" w:name="_Toc167282295"/>
      <w:r w:rsidRPr="00652CBD">
        <w:rPr>
          <w:rFonts w:ascii="Aptos Display" w:hAnsi="Aptos Display"/>
        </w:rPr>
        <w:t xml:space="preserve">Předpokládaná hodnota </w:t>
      </w:r>
      <w:r w:rsidR="00FF3E3E" w:rsidRPr="00652CBD">
        <w:rPr>
          <w:rFonts w:ascii="Aptos Display" w:hAnsi="Aptos Display"/>
        </w:rPr>
        <w:t>koncese</w:t>
      </w:r>
      <w:bookmarkEnd w:id="32"/>
      <w:bookmarkEnd w:id="33"/>
    </w:p>
    <w:p w14:paraId="137BBB9F" w14:textId="5C6C9933" w:rsidR="00A002A9" w:rsidRPr="00652CBD" w:rsidRDefault="006F2CD8" w:rsidP="009F0E49">
      <w:pPr>
        <w:spacing w:before="120"/>
        <w:rPr>
          <w:rFonts w:ascii="Aptos Display" w:hAnsi="Aptos Display" w:cs="Arial"/>
          <w:szCs w:val="20"/>
        </w:rPr>
      </w:pPr>
      <w:r w:rsidRPr="00652CBD">
        <w:rPr>
          <w:rFonts w:ascii="Aptos Display" w:hAnsi="Aptos Display" w:cs="Arial"/>
          <w:szCs w:val="20"/>
        </w:rPr>
        <w:t xml:space="preserve">Předpokládaná hodnota </w:t>
      </w:r>
      <w:r w:rsidR="00FF3E3E" w:rsidRPr="00652CBD">
        <w:rPr>
          <w:rFonts w:ascii="Aptos Display" w:hAnsi="Aptos Display" w:cs="Arial"/>
          <w:szCs w:val="20"/>
        </w:rPr>
        <w:t xml:space="preserve">koncese ve smyslu § 175 </w:t>
      </w:r>
      <w:r w:rsidR="007D51B0" w:rsidRPr="00652CBD">
        <w:rPr>
          <w:rFonts w:ascii="Aptos Display" w:hAnsi="Aptos Display" w:cs="Arial"/>
          <w:szCs w:val="20"/>
        </w:rPr>
        <w:t xml:space="preserve">ZZVZ je stanovena </w:t>
      </w:r>
      <w:r w:rsidR="00F74732" w:rsidRPr="00652CBD">
        <w:rPr>
          <w:rFonts w:ascii="Aptos Display" w:hAnsi="Aptos Display" w:cs="Arial"/>
          <w:szCs w:val="20"/>
        </w:rPr>
        <w:t xml:space="preserve">jako předpokládaný </w:t>
      </w:r>
      <w:r w:rsidR="00C64772" w:rsidRPr="00652CBD">
        <w:rPr>
          <w:rFonts w:ascii="Aptos Display" w:hAnsi="Aptos Display" w:cs="Arial"/>
          <w:szCs w:val="20"/>
        </w:rPr>
        <w:t xml:space="preserve">celkový obrat dodavatele (budoucího </w:t>
      </w:r>
      <w:r w:rsidR="00A731BE" w:rsidRPr="00652CBD">
        <w:rPr>
          <w:rFonts w:ascii="Aptos Display" w:hAnsi="Aptos Display" w:cs="Arial"/>
          <w:szCs w:val="20"/>
        </w:rPr>
        <w:t>P</w:t>
      </w:r>
      <w:r w:rsidR="00C64772" w:rsidRPr="00652CBD">
        <w:rPr>
          <w:rFonts w:ascii="Aptos Display" w:hAnsi="Aptos Display" w:cs="Arial"/>
          <w:szCs w:val="20"/>
        </w:rPr>
        <w:t xml:space="preserve">rovozovatele) </w:t>
      </w:r>
      <w:r w:rsidR="000A7364" w:rsidRPr="00652CBD">
        <w:rPr>
          <w:rFonts w:ascii="Aptos Display" w:hAnsi="Aptos Display" w:cs="Arial"/>
          <w:szCs w:val="20"/>
        </w:rPr>
        <w:t xml:space="preserve">bez DPH </w:t>
      </w:r>
      <w:r w:rsidR="00A82052" w:rsidRPr="00652CBD">
        <w:rPr>
          <w:rFonts w:ascii="Aptos Display" w:hAnsi="Aptos Display" w:cs="Arial"/>
          <w:szCs w:val="20"/>
        </w:rPr>
        <w:t>za služby</w:t>
      </w:r>
      <w:r w:rsidR="000A7364" w:rsidRPr="00652CBD">
        <w:rPr>
          <w:rFonts w:ascii="Aptos Display" w:hAnsi="Aptos Display" w:cs="Arial"/>
          <w:szCs w:val="20"/>
        </w:rPr>
        <w:t>,</w:t>
      </w:r>
      <w:r w:rsidR="00A82052" w:rsidRPr="00652CBD">
        <w:rPr>
          <w:rFonts w:ascii="Aptos Display" w:hAnsi="Aptos Display" w:cs="Arial"/>
          <w:szCs w:val="20"/>
        </w:rPr>
        <w:t xml:space="preserve"> </w:t>
      </w:r>
      <w:r w:rsidR="000A7364" w:rsidRPr="00652CBD">
        <w:rPr>
          <w:rFonts w:ascii="Aptos Display" w:hAnsi="Aptos Display" w:cs="Arial"/>
          <w:szCs w:val="20"/>
        </w:rPr>
        <w:t>jež jsou předmětem</w:t>
      </w:r>
      <w:r w:rsidR="00A82052" w:rsidRPr="00652CBD">
        <w:rPr>
          <w:rFonts w:ascii="Aptos Display" w:hAnsi="Aptos Display" w:cs="Arial"/>
          <w:szCs w:val="20"/>
        </w:rPr>
        <w:t xml:space="preserve"> </w:t>
      </w:r>
      <w:r w:rsidR="00772192" w:rsidRPr="00652CBD">
        <w:rPr>
          <w:rFonts w:ascii="Aptos Display" w:hAnsi="Aptos Display" w:cs="Arial"/>
          <w:szCs w:val="20"/>
        </w:rPr>
        <w:t>Koncesní sml</w:t>
      </w:r>
      <w:r w:rsidR="00691981" w:rsidRPr="00652CBD">
        <w:rPr>
          <w:rFonts w:ascii="Aptos Display" w:hAnsi="Aptos Display" w:cs="Arial"/>
          <w:szCs w:val="20"/>
        </w:rPr>
        <w:t>o</w:t>
      </w:r>
      <w:r w:rsidR="00772192" w:rsidRPr="00652CBD">
        <w:rPr>
          <w:rFonts w:ascii="Aptos Display" w:hAnsi="Aptos Display" w:cs="Arial"/>
          <w:szCs w:val="20"/>
        </w:rPr>
        <w:t>uv</w:t>
      </w:r>
      <w:r w:rsidR="00691981" w:rsidRPr="00652CBD">
        <w:rPr>
          <w:rFonts w:ascii="Aptos Display" w:hAnsi="Aptos Display" w:cs="Arial"/>
          <w:szCs w:val="20"/>
        </w:rPr>
        <w:t>y</w:t>
      </w:r>
      <w:r w:rsidR="00ED05BE" w:rsidRPr="00652CBD">
        <w:rPr>
          <w:rFonts w:ascii="Aptos Display" w:hAnsi="Aptos Display" w:cs="Arial"/>
          <w:szCs w:val="20"/>
        </w:rPr>
        <w:t xml:space="preserve"> </w:t>
      </w:r>
      <w:r w:rsidR="00C64772" w:rsidRPr="00652CBD">
        <w:rPr>
          <w:rFonts w:ascii="Aptos Display" w:hAnsi="Aptos Display" w:cs="Arial"/>
          <w:szCs w:val="20"/>
        </w:rPr>
        <w:t>za</w:t>
      </w:r>
      <w:r w:rsidR="00305DC5" w:rsidRPr="00652CBD">
        <w:rPr>
          <w:rFonts w:ascii="Aptos Display" w:hAnsi="Aptos Display" w:cs="Arial"/>
          <w:szCs w:val="20"/>
        </w:rPr>
        <w:t> </w:t>
      </w:r>
      <w:r w:rsidR="00C64772" w:rsidRPr="00652CBD">
        <w:rPr>
          <w:rFonts w:ascii="Aptos Display" w:hAnsi="Aptos Display" w:cs="Arial"/>
          <w:szCs w:val="20"/>
        </w:rPr>
        <w:t xml:space="preserve">dobu </w:t>
      </w:r>
      <w:r w:rsidR="00A82052" w:rsidRPr="00652CBD">
        <w:rPr>
          <w:rFonts w:ascii="Aptos Display" w:hAnsi="Aptos Display" w:cs="Arial"/>
          <w:szCs w:val="20"/>
        </w:rPr>
        <w:t>jejího trvání</w:t>
      </w:r>
      <w:r w:rsidR="000A7364" w:rsidRPr="00652CBD">
        <w:rPr>
          <w:rFonts w:ascii="Aptos Display" w:hAnsi="Aptos Display" w:cs="Arial"/>
          <w:szCs w:val="20"/>
        </w:rPr>
        <w:t xml:space="preserve"> dle čl. 1.6 této zadávací dokumentace. </w:t>
      </w:r>
    </w:p>
    <w:p w14:paraId="0F94D5C2" w14:textId="0DCE20D4" w:rsidR="006F2CD8" w:rsidRPr="00652CBD" w:rsidRDefault="00A002A9" w:rsidP="009F0E49">
      <w:pPr>
        <w:spacing w:before="120"/>
        <w:rPr>
          <w:rFonts w:ascii="Aptos Display" w:hAnsi="Aptos Display"/>
          <w:b/>
        </w:rPr>
      </w:pPr>
      <w:r w:rsidRPr="00652CBD">
        <w:rPr>
          <w:rFonts w:ascii="Aptos Display" w:hAnsi="Aptos Display"/>
          <w:b/>
        </w:rPr>
        <w:t xml:space="preserve">Předpokládaná hodnota koncese </w:t>
      </w:r>
      <w:r w:rsidR="00BB7A09" w:rsidRPr="00652CBD">
        <w:rPr>
          <w:rFonts w:ascii="Aptos Display" w:hAnsi="Aptos Display"/>
          <w:b/>
        </w:rPr>
        <w:t xml:space="preserve">činí: </w:t>
      </w:r>
      <w:r w:rsidR="00524AA6" w:rsidRPr="00524AA6">
        <w:rPr>
          <w:rFonts w:ascii="Aptos Display" w:hAnsi="Aptos Display" w:cs="Arial"/>
          <w:b/>
          <w:bCs/>
          <w:szCs w:val="20"/>
        </w:rPr>
        <w:t>1</w:t>
      </w:r>
      <w:r w:rsidR="0052132C">
        <w:rPr>
          <w:rFonts w:ascii="Aptos Display" w:hAnsi="Aptos Display" w:cs="Arial"/>
          <w:b/>
          <w:bCs/>
          <w:szCs w:val="20"/>
        </w:rPr>
        <w:t xml:space="preserve"> </w:t>
      </w:r>
      <w:r w:rsidR="00524AA6" w:rsidRPr="00524AA6">
        <w:rPr>
          <w:rFonts w:ascii="Aptos Display" w:hAnsi="Aptos Display" w:cs="Arial"/>
          <w:b/>
          <w:bCs/>
          <w:szCs w:val="20"/>
        </w:rPr>
        <w:t xml:space="preserve">310 </w:t>
      </w:r>
      <w:r w:rsidR="0052132C">
        <w:rPr>
          <w:rFonts w:ascii="Aptos Display" w:hAnsi="Aptos Display" w:cs="Arial"/>
          <w:b/>
          <w:bCs/>
          <w:szCs w:val="20"/>
        </w:rPr>
        <w:t>mil. Kč</w:t>
      </w:r>
    </w:p>
    <w:p w14:paraId="53A9541E" w14:textId="77777777" w:rsidR="004842AB" w:rsidRPr="00652CBD" w:rsidRDefault="004842AB" w:rsidP="00315B06">
      <w:pPr>
        <w:spacing w:before="120"/>
        <w:rPr>
          <w:rFonts w:ascii="Aptos Display" w:hAnsi="Aptos Display" w:cs="Arial"/>
          <w:i/>
          <w:szCs w:val="20"/>
        </w:rPr>
      </w:pPr>
    </w:p>
    <w:p w14:paraId="336ABF51" w14:textId="25B51A08" w:rsidR="00D26F1C" w:rsidRPr="00652CBD" w:rsidRDefault="00772192" w:rsidP="00272B51">
      <w:pPr>
        <w:pStyle w:val="Nadpis2"/>
        <w:tabs>
          <w:tab w:val="clear" w:pos="1844"/>
          <w:tab w:val="num" w:pos="567"/>
        </w:tabs>
        <w:spacing w:before="120" w:after="120"/>
        <w:ind w:left="567" w:hanging="567"/>
        <w:rPr>
          <w:rFonts w:ascii="Aptos Display" w:hAnsi="Aptos Display"/>
        </w:rPr>
      </w:pPr>
      <w:bookmarkStart w:id="34" w:name="_Toc512203276"/>
      <w:bookmarkStart w:id="35" w:name="_Toc21631392"/>
      <w:bookmarkStart w:id="36" w:name="_Toc167282296"/>
      <w:r w:rsidRPr="00652CBD">
        <w:rPr>
          <w:rFonts w:ascii="Aptos Display" w:hAnsi="Aptos Display"/>
        </w:rPr>
        <w:t>Stručný p</w:t>
      </w:r>
      <w:r w:rsidR="0089594D" w:rsidRPr="00652CBD">
        <w:rPr>
          <w:rFonts w:ascii="Aptos Display" w:hAnsi="Aptos Display"/>
        </w:rPr>
        <w:t xml:space="preserve">opis </w:t>
      </w:r>
      <w:r w:rsidR="00272B51" w:rsidRPr="00652CBD">
        <w:rPr>
          <w:rFonts w:ascii="Aptos Display" w:hAnsi="Aptos Display"/>
        </w:rPr>
        <w:t xml:space="preserve">a rozsah </w:t>
      </w:r>
      <w:r w:rsidR="0089594D" w:rsidRPr="00652CBD">
        <w:rPr>
          <w:rFonts w:ascii="Aptos Display" w:hAnsi="Aptos Display"/>
        </w:rPr>
        <w:t>provozované</w:t>
      </w:r>
      <w:r w:rsidR="00272B51" w:rsidRPr="00652CBD">
        <w:rPr>
          <w:rFonts w:ascii="Aptos Display" w:hAnsi="Aptos Display"/>
        </w:rPr>
        <w:t>ho Vodohospodářského majetku</w:t>
      </w:r>
      <w:r w:rsidR="0089594D" w:rsidRPr="00652CBD">
        <w:rPr>
          <w:rFonts w:ascii="Aptos Display" w:hAnsi="Aptos Display"/>
        </w:rPr>
        <w:t xml:space="preserve"> a místo plnění</w:t>
      </w:r>
      <w:bookmarkEnd w:id="34"/>
      <w:bookmarkEnd w:id="35"/>
      <w:bookmarkEnd w:id="36"/>
    </w:p>
    <w:p w14:paraId="541F8F83" w14:textId="77777777" w:rsidR="00A963E0" w:rsidRPr="00652CBD" w:rsidRDefault="00A963E0" w:rsidP="00A963E0">
      <w:pPr>
        <w:spacing w:before="120"/>
        <w:rPr>
          <w:rFonts w:ascii="Aptos Display" w:hAnsi="Aptos Display" w:cs="Arial"/>
          <w:szCs w:val="20"/>
        </w:rPr>
      </w:pPr>
      <w:bookmarkStart w:id="37" w:name="_Toc263689624"/>
      <w:bookmarkStart w:id="38" w:name="_Toc263689631"/>
      <w:bookmarkStart w:id="39" w:name="_Toc263689632"/>
      <w:bookmarkStart w:id="40" w:name="_Toc512203277"/>
      <w:bookmarkEnd w:id="37"/>
      <w:bookmarkEnd w:id="38"/>
      <w:bookmarkEnd w:id="39"/>
      <w:r w:rsidRPr="00652CBD">
        <w:rPr>
          <w:rFonts w:ascii="Aptos Display" w:hAnsi="Aptos Display" w:cs="Arial"/>
          <w:szCs w:val="20"/>
        </w:rPr>
        <w:t>Kanalizace Města Kolín slouží ke společnému odvádění odpadních vod včetně vod srážkových (jednotná kanalizace) z území města, s výjimkou některých místních částí, kde je kanalizace oddílná. Jsou na ni napojeny obytné budovy s celkovým počtem 31 048 obyvatel. Celkový vypočtený počet ekvivalentních obyvatel získaný přepočtem přes BSK5 na přítoku na ČOV Kolín činí 44 546.</w:t>
      </w:r>
    </w:p>
    <w:p w14:paraId="59D186EE" w14:textId="03F0D22B" w:rsidR="00A963E0" w:rsidRPr="00652CBD" w:rsidRDefault="00A963E0" w:rsidP="00A963E0">
      <w:pPr>
        <w:spacing w:before="120"/>
        <w:rPr>
          <w:rFonts w:ascii="Aptos Display" w:hAnsi="Aptos Display" w:cs="Arial"/>
          <w:szCs w:val="20"/>
        </w:rPr>
      </w:pPr>
      <w:r w:rsidRPr="00652CBD">
        <w:rPr>
          <w:rFonts w:ascii="Aptos Display" w:hAnsi="Aptos Display" w:cs="Arial"/>
          <w:szCs w:val="20"/>
        </w:rPr>
        <w:t>Materiál kanalizační sítě je velmi různorodý. V historické části města je kanalizace vybudována z lomového kamene, překrytá velkými plochými kameny. V ostatní části města je kanalizace vybudována z betonových a železobetonových trub, menší profily pak z kameniny.</w:t>
      </w:r>
    </w:p>
    <w:p w14:paraId="56323958" w14:textId="77777777" w:rsidR="00A963E0" w:rsidRPr="00652CBD" w:rsidRDefault="00A963E0" w:rsidP="00A963E0">
      <w:pPr>
        <w:spacing w:before="120"/>
        <w:rPr>
          <w:rFonts w:ascii="Aptos Display" w:hAnsi="Aptos Display" w:cs="Arial"/>
          <w:szCs w:val="20"/>
        </w:rPr>
      </w:pPr>
      <w:r w:rsidRPr="00652CBD">
        <w:rPr>
          <w:rFonts w:ascii="Aptos Display" w:hAnsi="Aptos Display" w:cs="Arial"/>
          <w:szCs w:val="20"/>
        </w:rPr>
        <w:t xml:space="preserve">Odpadní vody byly původně svedeny osmi výustěmi do recipientu. Tyto stoky byly podchyceny nově vybudovanou stokou, která je z části provedena tunelováním. V místech napojení stávajících stok jsou vybudovány oddělovací komory a dle konfigurace terénu čerpací stanice odpadních vod. Odpadní vody jsou odváděné na ČOV Kolín (44 293 </w:t>
      </w:r>
      <w:r w:rsidRPr="00652CBD">
        <w:rPr>
          <w:rFonts w:ascii="Aptos Display" w:hAnsi="Aptos Display" w:cs="Arial"/>
          <w:szCs w:val="20"/>
        </w:rPr>
        <w:lastRenderedPageBreak/>
        <w:t>EO), která je řešena jako mechanicko-biologická čistírna s anaerobní stabilizací kalu, s technologií biologického odstraňování dusíku a fosforu a s plynovým hospodářstvím.</w:t>
      </w:r>
    </w:p>
    <w:p w14:paraId="59A7A37E" w14:textId="77777777" w:rsidR="00A963E0" w:rsidRPr="00652CBD" w:rsidRDefault="00A963E0" w:rsidP="00A963E0">
      <w:pPr>
        <w:spacing w:before="120"/>
        <w:rPr>
          <w:rFonts w:ascii="Aptos Display" w:hAnsi="Aptos Display" w:cs="Arial"/>
          <w:szCs w:val="20"/>
        </w:rPr>
      </w:pPr>
      <w:r w:rsidRPr="00652CBD">
        <w:rPr>
          <w:rFonts w:ascii="Aptos Display" w:hAnsi="Aptos Display" w:cs="Arial"/>
          <w:szCs w:val="20"/>
        </w:rPr>
        <w:t xml:space="preserve">Odkanalizovány jsou i městské části Kolín IV– </w:t>
      </w:r>
      <w:proofErr w:type="spellStart"/>
      <w:r w:rsidRPr="00652CBD">
        <w:rPr>
          <w:rFonts w:ascii="Aptos Display" w:hAnsi="Aptos Display" w:cs="Arial"/>
          <w:szCs w:val="20"/>
        </w:rPr>
        <w:t>Šťáralka</w:t>
      </w:r>
      <w:proofErr w:type="spellEnd"/>
      <w:r w:rsidRPr="00652CBD">
        <w:rPr>
          <w:rFonts w:ascii="Aptos Display" w:hAnsi="Aptos Display" w:cs="Arial"/>
          <w:szCs w:val="20"/>
        </w:rPr>
        <w:t xml:space="preserve"> (oddílná gravitační a tlaková kanalizace), Sendražice (oddílná podtlaková kanalizace), Štítary (oddílná gravitační a tlaková kanalizace) a </w:t>
      </w:r>
      <w:proofErr w:type="spellStart"/>
      <w:r w:rsidRPr="00652CBD">
        <w:rPr>
          <w:rFonts w:ascii="Aptos Display" w:hAnsi="Aptos Display" w:cs="Arial"/>
          <w:szCs w:val="20"/>
        </w:rPr>
        <w:t>Zibohlavy</w:t>
      </w:r>
      <w:proofErr w:type="spellEnd"/>
      <w:r w:rsidRPr="00652CBD">
        <w:rPr>
          <w:rFonts w:ascii="Aptos Display" w:hAnsi="Aptos Display" w:cs="Arial"/>
          <w:szCs w:val="20"/>
        </w:rPr>
        <w:t xml:space="preserve">. </w:t>
      </w:r>
    </w:p>
    <w:p w14:paraId="74D58F7E" w14:textId="77777777" w:rsidR="00A963E0" w:rsidRDefault="00A963E0" w:rsidP="00A963E0">
      <w:pPr>
        <w:spacing w:before="120"/>
        <w:rPr>
          <w:rFonts w:ascii="Aptos Display" w:hAnsi="Aptos Display" w:cs="Arial"/>
          <w:szCs w:val="20"/>
        </w:rPr>
      </w:pPr>
      <w:r w:rsidRPr="00652CBD">
        <w:rPr>
          <w:rFonts w:ascii="Aptos Display" w:hAnsi="Aptos Display" w:cs="Arial"/>
          <w:szCs w:val="20"/>
        </w:rPr>
        <w:t xml:space="preserve">Součástí provozovaného majetku je kanalizace v průmyslové zóně Kolín-Ovčáry, která je zakončena </w:t>
      </w:r>
      <w:proofErr w:type="spellStart"/>
      <w:r w:rsidRPr="00652CBD">
        <w:rPr>
          <w:rFonts w:ascii="Aptos Display" w:hAnsi="Aptos Display" w:cs="Arial"/>
          <w:szCs w:val="20"/>
        </w:rPr>
        <w:t>mechanicko</w:t>
      </w:r>
      <w:proofErr w:type="spellEnd"/>
      <w:r w:rsidRPr="00652CBD">
        <w:rPr>
          <w:rFonts w:ascii="Aptos Display" w:hAnsi="Aptos Display" w:cs="Arial"/>
          <w:szCs w:val="20"/>
        </w:rPr>
        <w:t xml:space="preserve"> – biologickou ČOV TPCA (15 000 EO).</w:t>
      </w:r>
    </w:p>
    <w:p w14:paraId="15689037" w14:textId="0BD96F10" w:rsidR="00371FC8" w:rsidRPr="00652CBD" w:rsidRDefault="00371FC8" w:rsidP="00371FC8">
      <w:pPr>
        <w:spacing w:before="120"/>
        <w:rPr>
          <w:rFonts w:ascii="Aptos Display" w:hAnsi="Aptos Display" w:cs="Arial"/>
          <w:szCs w:val="20"/>
        </w:rPr>
      </w:pPr>
      <w:bookmarkStart w:id="41" w:name="_Hlk183548314"/>
      <w:r>
        <w:rPr>
          <w:rFonts w:ascii="Aptos Display" w:hAnsi="Aptos Display" w:cs="Arial"/>
          <w:szCs w:val="20"/>
        </w:rPr>
        <w:t xml:space="preserve">Kromě města Kolín jsou odpadní vody přebírány z obcí </w:t>
      </w:r>
      <w:r w:rsidRPr="00371FC8">
        <w:rPr>
          <w:rFonts w:ascii="Aptos Display" w:hAnsi="Aptos Display" w:cs="Arial"/>
          <w:szCs w:val="20"/>
        </w:rPr>
        <w:t>Nebovidy</w:t>
      </w:r>
      <w:r>
        <w:rPr>
          <w:rFonts w:ascii="Aptos Display" w:hAnsi="Aptos Display" w:cs="Arial"/>
          <w:szCs w:val="20"/>
        </w:rPr>
        <w:t xml:space="preserve">, </w:t>
      </w:r>
      <w:r w:rsidRPr="00371FC8">
        <w:rPr>
          <w:rFonts w:ascii="Aptos Display" w:hAnsi="Aptos Display" w:cs="Arial"/>
          <w:szCs w:val="20"/>
        </w:rPr>
        <w:t>Tři Dvory</w:t>
      </w:r>
      <w:r>
        <w:rPr>
          <w:rFonts w:ascii="Aptos Display" w:hAnsi="Aptos Display" w:cs="Arial"/>
          <w:szCs w:val="20"/>
        </w:rPr>
        <w:t xml:space="preserve">, </w:t>
      </w:r>
      <w:r w:rsidRPr="00371FC8">
        <w:rPr>
          <w:rFonts w:ascii="Aptos Display" w:hAnsi="Aptos Display" w:cs="Arial"/>
          <w:szCs w:val="20"/>
        </w:rPr>
        <w:t>Velký Osek</w:t>
      </w:r>
      <w:r>
        <w:rPr>
          <w:rFonts w:ascii="Aptos Display" w:hAnsi="Aptos Display" w:cs="Arial"/>
          <w:szCs w:val="20"/>
        </w:rPr>
        <w:t xml:space="preserve">, </w:t>
      </w:r>
      <w:r w:rsidRPr="00371FC8">
        <w:rPr>
          <w:rFonts w:ascii="Aptos Display" w:hAnsi="Aptos Display" w:cs="Arial"/>
          <w:szCs w:val="20"/>
        </w:rPr>
        <w:t>Veltruby</w:t>
      </w:r>
      <w:r>
        <w:rPr>
          <w:rFonts w:ascii="Aptos Display" w:hAnsi="Aptos Display" w:cs="Arial"/>
          <w:szCs w:val="20"/>
        </w:rPr>
        <w:t xml:space="preserve">, </w:t>
      </w:r>
      <w:r w:rsidRPr="00371FC8">
        <w:rPr>
          <w:rFonts w:ascii="Aptos Display" w:hAnsi="Aptos Display" w:cs="Arial"/>
          <w:szCs w:val="20"/>
        </w:rPr>
        <w:t>Polepy</w:t>
      </w:r>
      <w:r>
        <w:rPr>
          <w:rFonts w:ascii="Aptos Display" w:hAnsi="Aptos Display" w:cs="Arial"/>
          <w:szCs w:val="20"/>
        </w:rPr>
        <w:t xml:space="preserve"> a </w:t>
      </w:r>
      <w:r w:rsidRPr="00371FC8">
        <w:rPr>
          <w:rFonts w:ascii="Aptos Display" w:hAnsi="Aptos Display" w:cs="Arial"/>
          <w:szCs w:val="20"/>
        </w:rPr>
        <w:t>Radovesnice I</w:t>
      </w:r>
      <w:r>
        <w:rPr>
          <w:rFonts w:ascii="Aptos Display" w:hAnsi="Aptos Display" w:cs="Arial"/>
          <w:szCs w:val="20"/>
        </w:rPr>
        <w:t xml:space="preserve"> a jsou svedeny a čištěny na ČOV Kolín.</w:t>
      </w:r>
    </w:p>
    <w:bookmarkEnd w:id="41"/>
    <w:p w14:paraId="6D4852BB" w14:textId="4542B109" w:rsidR="00AB658E" w:rsidRPr="00652CBD" w:rsidRDefault="00AB658E" w:rsidP="00A963E0">
      <w:pPr>
        <w:spacing w:before="120"/>
        <w:rPr>
          <w:rFonts w:ascii="Aptos Display" w:hAnsi="Aptos Display" w:cs="Arial"/>
          <w:szCs w:val="20"/>
        </w:rPr>
      </w:pPr>
      <w:r w:rsidRPr="00652CBD">
        <w:rPr>
          <w:rFonts w:ascii="Aptos Display" w:hAnsi="Aptos Display" w:cs="Arial"/>
          <w:szCs w:val="20"/>
        </w:rPr>
        <w:t>Bližší informace o současném Vodohospodářském majetku jsou zřejmé z Vybraných údajů majetkové evidence za rok 202</w:t>
      </w:r>
      <w:r w:rsidR="00A963E0" w:rsidRPr="00652CBD">
        <w:rPr>
          <w:rFonts w:ascii="Aptos Display" w:hAnsi="Aptos Display" w:cs="Arial"/>
          <w:szCs w:val="20"/>
        </w:rPr>
        <w:t>3</w:t>
      </w:r>
      <w:r w:rsidRPr="00652CBD">
        <w:rPr>
          <w:rFonts w:ascii="Aptos Display" w:hAnsi="Aptos Display" w:cs="Arial"/>
          <w:szCs w:val="20"/>
        </w:rPr>
        <w:t xml:space="preserve"> a přiložených situací, které jsou Přílohou B a C této Zadávací dokumentace.</w:t>
      </w:r>
    </w:p>
    <w:p w14:paraId="1A6EDD09" w14:textId="78105175" w:rsidR="005F0A41" w:rsidRPr="00652CBD" w:rsidRDefault="005F0A41" w:rsidP="00AB658E">
      <w:pPr>
        <w:spacing w:before="120"/>
        <w:rPr>
          <w:rFonts w:ascii="Aptos Display" w:hAnsi="Aptos Display" w:cs="Arial"/>
          <w:szCs w:val="20"/>
        </w:rPr>
      </w:pPr>
      <w:r w:rsidRPr="00652CBD">
        <w:rPr>
          <w:rFonts w:ascii="Aptos Display" w:hAnsi="Aptos Display" w:cs="Arial"/>
          <w:szCs w:val="20"/>
        </w:rPr>
        <w:t xml:space="preserve">Rozvoj Vodohospodářského majetku byl podpořen </w:t>
      </w:r>
      <w:r w:rsidR="00A963E0" w:rsidRPr="00652CBD">
        <w:rPr>
          <w:rFonts w:ascii="Aptos Display" w:hAnsi="Aptos Display" w:cs="Arial"/>
          <w:szCs w:val="20"/>
        </w:rPr>
        <w:t>z Operačního programu Životní prostředí, prostřednictvím projektu</w:t>
      </w:r>
      <w:r w:rsidR="00A963E0" w:rsidRPr="00652CBD">
        <w:rPr>
          <w:rFonts w:ascii="Aptos Display" w:hAnsi="Aptos Display"/>
        </w:rPr>
        <w:t xml:space="preserve"> „</w:t>
      </w:r>
      <w:r w:rsidR="00A963E0" w:rsidRPr="00652CBD">
        <w:rPr>
          <w:rFonts w:ascii="Aptos Display" w:hAnsi="Aptos Display" w:cs="Arial"/>
          <w:szCs w:val="20"/>
        </w:rPr>
        <w:t xml:space="preserve">Rekonstrukce ČOV Kolín“, a dále </w:t>
      </w:r>
      <w:r w:rsidRPr="00652CBD">
        <w:rPr>
          <w:rFonts w:ascii="Aptos Display" w:hAnsi="Aptos Display" w:cs="Arial"/>
          <w:szCs w:val="20"/>
        </w:rPr>
        <w:t>z</w:t>
      </w:r>
      <w:r w:rsidR="00A963E0" w:rsidRPr="00652CBD">
        <w:rPr>
          <w:rFonts w:ascii="Aptos Display" w:hAnsi="Aptos Display" w:cs="Arial"/>
          <w:szCs w:val="20"/>
        </w:rPr>
        <w:t xml:space="preserve"> Národního </w:t>
      </w:r>
      <w:r w:rsidRPr="00652CBD">
        <w:rPr>
          <w:rFonts w:ascii="Aptos Display" w:hAnsi="Aptos Display" w:cs="Arial"/>
          <w:szCs w:val="20"/>
        </w:rPr>
        <w:t>programu Životní prostředí, prostřednictvím projekt</w:t>
      </w:r>
      <w:r w:rsidR="00A963E0" w:rsidRPr="00652CBD">
        <w:rPr>
          <w:rFonts w:ascii="Aptos Display" w:hAnsi="Aptos Display" w:cs="Arial"/>
          <w:szCs w:val="20"/>
        </w:rPr>
        <w:t>u</w:t>
      </w:r>
      <w:r w:rsidR="00586333" w:rsidRPr="00652CBD">
        <w:rPr>
          <w:rFonts w:ascii="Aptos Display" w:hAnsi="Aptos Display"/>
        </w:rPr>
        <w:t xml:space="preserve"> „</w:t>
      </w:r>
      <w:r w:rsidR="00A963E0" w:rsidRPr="00652CBD">
        <w:rPr>
          <w:rFonts w:ascii="Aptos Display" w:hAnsi="Aptos Display" w:cs="Arial"/>
          <w:szCs w:val="20"/>
        </w:rPr>
        <w:t xml:space="preserve">Kanalizace Kolín – </w:t>
      </w:r>
      <w:proofErr w:type="spellStart"/>
      <w:r w:rsidR="00A963E0" w:rsidRPr="00652CBD">
        <w:rPr>
          <w:rFonts w:ascii="Aptos Display" w:hAnsi="Aptos Display" w:cs="Arial"/>
          <w:szCs w:val="20"/>
        </w:rPr>
        <w:t>Zibohlavy</w:t>
      </w:r>
      <w:proofErr w:type="spellEnd"/>
      <w:r w:rsidR="00AB658E" w:rsidRPr="00652CBD">
        <w:rPr>
          <w:rFonts w:ascii="Aptos Display" w:hAnsi="Aptos Display" w:cs="Arial"/>
          <w:szCs w:val="20"/>
        </w:rPr>
        <w:t>“</w:t>
      </w:r>
      <w:r w:rsidR="00680F8F" w:rsidRPr="00652CBD">
        <w:rPr>
          <w:rFonts w:ascii="Aptos Display" w:hAnsi="Aptos Display" w:cs="Arial"/>
          <w:szCs w:val="20"/>
        </w:rPr>
        <w:t>.</w:t>
      </w:r>
      <w:r w:rsidRPr="00652CBD">
        <w:rPr>
          <w:rFonts w:ascii="Aptos Display" w:hAnsi="Aptos Display" w:cs="Arial"/>
          <w:szCs w:val="20"/>
        </w:rPr>
        <w:tab/>
      </w:r>
    </w:p>
    <w:p w14:paraId="38BE6541" w14:textId="77777777" w:rsidR="00EC2F20" w:rsidRPr="00652CBD" w:rsidRDefault="00EC2F20" w:rsidP="004F3088">
      <w:pPr>
        <w:rPr>
          <w:rFonts w:ascii="Aptos Display" w:hAnsi="Aptos Display" w:cs="Arial"/>
          <w:szCs w:val="20"/>
        </w:rPr>
      </w:pPr>
    </w:p>
    <w:p w14:paraId="4DB7223E" w14:textId="77777777" w:rsidR="00952DBD" w:rsidRPr="00652CBD" w:rsidRDefault="00952DBD" w:rsidP="00952DBD">
      <w:pPr>
        <w:pStyle w:val="Zkladntextodsazen"/>
        <w:ind w:left="0"/>
        <w:jc w:val="both"/>
        <w:rPr>
          <w:rFonts w:ascii="Aptos Display" w:hAnsi="Aptos Display" w:cs="Arial"/>
          <w:sz w:val="20"/>
          <w:szCs w:val="20"/>
          <w:highlight w:val="yellow"/>
        </w:rPr>
      </w:pPr>
      <w:bookmarkStart w:id="42" w:name="_Hlk21002700"/>
    </w:p>
    <w:p w14:paraId="195E6156" w14:textId="77777777" w:rsidR="00D26F1C" w:rsidRPr="00652CBD" w:rsidRDefault="0089594D" w:rsidP="00C41E4B">
      <w:pPr>
        <w:pStyle w:val="Nadpis2"/>
        <w:tabs>
          <w:tab w:val="clear" w:pos="1844"/>
          <w:tab w:val="num" w:pos="567"/>
        </w:tabs>
        <w:spacing w:before="120" w:after="120"/>
        <w:ind w:hanging="1844"/>
        <w:rPr>
          <w:rFonts w:ascii="Aptos Display" w:hAnsi="Aptos Display"/>
        </w:rPr>
      </w:pPr>
      <w:bookmarkStart w:id="43" w:name="_Toc21631393"/>
      <w:bookmarkStart w:id="44" w:name="_Toc167282297"/>
      <w:bookmarkEnd w:id="42"/>
      <w:r w:rsidRPr="00652CBD">
        <w:rPr>
          <w:rFonts w:ascii="Aptos Display" w:hAnsi="Aptos Display"/>
        </w:rPr>
        <w:t xml:space="preserve">Předpokládaný </w:t>
      </w:r>
      <w:r w:rsidR="00C77E75" w:rsidRPr="00652CBD">
        <w:rPr>
          <w:rFonts w:ascii="Aptos Display" w:hAnsi="Aptos Display"/>
        </w:rPr>
        <w:t xml:space="preserve">harmonogram realizace předmětu </w:t>
      </w:r>
      <w:bookmarkEnd w:id="40"/>
      <w:r w:rsidR="00DE7BAB" w:rsidRPr="00652CBD">
        <w:rPr>
          <w:rFonts w:ascii="Aptos Display" w:hAnsi="Aptos Display"/>
        </w:rPr>
        <w:t>zakázky</w:t>
      </w:r>
      <w:bookmarkEnd w:id="43"/>
      <w:bookmarkEnd w:id="44"/>
    </w:p>
    <w:p w14:paraId="54C8D1D8" w14:textId="77777777" w:rsidR="00D26F1C" w:rsidRPr="00652CBD" w:rsidRDefault="0089594D" w:rsidP="00AB16F1">
      <w:pPr>
        <w:keepNext/>
        <w:keepLines/>
        <w:spacing w:before="120" w:after="120"/>
        <w:rPr>
          <w:rFonts w:ascii="Aptos Display" w:hAnsi="Aptos Display" w:cs="Arial"/>
          <w:b/>
          <w:szCs w:val="20"/>
        </w:rPr>
      </w:pPr>
      <w:r w:rsidRPr="00652CBD">
        <w:rPr>
          <w:rFonts w:ascii="Aptos Display" w:hAnsi="Aptos Display" w:cs="Arial"/>
          <w:b/>
          <w:szCs w:val="20"/>
        </w:rPr>
        <w:t>Předpokládá se následující harmonogram:</w:t>
      </w:r>
    </w:p>
    <w:p w14:paraId="37272EC0" w14:textId="4A70EBC9" w:rsidR="00D26F1C" w:rsidRPr="00652CBD" w:rsidRDefault="0089594D" w:rsidP="00AB16F1">
      <w:pPr>
        <w:keepNext/>
        <w:keepLines/>
        <w:spacing w:before="120" w:after="120"/>
        <w:rPr>
          <w:rFonts w:ascii="Aptos Display" w:hAnsi="Aptos Display" w:cs="Arial"/>
          <w:szCs w:val="20"/>
        </w:rPr>
      </w:pPr>
      <w:r w:rsidRPr="00652CBD">
        <w:rPr>
          <w:rFonts w:ascii="Aptos Display" w:hAnsi="Aptos Display" w:cs="Arial"/>
          <w:szCs w:val="20"/>
        </w:rPr>
        <w:t xml:space="preserve">Ukončení </w:t>
      </w:r>
      <w:r w:rsidR="00437D20" w:rsidRPr="00652CBD">
        <w:rPr>
          <w:rFonts w:ascii="Aptos Display" w:hAnsi="Aptos Display" w:cs="Arial"/>
          <w:szCs w:val="20"/>
        </w:rPr>
        <w:t>koncesního</w:t>
      </w:r>
      <w:r w:rsidR="008D5C22" w:rsidRPr="00652CBD">
        <w:rPr>
          <w:rFonts w:ascii="Aptos Display" w:hAnsi="Aptos Display" w:cs="Arial"/>
          <w:szCs w:val="20"/>
        </w:rPr>
        <w:t xml:space="preserve"> řízení</w:t>
      </w:r>
      <w:r w:rsidRPr="00652CBD">
        <w:rPr>
          <w:rFonts w:ascii="Aptos Display" w:hAnsi="Aptos Display" w:cs="Arial"/>
          <w:szCs w:val="20"/>
        </w:rPr>
        <w:t xml:space="preserve"> a výběr </w:t>
      </w:r>
      <w:r w:rsidR="00437D20" w:rsidRPr="00652CBD">
        <w:rPr>
          <w:rFonts w:ascii="Aptos Display" w:hAnsi="Aptos Display" w:cs="Arial"/>
          <w:szCs w:val="20"/>
        </w:rPr>
        <w:t>P</w:t>
      </w:r>
      <w:r w:rsidRPr="00652CBD">
        <w:rPr>
          <w:rFonts w:ascii="Aptos Display" w:hAnsi="Aptos Display" w:cs="Arial"/>
          <w:szCs w:val="20"/>
        </w:rPr>
        <w:t xml:space="preserve">rovozovatele </w:t>
      </w:r>
      <w:r w:rsidRPr="00652CBD">
        <w:rPr>
          <w:rFonts w:ascii="Aptos Display" w:hAnsi="Aptos Display" w:cs="Arial"/>
          <w:szCs w:val="20"/>
        </w:rPr>
        <w:tab/>
      </w:r>
      <w:r w:rsidRPr="00652CBD">
        <w:rPr>
          <w:rFonts w:ascii="Aptos Display" w:hAnsi="Aptos Display" w:cs="Arial"/>
          <w:szCs w:val="20"/>
        </w:rPr>
        <w:tab/>
      </w:r>
      <w:r w:rsidR="006D4130" w:rsidRPr="00652CBD">
        <w:rPr>
          <w:rFonts w:ascii="Aptos Display" w:hAnsi="Aptos Display" w:cs="Arial"/>
          <w:szCs w:val="20"/>
        </w:rPr>
        <w:t xml:space="preserve">             </w:t>
      </w:r>
      <w:r w:rsidR="00700258">
        <w:rPr>
          <w:rFonts w:ascii="Aptos Display" w:hAnsi="Aptos Display" w:cs="Arial"/>
          <w:szCs w:val="20"/>
        </w:rPr>
        <w:tab/>
      </w:r>
      <w:r w:rsidR="0047358E" w:rsidRPr="00652CBD">
        <w:rPr>
          <w:rFonts w:ascii="Aptos Display" w:hAnsi="Aptos Display" w:cs="Arial"/>
          <w:b/>
          <w:bCs/>
          <w:szCs w:val="20"/>
        </w:rPr>
        <w:t xml:space="preserve">do </w:t>
      </w:r>
      <w:r w:rsidR="00C15127" w:rsidRPr="00652CBD">
        <w:rPr>
          <w:rFonts w:ascii="Aptos Display" w:hAnsi="Aptos Display" w:cs="Arial"/>
          <w:b/>
          <w:bCs/>
          <w:szCs w:val="20"/>
        </w:rPr>
        <w:t>3</w:t>
      </w:r>
      <w:r w:rsidR="00822723" w:rsidRPr="00652CBD">
        <w:rPr>
          <w:rFonts w:ascii="Aptos Display" w:hAnsi="Aptos Display" w:cs="Arial"/>
          <w:b/>
          <w:szCs w:val="20"/>
        </w:rPr>
        <w:t>0</w:t>
      </w:r>
      <w:r w:rsidR="00C15127" w:rsidRPr="00652CBD">
        <w:rPr>
          <w:rFonts w:ascii="Aptos Display" w:hAnsi="Aptos Display" w:cs="Arial"/>
          <w:b/>
          <w:szCs w:val="20"/>
        </w:rPr>
        <w:t xml:space="preserve">. </w:t>
      </w:r>
      <w:r w:rsidR="00A963E0" w:rsidRPr="00652CBD">
        <w:rPr>
          <w:rFonts w:ascii="Aptos Display" w:hAnsi="Aptos Display" w:cs="Arial"/>
          <w:b/>
          <w:szCs w:val="20"/>
        </w:rPr>
        <w:t>9</w:t>
      </w:r>
      <w:r w:rsidR="00C15127" w:rsidRPr="00652CBD">
        <w:rPr>
          <w:rFonts w:ascii="Aptos Display" w:hAnsi="Aptos Display" w:cs="Arial"/>
          <w:b/>
          <w:szCs w:val="20"/>
        </w:rPr>
        <w:t>. 202</w:t>
      </w:r>
      <w:r w:rsidR="00A963E0" w:rsidRPr="00652CBD">
        <w:rPr>
          <w:rFonts w:ascii="Aptos Display" w:hAnsi="Aptos Display" w:cs="Arial"/>
          <w:b/>
          <w:szCs w:val="20"/>
        </w:rPr>
        <w:t>5</w:t>
      </w:r>
    </w:p>
    <w:p w14:paraId="75394913" w14:textId="409811AD" w:rsidR="00D26F1C" w:rsidRPr="00652CBD" w:rsidRDefault="0089594D" w:rsidP="00AB16F1">
      <w:pPr>
        <w:keepNext/>
        <w:keepLines/>
        <w:spacing w:before="120" w:after="120"/>
        <w:rPr>
          <w:rFonts w:ascii="Aptos Display" w:hAnsi="Aptos Display" w:cs="Arial"/>
          <w:b/>
          <w:szCs w:val="20"/>
        </w:rPr>
      </w:pPr>
      <w:r w:rsidRPr="00652CBD">
        <w:rPr>
          <w:rFonts w:ascii="Aptos Display" w:hAnsi="Aptos Display" w:cs="Arial"/>
          <w:szCs w:val="20"/>
        </w:rPr>
        <w:t xml:space="preserve">Předání a převzetí funkce </w:t>
      </w:r>
      <w:r w:rsidR="00437D20" w:rsidRPr="00652CBD">
        <w:rPr>
          <w:rFonts w:ascii="Aptos Display" w:hAnsi="Aptos Display" w:cs="Arial"/>
          <w:szCs w:val="20"/>
        </w:rPr>
        <w:t>P</w:t>
      </w:r>
      <w:r w:rsidRPr="00652CBD">
        <w:rPr>
          <w:rFonts w:ascii="Aptos Display" w:hAnsi="Aptos Display" w:cs="Arial"/>
          <w:szCs w:val="20"/>
        </w:rPr>
        <w:t>rovozovatele</w:t>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A963E0" w:rsidRPr="00652CBD">
        <w:rPr>
          <w:rFonts w:ascii="Aptos Display" w:hAnsi="Aptos Display" w:cs="Arial"/>
          <w:b/>
          <w:szCs w:val="20"/>
        </w:rPr>
        <w:t>30</w:t>
      </w:r>
      <w:r w:rsidR="00C15127" w:rsidRPr="00652CBD">
        <w:rPr>
          <w:rFonts w:ascii="Aptos Display" w:hAnsi="Aptos Display" w:cs="Arial"/>
          <w:b/>
          <w:szCs w:val="20"/>
        </w:rPr>
        <w:t xml:space="preserve">. </w:t>
      </w:r>
      <w:r w:rsidR="00A963E0" w:rsidRPr="00652CBD">
        <w:rPr>
          <w:rFonts w:ascii="Aptos Display" w:hAnsi="Aptos Display" w:cs="Arial"/>
          <w:b/>
          <w:szCs w:val="20"/>
        </w:rPr>
        <w:t>9</w:t>
      </w:r>
      <w:r w:rsidR="00C15127" w:rsidRPr="00652CBD">
        <w:rPr>
          <w:rFonts w:ascii="Aptos Display" w:hAnsi="Aptos Display" w:cs="Arial"/>
          <w:b/>
          <w:szCs w:val="20"/>
        </w:rPr>
        <w:t>. 202</w:t>
      </w:r>
      <w:r w:rsidR="00A963E0" w:rsidRPr="00652CBD">
        <w:rPr>
          <w:rFonts w:ascii="Aptos Display" w:hAnsi="Aptos Display" w:cs="Arial"/>
          <w:b/>
          <w:szCs w:val="20"/>
        </w:rPr>
        <w:t>5</w:t>
      </w:r>
      <w:r w:rsidR="00C41E4B" w:rsidRPr="00652CBD">
        <w:rPr>
          <w:rFonts w:ascii="Aptos Display" w:hAnsi="Aptos Display" w:cs="Arial"/>
          <w:b/>
          <w:szCs w:val="20"/>
        </w:rPr>
        <w:t xml:space="preserve"> </w:t>
      </w:r>
      <w:r w:rsidR="00BD5F9E" w:rsidRPr="00652CBD">
        <w:rPr>
          <w:rFonts w:ascii="Aptos Display" w:hAnsi="Aptos Display" w:cs="Arial"/>
          <w:b/>
          <w:szCs w:val="20"/>
        </w:rPr>
        <w:t>–</w:t>
      </w:r>
      <w:r w:rsidRPr="00652CBD">
        <w:rPr>
          <w:rFonts w:ascii="Aptos Display" w:hAnsi="Aptos Display" w:cs="Arial"/>
          <w:b/>
          <w:szCs w:val="20"/>
        </w:rPr>
        <w:t xml:space="preserve"> </w:t>
      </w:r>
      <w:r w:rsidR="00C15127" w:rsidRPr="00652CBD">
        <w:rPr>
          <w:rFonts w:ascii="Aptos Display" w:hAnsi="Aptos Display" w:cs="Arial"/>
          <w:b/>
          <w:szCs w:val="20"/>
        </w:rPr>
        <w:t>3</w:t>
      </w:r>
      <w:r w:rsidR="00AC7968" w:rsidRPr="00652CBD">
        <w:rPr>
          <w:rFonts w:ascii="Aptos Display" w:hAnsi="Aptos Display" w:cs="Arial"/>
          <w:b/>
          <w:szCs w:val="20"/>
        </w:rPr>
        <w:t>1</w:t>
      </w:r>
      <w:r w:rsidR="00C15127" w:rsidRPr="00652CBD">
        <w:rPr>
          <w:rFonts w:ascii="Aptos Display" w:hAnsi="Aptos Display" w:cs="Arial"/>
          <w:b/>
          <w:szCs w:val="20"/>
        </w:rPr>
        <w:t>. 1</w:t>
      </w:r>
      <w:r w:rsidR="00AC7968" w:rsidRPr="00652CBD">
        <w:rPr>
          <w:rFonts w:ascii="Aptos Display" w:hAnsi="Aptos Display" w:cs="Arial"/>
          <w:b/>
          <w:szCs w:val="20"/>
        </w:rPr>
        <w:t>2</w:t>
      </w:r>
      <w:r w:rsidR="00C15127" w:rsidRPr="00652CBD">
        <w:rPr>
          <w:rFonts w:ascii="Aptos Display" w:hAnsi="Aptos Display" w:cs="Arial"/>
          <w:b/>
          <w:szCs w:val="20"/>
        </w:rPr>
        <w:t>. 202</w:t>
      </w:r>
      <w:r w:rsidR="00A963E0" w:rsidRPr="00652CBD">
        <w:rPr>
          <w:rFonts w:ascii="Aptos Display" w:hAnsi="Aptos Display" w:cs="Arial"/>
          <w:b/>
          <w:szCs w:val="20"/>
        </w:rPr>
        <w:t>5</w:t>
      </w:r>
    </w:p>
    <w:p w14:paraId="31B54920" w14:textId="64AA7793" w:rsidR="00D26F1C" w:rsidRPr="00652CBD" w:rsidRDefault="0089594D" w:rsidP="00DE7BAB">
      <w:pPr>
        <w:keepNext/>
        <w:keepLines/>
        <w:spacing w:before="120" w:after="120"/>
        <w:rPr>
          <w:rFonts w:ascii="Aptos Display" w:hAnsi="Aptos Display" w:cs="Arial"/>
          <w:szCs w:val="20"/>
        </w:rPr>
      </w:pPr>
      <w:r w:rsidRPr="00652CBD">
        <w:rPr>
          <w:rFonts w:ascii="Aptos Display" w:hAnsi="Aptos Display" w:cs="Arial"/>
          <w:szCs w:val="20"/>
        </w:rPr>
        <w:t>Obstarání oprávnění k</w:t>
      </w:r>
      <w:r w:rsidR="00437D20" w:rsidRPr="00652CBD">
        <w:rPr>
          <w:rFonts w:ascii="Aptos Display" w:hAnsi="Aptos Display" w:cs="Arial"/>
          <w:szCs w:val="20"/>
        </w:rPr>
        <w:t> p</w:t>
      </w:r>
      <w:r w:rsidRPr="00652CBD">
        <w:rPr>
          <w:rFonts w:ascii="Aptos Display" w:hAnsi="Aptos Display" w:cs="Arial"/>
          <w:szCs w:val="20"/>
        </w:rPr>
        <w:t>rovo</w:t>
      </w:r>
      <w:r w:rsidR="00DE7BAB" w:rsidRPr="00652CBD">
        <w:rPr>
          <w:rFonts w:ascii="Aptos Display" w:hAnsi="Aptos Display" w:cs="Arial"/>
          <w:szCs w:val="20"/>
        </w:rPr>
        <w:t>zování</w:t>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437D20" w:rsidRPr="00652CBD">
        <w:rPr>
          <w:rFonts w:ascii="Aptos Display" w:hAnsi="Aptos Display" w:cs="Arial"/>
          <w:szCs w:val="20"/>
        </w:rPr>
        <w:tab/>
      </w:r>
      <w:r w:rsidR="0047358E" w:rsidRPr="00652CBD">
        <w:rPr>
          <w:rFonts w:ascii="Aptos Display" w:hAnsi="Aptos Display" w:cs="Arial"/>
          <w:b/>
          <w:bCs/>
          <w:szCs w:val="20"/>
        </w:rPr>
        <w:t xml:space="preserve">do </w:t>
      </w:r>
      <w:r w:rsidR="00437D20" w:rsidRPr="00652CBD">
        <w:rPr>
          <w:rFonts w:ascii="Aptos Display" w:hAnsi="Aptos Display" w:cs="Arial"/>
          <w:b/>
          <w:bCs/>
          <w:szCs w:val="20"/>
        </w:rPr>
        <w:t>1</w:t>
      </w:r>
      <w:r w:rsidR="00C15127" w:rsidRPr="00652CBD">
        <w:rPr>
          <w:rFonts w:ascii="Aptos Display" w:hAnsi="Aptos Display" w:cs="Arial"/>
          <w:b/>
          <w:bCs/>
          <w:szCs w:val="20"/>
        </w:rPr>
        <w:t>.</w:t>
      </w:r>
      <w:r w:rsidR="00C15127" w:rsidRPr="00652CBD">
        <w:rPr>
          <w:rFonts w:ascii="Aptos Display" w:hAnsi="Aptos Display" w:cs="Arial"/>
          <w:b/>
          <w:szCs w:val="20"/>
        </w:rPr>
        <w:t xml:space="preserve"> 1</w:t>
      </w:r>
      <w:r w:rsidRPr="00652CBD">
        <w:rPr>
          <w:rFonts w:ascii="Aptos Display" w:hAnsi="Aptos Display" w:cs="Arial"/>
          <w:b/>
          <w:szCs w:val="20"/>
        </w:rPr>
        <w:t>. 20</w:t>
      </w:r>
      <w:r w:rsidR="00C41E4B" w:rsidRPr="00652CBD">
        <w:rPr>
          <w:rFonts w:ascii="Aptos Display" w:hAnsi="Aptos Display" w:cs="Arial"/>
          <w:b/>
          <w:szCs w:val="20"/>
        </w:rPr>
        <w:t>2</w:t>
      </w:r>
      <w:r w:rsidR="00A963E0" w:rsidRPr="00652CBD">
        <w:rPr>
          <w:rFonts w:ascii="Aptos Display" w:hAnsi="Aptos Display" w:cs="Arial"/>
          <w:b/>
          <w:szCs w:val="20"/>
        </w:rPr>
        <w:t>6</w:t>
      </w:r>
    </w:p>
    <w:p w14:paraId="6CED172E" w14:textId="4785F930" w:rsidR="00BE6271" w:rsidRPr="00652CBD" w:rsidRDefault="00BE6271" w:rsidP="00AB16F1">
      <w:pPr>
        <w:keepNext/>
        <w:keepLines/>
        <w:spacing w:before="120" w:after="120"/>
        <w:rPr>
          <w:rFonts w:ascii="Aptos Display" w:hAnsi="Aptos Display" w:cs="Arial"/>
          <w:szCs w:val="20"/>
        </w:rPr>
      </w:pPr>
      <w:r w:rsidRPr="00652CBD">
        <w:rPr>
          <w:rFonts w:ascii="Aptos Display" w:hAnsi="Aptos Display" w:cs="Arial"/>
          <w:szCs w:val="20"/>
        </w:rPr>
        <w:t>Zahájení provozování</w:t>
      </w:r>
      <w:r w:rsidRPr="00652CBD">
        <w:rPr>
          <w:rFonts w:ascii="Aptos Display" w:hAnsi="Aptos Display" w:cs="Arial"/>
          <w:szCs w:val="20"/>
        </w:rPr>
        <w:tab/>
        <w:t>(realizace Koncesní sml</w:t>
      </w:r>
      <w:r w:rsidR="005375FA">
        <w:rPr>
          <w:rFonts w:ascii="Aptos Display" w:hAnsi="Aptos Display" w:cs="Arial"/>
          <w:szCs w:val="20"/>
        </w:rPr>
        <w:t>o</w:t>
      </w:r>
      <w:r w:rsidRPr="00652CBD">
        <w:rPr>
          <w:rFonts w:ascii="Aptos Display" w:hAnsi="Aptos Display" w:cs="Arial"/>
          <w:szCs w:val="20"/>
        </w:rPr>
        <w:t>u</w:t>
      </w:r>
      <w:r w:rsidR="005375FA">
        <w:rPr>
          <w:rFonts w:ascii="Aptos Display" w:hAnsi="Aptos Display" w:cs="Arial"/>
          <w:szCs w:val="20"/>
        </w:rPr>
        <w:t>vy</w:t>
      </w:r>
      <w:r w:rsidRPr="00652CBD">
        <w:rPr>
          <w:rFonts w:ascii="Aptos Display" w:hAnsi="Aptos Display" w:cs="Arial"/>
          <w:szCs w:val="20"/>
        </w:rPr>
        <w:t>)</w:t>
      </w:r>
      <w:r w:rsidRPr="00652CBD">
        <w:rPr>
          <w:rFonts w:ascii="Aptos Display" w:hAnsi="Aptos Display" w:cs="Arial"/>
          <w:szCs w:val="20"/>
        </w:rPr>
        <w:tab/>
      </w:r>
      <w:r w:rsidRPr="00652CBD">
        <w:rPr>
          <w:rFonts w:ascii="Aptos Display" w:hAnsi="Aptos Display" w:cs="Arial"/>
          <w:szCs w:val="20"/>
        </w:rPr>
        <w:tab/>
      </w:r>
      <w:r w:rsidRPr="00652CBD">
        <w:rPr>
          <w:rFonts w:ascii="Aptos Display" w:hAnsi="Aptos Display" w:cs="Arial"/>
          <w:b/>
          <w:bCs/>
          <w:szCs w:val="20"/>
        </w:rPr>
        <w:t>1. 1. 202</w:t>
      </w:r>
      <w:r w:rsidR="00A963E0" w:rsidRPr="00652CBD">
        <w:rPr>
          <w:rFonts w:ascii="Aptos Display" w:hAnsi="Aptos Display" w:cs="Arial"/>
          <w:b/>
          <w:bCs/>
          <w:szCs w:val="20"/>
        </w:rPr>
        <w:t>6</w:t>
      </w:r>
    </w:p>
    <w:p w14:paraId="12C327C5" w14:textId="590055C3" w:rsidR="00D26F1C" w:rsidRPr="00652CBD" w:rsidRDefault="0089594D" w:rsidP="00AB16F1">
      <w:pPr>
        <w:keepNext/>
        <w:keepLines/>
        <w:spacing w:before="120" w:after="120"/>
        <w:rPr>
          <w:rFonts w:ascii="Aptos Display" w:hAnsi="Aptos Display" w:cs="Arial"/>
          <w:bCs/>
          <w:szCs w:val="20"/>
        </w:rPr>
      </w:pPr>
      <w:r w:rsidRPr="00652CBD">
        <w:rPr>
          <w:rFonts w:ascii="Aptos Display" w:hAnsi="Aptos Display" w:cs="Arial"/>
          <w:szCs w:val="20"/>
        </w:rPr>
        <w:t>Ukončení</w:t>
      </w:r>
      <w:r w:rsidR="00BE6271" w:rsidRPr="00652CBD">
        <w:rPr>
          <w:rFonts w:ascii="Aptos Display" w:hAnsi="Aptos Display" w:cs="Arial"/>
          <w:szCs w:val="20"/>
        </w:rPr>
        <w:t xml:space="preserve"> provozování</w:t>
      </w:r>
      <w:r w:rsidRPr="00652CBD">
        <w:rPr>
          <w:rFonts w:ascii="Aptos Display" w:hAnsi="Aptos Display" w:cs="Arial"/>
          <w:szCs w:val="20"/>
        </w:rPr>
        <w:t xml:space="preserve"> </w:t>
      </w:r>
      <w:r w:rsidR="00BE6271" w:rsidRPr="00652CBD">
        <w:rPr>
          <w:rFonts w:ascii="Aptos Display" w:hAnsi="Aptos Display" w:cs="Arial"/>
          <w:szCs w:val="20"/>
        </w:rPr>
        <w:t>(</w:t>
      </w:r>
      <w:r w:rsidR="00DE7BAB" w:rsidRPr="00652CBD">
        <w:rPr>
          <w:rFonts w:ascii="Aptos Display" w:hAnsi="Aptos Display" w:cs="Arial"/>
          <w:szCs w:val="20"/>
        </w:rPr>
        <w:t xml:space="preserve">realizace </w:t>
      </w:r>
      <w:r w:rsidR="004F3398" w:rsidRPr="00652CBD">
        <w:rPr>
          <w:rFonts w:ascii="Aptos Display" w:hAnsi="Aptos Display" w:cs="Arial"/>
          <w:szCs w:val="20"/>
        </w:rPr>
        <w:t>Koncesních sml</w:t>
      </w:r>
      <w:r w:rsidR="005375FA">
        <w:rPr>
          <w:rFonts w:ascii="Aptos Display" w:hAnsi="Aptos Display" w:cs="Arial"/>
          <w:szCs w:val="20"/>
        </w:rPr>
        <w:t>o</w:t>
      </w:r>
      <w:r w:rsidR="004F3398" w:rsidRPr="00652CBD">
        <w:rPr>
          <w:rFonts w:ascii="Aptos Display" w:hAnsi="Aptos Display" w:cs="Arial"/>
          <w:szCs w:val="20"/>
        </w:rPr>
        <w:t>uv</w:t>
      </w:r>
      <w:r w:rsidR="005375FA">
        <w:rPr>
          <w:rFonts w:ascii="Aptos Display" w:hAnsi="Aptos Display" w:cs="Arial"/>
          <w:szCs w:val="20"/>
        </w:rPr>
        <w:t>y</w:t>
      </w:r>
      <w:r w:rsidR="00BE6271" w:rsidRPr="00652CBD">
        <w:rPr>
          <w:rFonts w:ascii="Aptos Display" w:hAnsi="Aptos Display" w:cs="Arial"/>
          <w:szCs w:val="20"/>
        </w:rPr>
        <w:t>)</w:t>
      </w:r>
      <w:r w:rsidR="00437D20" w:rsidRPr="00652CBD">
        <w:rPr>
          <w:rFonts w:ascii="Aptos Display" w:hAnsi="Aptos Display" w:cs="Arial"/>
          <w:szCs w:val="20"/>
        </w:rPr>
        <w:tab/>
      </w:r>
      <w:r w:rsidR="00437D20" w:rsidRPr="00652CBD">
        <w:rPr>
          <w:rFonts w:ascii="Aptos Display" w:hAnsi="Aptos Display" w:cs="Arial"/>
          <w:szCs w:val="20"/>
        </w:rPr>
        <w:tab/>
      </w:r>
      <w:r w:rsidRPr="00652CBD">
        <w:rPr>
          <w:rFonts w:ascii="Aptos Display" w:hAnsi="Aptos Display" w:cs="Arial"/>
          <w:b/>
          <w:szCs w:val="20"/>
        </w:rPr>
        <w:t xml:space="preserve">31. </w:t>
      </w:r>
      <w:r w:rsidR="00C15127" w:rsidRPr="00652CBD">
        <w:rPr>
          <w:rFonts w:ascii="Aptos Display" w:hAnsi="Aptos Display" w:cs="Arial"/>
          <w:b/>
          <w:szCs w:val="20"/>
        </w:rPr>
        <w:t>12</w:t>
      </w:r>
      <w:r w:rsidRPr="00652CBD">
        <w:rPr>
          <w:rFonts w:ascii="Aptos Display" w:hAnsi="Aptos Display" w:cs="Arial"/>
          <w:b/>
          <w:szCs w:val="20"/>
        </w:rPr>
        <w:t>. 20</w:t>
      </w:r>
      <w:r w:rsidR="00130140" w:rsidRPr="00652CBD">
        <w:rPr>
          <w:rFonts w:ascii="Aptos Display" w:hAnsi="Aptos Display" w:cs="Arial"/>
          <w:b/>
          <w:szCs w:val="20"/>
        </w:rPr>
        <w:t>3</w:t>
      </w:r>
      <w:r w:rsidR="00A963E0" w:rsidRPr="00652CBD">
        <w:rPr>
          <w:rFonts w:ascii="Aptos Display" w:hAnsi="Aptos Display" w:cs="Arial"/>
          <w:b/>
          <w:szCs w:val="20"/>
        </w:rPr>
        <w:t>5</w:t>
      </w:r>
    </w:p>
    <w:p w14:paraId="63D96D8E" w14:textId="77777777" w:rsidR="00C41E4B" w:rsidRPr="00652CBD" w:rsidRDefault="00C41E4B" w:rsidP="00AB16F1">
      <w:pPr>
        <w:keepNext/>
        <w:keepLines/>
        <w:spacing w:before="120" w:after="120"/>
        <w:rPr>
          <w:rFonts w:ascii="Aptos Display" w:hAnsi="Aptos Display" w:cs="Arial"/>
          <w:szCs w:val="20"/>
        </w:rPr>
      </w:pPr>
    </w:p>
    <w:p w14:paraId="274CDB3F" w14:textId="77777777" w:rsidR="00D26F1C" w:rsidRPr="00652CBD" w:rsidRDefault="0089594D" w:rsidP="00C41E4B">
      <w:pPr>
        <w:pStyle w:val="Nadpis2"/>
        <w:tabs>
          <w:tab w:val="clear" w:pos="1844"/>
          <w:tab w:val="num" w:pos="567"/>
        </w:tabs>
        <w:spacing w:before="120" w:after="120"/>
        <w:ind w:hanging="1844"/>
        <w:rPr>
          <w:rFonts w:ascii="Aptos Display" w:hAnsi="Aptos Display"/>
        </w:rPr>
      </w:pPr>
      <w:bookmarkStart w:id="45" w:name="_Toc512203278"/>
      <w:bookmarkStart w:id="46" w:name="_Toc21631394"/>
      <w:bookmarkStart w:id="47" w:name="_Toc167282298"/>
      <w:r w:rsidRPr="00652CBD">
        <w:rPr>
          <w:rFonts w:ascii="Aptos Display" w:hAnsi="Aptos Display"/>
        </w:rPr>
        <w:t>Podmínky pro změnu termínu plnění</w:t>
      </w:r>
      <w:bookmarkEnd w:id="45"/>
      <w:bookmarkEnd w:id="46"/>
      <w:bookmarkEnd w:id="47"/>
    </w:p>
    <w:p w14:paraId="4A83C0A0" w14:textId="73D8EFE0" w:rsidR="005646F9" w:rsidRPr="00652CBD" w:rsidRDefault="005646F9" w:rsidP="005646F9">
      <w:pPr>
        <w:spacing w:before="120"/>
        <w:rPr>
          <w:rFonts w:ascii="Aptos Display" w:hAnsi="Aptos Display" w:cs="Arial"/>
          <w:szCs w:val="20"/>
        </w:rPr>
      </w:pPr>
      <w:r w:rsidRPr="00652CBD">
        <w:rPr>
          <w:rFonts w:ascii="Aptos Display" w:hAnsi="Aptos Display" w:cs="Arial"/>
          <w:szCs w:val="20"/>
        </w:rPr>
        <w:t>Pokud na straně Zadavatele nebude možné dodržet předpokládaný termín zahájení realizace</w:t>
      </w:r>
      <w:r w:rsidR="00661E81" w:rsidRPr="00652CBD">
        <w:rPr>
          <w:rFonts w:ascii="Aptos Display" w:hAnsi="Aptos Display" w:cs="Arial"/>
          <w:szCs w:val="20"/>
        </w:rPr>
        <w:t xml:space="preserve"> </w:t>
      </w:r>
      <w:r w:rsidR="003564AC" w:rsidRPr="00652CBD">
        <w:rPr>
          <w:rFonts w:ascii="Aptos Display" w:hAnsi="Aptos Display" w:cs="Arial"/>
          <w:szCs w:val="20"/>
        </w:rPr>
        <w:t>předmětu Koncesní smlouvy</w:t>
      </w:r>
      <w:r w:rsidR="00463C69" w:rsidRPr="00652CBD">
        <w:rPr>
          <w:rFonts w:ascii="Aptos Display" w:hAnsi="Aptos Display" w:cs="Arial"/>
          <w:szCs w:val="20"/>
        </w:rPr>
        <w:t xml:space="preserve"> </w:t>
      </w:r>
      <w:r w:rsidRPr="00652CBD">
        <w:rPr>
          <w:rFonts w:ascii="Aptos Display" w:hAnsi="Aptos Display" w:cs="Arial"/>
          <w:szCs w:val="20"/>
        </w:rPr>
        <w:t xml:space="preserve">(např. z důvodu prodloužení doby trvání </w:t>
      </w:r>
      <w:r w:rsidR="00EE4AC5" w:rsidRPr="00652CBD">
        <w:rPr>
          <w:rFonts w:ascii="Aptos Display" w:hAnsi="Aptos Display" w:cs="Arial"/>
          <w:szCs w:val="20"/>
        </w:rPr>
        <w:t>koncesn</w:t>
      </w:r>
      <w:r w:rsidR="00894DC3" w:rsidRPr="00652CBD">
        <w:rPr>
          <w:rFonts w:ascii="Aptos Display" w:hAnsi="Aptos Display" w:cs="Arial"/>
          <w:szCs w:val="20"/>
        </w:rPr>
        <w:t>í</w:t>
      </w:r>
      <w:r w:rsidR="009A0FF6" w:rsidRPr="00652CBD">
        <w:rPr>
          <w:rFonts w:ascii="Aptos Display" w:hAnsi="Aptos Display" w:cs="Arial"/>
          <w:szCs w:val="20"/>
        </w:rPr>
        <w:t>ho</w:t>
      </w:r>
      <w:r w:rsidR="008D5C22" w:rsidRPr="00652CBD">
        <w:rPr>
          <w:rFonts w:ascii="Aptos Display" w:hAnsi="Aptos Display" w:cs="Arial"/>
          <w:szCs w:val="20"/>
        </w:rPr>
        <w:t xml:space="preserve"> řízení</w:t>
      </w:r>
      <w:r w:rsidRPr="00652CBD">
        <w:rPr>
          <w:rFonts w:ascii="Aptos Display" w:hAnsi="Aptos Display" w:cs="Arial"/>
          <w:szCs w:val="20"/>
        </w:rPr>
        <w:t xml:space="preserve">) a tento termín se zpozdí o více než 120 dnů, je </w:t>
      </w:r>
      <w:r w:rsidR="008A689C" w:rsidRPr="00652CBD">
        <w:rPr>
          <w:rFonts w:ascii="Aptos Display" w:hAnsi="Aptos Display" w:cs="Arial"/>
          <w:szCs w:val="20"/>
        </w:rPr>
        <w:t>účas</w:t>
      </w:r>
      <w:r w:rsidR="00D72502" w:rsidRPr="00652CBD">
        <w:rPr>
          <w:rFonts w:ascii="Aptos Display" w:hAnsi="Aptos Display" w:cs="Arial"/>
          <w:szCs w:val="20"/>
        </w:rPr>
        <w:t>t</w:t>
      </w:r>
      <w:r w:rsidR="008A689C" w:rsidRPr="00652CBD">
        <w:rPr>
          <w:rFonts w:ascii="Aptos Display" w:hAnsi="Aptos Display" w:cs="Arial"/>
          <w:szCs w:val="20"/>
        </w:rPr>
        <w:t>ník</w:t>
      </w:r>
      <w:r w:rsidRPr="00652CBD">
        <w:rPr>
          <w:rFonts w:ascii="Aptos Display" w:hAnsi="Aptos Display" w:cs="Arial"/>
          <w:szCs w:val="20"/>
        </w:rPr>
        <w:t xml:space="preserve">, s nímž bude uzavřena smlouva, oprávněn požadovat, aby termín ukončení realizace </w:t>
      </w:r>
      <w:r w:rsidR="00BB6A7C" w:rsidRPr="00652CBD">
        <w:rPr>
          <w:rFonts w:ascii="Aptos Display" w:hAnsi="Aptos Display" w:cs="Arial"/>
          <w:szCs w:val="20"/>
        </w:rPr>
        <w:t>Koncesní smlouvy</w:t>
      </w:r>
      <w:r w:rsidRPr="00652CBD">
        <w:rPr>
          <w:rFonts w:ascii="Aptos Display" w:hAnsi="Aptos Display" w:cs="Arial"/>
          <w:szCs w:val="20"/>
        </w:rPr>
        <w:t xml:space="preserve"> byl upraven o dobu shodnou, po kterou nebylo možné Vodohospodářský majetek provozovat.</w:t>
      </w:r>
    </w:p>
    <w:p w14:paraId="57EC6477" w14:textId="77777777" w:rsidR="005F0A41" w:rsidRPr="00652CBD" w:rsidRDefault="005F0A41">
      <w:pPr>
        <w:jc w:val="left"/>
        <w:rPr>
          <w:rFonts w:ascii="Aptos Display" w:hAnsi="Aptos Display"/>
          <w:b/>
          <w:sz w:val="26"/>
          <w:szCs w:val="32"/>
        </w:rPr>
      </w:pPr>
      <w:bookmarkStart w:id="48" w:name="_Toc250015673"/>
      <w:bookmarkStart w:id="49" w:name="_Toc278199001"/>
      <w:bookmarkStart w:id="50" w:name="_Toc479145793"/>
      <w:bookmarkStart w:id="51" w:name="_Toc512203280"/>
      <w:bookmarkStart w:id="52" w:name="_Toc21631395"/>
      <w:r w:rsidRPr="00652CBD">
        <w:rPr>
          <w:rFonts w:ascii="Aptos Display" w:hAnsi="Aptos Display"/>
        </w:rPr>
        <w:br w:type="page"/>
      </w:r>
    </w:p>
    <w:p w14:paraId="3B819191" w14:textId="08991649" w:rsidR="00E87D16" w:rsidRPr="00652CBD" w:rsidRDefault="00C51503" w:rsidP="002972C0">
      <w:pPr>
        <w:pStyle w:val="Nadpis1"/>
        <w:tabs>
          <w:tab w:val="left" w:pos="567"/>
        </w:tabs>
        <w:ind w:hanging="1844"/>
        <w:rPr>
          <w:rFonts w:ascii="Aptos Display" w:hAnsi="Aptos Display"/>
        </w:rPr>
      </w:pPr>
      <w:bookmarkStart w:id="53" w:name="_Toc167282299"/>
      <w:r w:rsidRPr="00652CBD">
        <w:rPr>
          <w:rFonts w:ascii="Aptos Display" w:hAnsi="Aptos Display"/>
        </w:rPr>
        <w:lastRenderedPageBreak/>
        <w:t>P</w:t>
      </w:r>
      <w:r w:rsidR="00E87D16" w:rsidRPr="00652CBD">
        <w:rPr>
          <w:rFonts w:ascii="Aptos Display" w:hAnsi="Aptos Display"/>
        </w:rPr>
        <w:t>ožadavky na kvalifikaci dodavatele</w:t>
      </w:r>
      <w:bookmarkEnd w:id="48"/>
      <w:bookmarkEnd w:id="49"/>
      <w:bookmarkEnd w:id="50"/>
      <w:bookmarkEnd w:id="51"/>
      <w:bookmarkEnd w:id="52"/>
      <w:bookmarkEnd w:id="53"/>
    </w:p>
    <w:p w14:paraId="74BA408A" w14:textId="77777777" w:rsidR="00FB7E47" w:rsidRPr="00652CBD" w:rsidRDefault="00FB7E47" w:rsidP="00FB7E47">
      <w:pPr>
        <w:rPr>
          <w:rFonts w:ascii="Aptos Display" w:hAnsi="Aptos Display"/>
        </w:rPr>
      </w:pPr>
    </w:p>
    <w:p w14:paraId="475B618F" w14:textId="77777777" w:rsidR="00E87D16" w:rsidRPr="00652CBD" w:rsidRDefault="00E87D16" w:rsidP="00C41E4B">
      <w:pPr>
        <w:pStyle w:val="Nadpis2"/>
        <w:tabs>
          <w:tab w:val="clear" w:pos="1844"/>
          <w:tab w:val="num" w:pos="567"/>
        </w:tabs>
        <w:spacing w:before="120" w:after="120"/>
        <w:ind w:hanging="1844"/>
        <w:rPr>
          <w:rFonts w:ascii="Aptos Display" w:hAnsi="Aptos Display"/>
        </w:rPr>
      </w:pPr>
      <w:bookmarkStart w:id="54" w:name="_Toc278199002"/>
      <w:bookmarkStart w:id="55" w:name="_Toc479145794"/>
      <w:bookmarkStart w:id="56" w:name="_Toc512203281"/>
      <w:bookmarkStart w:id="57" w:name="_Toc21631396"/>
      <w:bookmarkStart w:id="58" w:name="_Toc167282300"/>
      <w:r w:rsidRPr="00652CBD">
        <w:rPr>
          <w:rFonts w:ascii="Aptos Display" w:hAnsi="Aptos Display"/>
        </w:rPr>
        <w:t>Kategorie kvalifikačních kritérií</w:t>
      </w:r>
      <w:bookmarkEnd w:id="54"/>
      <w:bookmarkEnd w:id="55"/>
      <w:bookmarkEnd w:id="56"/>
      <w:bookmarkEnd w:id="57"/>
      <w:bookmarkEnd w:id="58"/>
    </w:p>
    <w:p w14:paraId="17BA76A1" w14:textId="77777777" w:rsidR="00E87D16" w:rsidRPr="00652CBD" w:rsidRDefault="00E87D16" w:rsidP="00E87D16">
      <w:pPr>
        <w:autoSpaceDE w:val="0"/>
        <w:autoSpaceDN w:val="0"/>
        <w:adjustRightInd w:val="0"/>
        <w:spacing w:before="120"/>
        <w:rPr>
          <w:rFonts w:ascii="Aptos Display" w:hAnsi="Aptos Display" w:cs="Arial"/>
          <w:szCs w:val="20"/>
        </w:rPr>
      </w:pPr>
      <w:r w:rsidRPr="00652CBD">
        <w:rPr>
          <w:rFonts w:ascii="Aptos Display" w:hAnsi="Aptos Display" w:cs="Arial"/>
          <w:color w:val="000000"/>
          <w:szCs w:val="20"/>
        </w:rPr>
        <w:t xml:space="preserve">Kvalifikaci splní ten dodavatel, který </w:t>
      </w:r>
      <w:r w:rsidRPr="00652CBD">
        <w:rPr>
          <w:rFonts w:ascii="Aptos Display" w:hAnsi="Aptos Display" w:cs="Arial"/>
          <w:szCs w:val="20"/>
        </w:rPr>
        <w:t>prokáže splnění:</w:t>
      </w:r>
    </w:p>
    <w:p w14:paraId="6765C37F" w14:textId="78BA5145" w:rsidR="00E87D16" w:rsidRPr="00652CBD" w:rsidRDefault="00E87D16" w:rsidP="001E0BD3">
      <w:pPr>
        <w:pStyle w:val="Odstavecseseznamem"/>
        <w:numPr>
          <w:ilvl w:val="0"/>
          <w:numId w:val="27"/>
        </w:numPr>
        <w:autoSpaceDE w:val="0"/>
        <w:autoSpaceDN w:val="0"/>
        <w:adjustRightInd w:val="0"/>
        <w:spacing w:before="120" w:after="120"/>
        <w:rPr>
          <w:rFonts w:ascii="Aptos Display" w:hAnsi="Aptos Display" w:cs="Arial"/>
          <w:color w:val="000000"/>
          <w:sz w:val="20"/>
        </w:rPr>
      </w:pPr>
      <w:r w:rsidRPr="00652CBD">
        <w:rPr>
          <w:rFonts w:ascii="Aptos Display" w:hAnsi="Aptos Display" w:cs="Arial"/>
          <w:sz w:val="20"/>
          <w:szCs w:val="20"/>
          <w:lang w:eastAsia="en-US"/>
        </w:rPr>
        <w:t>základní způsobilosti dle § 74 ZZVZ – viz čl. </w:t>
      </w:r>
      <w:r w:rsidR="007A3F0D" w:rsidRPr="00652CBD">
        <w:rPr>
          <w:rFonts w:ascii="Aptos Display" w:hAnsi="Aptos Display" w:cs="Arial"/>
          <w:sz w:val="20"/>
          <w:szCs w:val="20"/>
          <w:lang w:eastAsia="en-US"/>
        </w:rPr>
        <w:t>2</w:t>
      </w:r>
      <w:r w:rsidRPr="00652CBD">
        <w:rPr>
          <w:rFonts w:ascii="Aptos Display" w:hAnsi="Aptos Display" w:cs="Arial"/>
          <w:sz w:val="20"/>
          <w:szCs w:val="20"/>
          <w:lang w:eastAsia="en-US"/>
        </w:rPr>
        <w:t xml:space="preserve">.3. této </w:t>
      </w:r>
      <w:r w:rsidR="001831F6" w:rsidRPr="00652CBD">
        <w:rPr>
          <w:rFonts w:ascii="Aptos Display" w:hAnsi="Aptos Display" w:cs="Arial"/>
          <w:sz w:val="20"/>
          <w:szCs w:val="20"/>
          <w:lang w:eastAsia="en-US"/>
        </w:rPr>
        <w:t>zadávací</w:t>
      </w:r>
      <w:r w:rsidR="00CC16F6" w:rsidRPr="00652CBD">
        <w:rPr>
          <w:rFonts w:ascii="Aptos Display" w:hAnsi="Aptos Display" w:cs="Arial"/>
          <w:sz w:val="20"/>
          <w:szCs w:val="20"/>
          <w:lang w:eastAsia="en-US"/>
        </w:rPr>
        <w:t xml:space="preserve"> </w:t>
      </w:r>
      <w:r w:rsidR="000D687B" w:rsidRPr="00652CBD">
        <w:rPr>
          <w:rFonts w:ascii="Aptos Display" w:hAnsi="Aptos Display" w:cs="Arial"/>
          <w:sz w:val="20"/>
          <w:szCs w:val="20"/>
          <w:lang w:eastAsia="en-US"/>
        </w:rPr>
        <w:t>dokumentace</w:t>
      </w:r>
      <w:r w:rsidRPr="00652CBD">
        <w:rPr>
          <w:rFonts w:ascii="Aptos Display" w:hAnsi="Aptos Display" w:cs="Arial"/>
          <w:color w:val="000000"/>
          <w:sz w:val="20"/>
        </w:rPr>
        <w:t>;</w:t>
      </w:r>
    </w:p>
    <w:p w14:paraId="4609C424" w14:textId="1ECCC1B9" w:rsidR="00E87D16" w:rsidRPr="00652CBD" w:rsidRDefault="00E87D16" w:rsidP="001E0BD3">
      <w:pPr>
        <w:pStyle w:val="Odstavecseseznamem"/>
        <w:numPr>
          <w:ilvl w:val="0"/>
          <w:numId w:val="27"/>
        </w:numPr>
        <w:autoSpaceDE w:val="0"/>
        <w:autoSpaceDN w:val="0"/>
        <w:adjustRightInd w:val="0"/>
        <w:spacing w:before="120" w:after="120"/>
        <w:rPr>
          <w:rFonts w:ascii="Aptos Display" w:hAnsi="Aptos Display" w:cs="Arial"/>
          <w:color w:val="000000"/>
          <w:sz w:val="20"/>
        </w:rPr>
      </w:pPr>
      <w:r w:rsidRPr="00652CBD">
        <w:rPr>
          <w:rFonts w:ascii="Aptos Display" w:hAnsi="Aptos Display" w:cs="Arial"/>
          <w:sz w:val="20"/>
          <w:szCs w:val="20"/>
          <w:lang w:eastAsia="en-US"/>
        </w:rPr>
        <w:t xml:space="preserve">profesní způsobilosti dle § 77 ZZVZ – viz čl. </w:t>
      </w:r>
      <w:r w:rsidR="007A3F0D" w:rsidRPr="00652CBD">
        <w:rPr>
          <w:rFonts w:ascii="Aptos Display" w:hAnsi="Aptos Display" w:cs="Arial"/>
          <w:sz w:val="20"/>
          <w:szCs w:val="20"/>
          <w:lang w:eastAsia="en-US"/>
        </w:rPr>
        <w:t>2</w:t>
      </w:r>
      <w:r w:rsidRPr="00652CBD">
        <w:rPr>
          <w:rFonts w:ascii="Aptos Display" w:hAnsi="Aptos Display" w:cs="Arial"/>
          <w:sz w:val="20"/>
          <w:szCs w:val="20"/>
          <w:lang w:eastAsia="en-US"/>
        </w:rPr>
        <w:t xml:space="preserve">.4. této </w:t>
      </w:r>
      <w:r w:rsidR="001831F6" w:rsidRPr="00652CBD">
        <w:rPr>
          <w:rFonts w:ascii="Aptos Display" w:hAnsi="Aptos Display" w:cs="Arial"/>
          <w:sz w:val="20"/>
          <w:szCs w:val="20"/>
          <w:lang w:eastAsia="en-US"/>
        </w:rPr>
        <w:t>zadávací</w:t>
      </w:r>
      <w:r w:rsidR="000D687B" w:rsidRPr="00652CBD">
        <w:rPr>
          <w:rFonts w:ascii="Aptos Display" w:hAnsi="Aptos Display" w:cs="Arial"/>
          <w:sz w:val="20"/>
          <w:szCs w:val="20"/>
          <w:lang w:eastAsia="en-US"/>
        </w:rPr>
        <w:t xml:space="preserve"> dokumentace</w:t>
      </w:r>
      <w:r w:rsidRPr="00652CBD">
        <w:rPr>
          <w:rFonts w:ascii="Aptos Display" w:hAnsi="Aptos Display" w:cs="Arial"/>
          <w:color w:val="000000"/>
          <w:sz w:val="20"/>
        </w:rPr>
        <w:t>;</w:t>
      </w:r>
    </w:p>
    <w:p w14:paraId="7FB66D38" w14:textId="1335B748" w:rsidR="00E87D16" w:rsidRPr="00652CBD" w:rsidRDefault="00E87D16" w:rsidP="001E0BD3">
      <w:pPr>
        <w:pStyle w:val="Odstavecseseznamem"/>
        <w:numPr>
          <w:ilvl w:val="0"/>
          <w:numId w:val="27"/>
        </w:numPr>
        <w:autoSpaceDE w:val="0"/>
        <w:autoSpaceDN w:val="0"/>
        <w:adjustRightInd w:val="0"/>
        <w:spacing w:before="120" w:after="120"/>
        <w:rPr>
          <w:rFonts w:ascii="Aptos Display" w:hAnsi="Aptos Display" w:cs="Arial"/>
          <w:color w:val="000000"/>
          <w:sz w:val="20"/>
        </w:rPr>
      </w:pPr>
      <w:r w:rsidRPr="00652CBD">
        <w:rPr>
          <w:rFonts w:ascii="Aptos Display" w:hAnsi="Aptos Display" w:cs="Arial"/>
          <w:color w:val="000000"/>
          <w:sz w:val="20"/>
        </w:rPr>
        <w:t>ekonomické kvalifikace dle § 78 ZZ</w:t>
      </w:r>
      <w:r w:rsidRPr="00652CBD">
        <w:rPr>
          <w:rFonts w:ascii="Aptos Display" w:hAnsi="Aptos Display" w:cs="Arial"/>
          <w:sz w:val="20"/>
          <w:szCs w:val="20"/>
          <w:lang w:eastAsia="en-US"/>
        </w:rPr>
        <w:t xml:space="preserve">VZ – viz čl. </w:t>
      </w:r>
      <w:r w:rsidR="007A3F0D" w:rsidRPr="00652CBD">
        <w:rPr>
          <w:rFonts w:ascii="Aptos Display" w:hAnsi="Aptos Display" w:cs="Arial"/>
          <w:sz w:val="20"/>
          <w:szCs w:val="20"/>
          <w:lang w:eastAsia="en-US"/>
        </w:rPr>
        <w:t>2</w:t>
      </w:r>
      <w:r w:rsidRPr="00652CBD">
        <w:rPr>
          <w:rFonts w:ascii="Aptos Display" w:hAnsi="Aptos Display" w:cs="Arial"/>
          <w:sz w:val="20"/>
          <w:szCs w:val="20"/>
          <w:lang w:eastAsia="en-US"/>
        </w:rPr>
        <w:t>.5</w:t>
      </w:r>
      <w:r w:rsidR="003564AC" w:rsidRPr="00652CBD">
        <w:rPr>
          <w:rFonts w:ascii="Aptos Display" w:hAnsi="Aptos Display" w:cs="Arial"/>
          <w:sz w:val="20"/>
          <w:szCs w:val="20"/>
          <w:lang w:eastAsia="en-US"/>
        </w:rPr>
        <w:t>.</w:t>
      </w:r>
      <w:r w:rsidRPr="00652CBD">
        <w:rPr>
          <w:rFonts w:ascii="Aptos Display" w:hAnsi="Aptos Display" w:cs="Arial"/>
          <w:sz w:val="20"/>
          <w:szCs w:val="20"/>
          <w:lang w:eastAsia="en-US"/>
        </w:rPr>
        <w:t xml:space="preserve"> této </w:t>
      </w:r>
      <w:r w:rsidR="001831F6" w:rsidRPr="00652CBD">
        <w:rPr>
          <w:rFonts w:ascii="Aptos Display" w:hAnsi="Aptos Display" w:cs="Arial"/>
          <w:sz w:val="20"/>
          <w:szCs w:val="20"/>
          <w:lang w:eastAsia="en-US"/>
        </w:rPr>
        <w:t>zadávací</w:t>
      </w:r>
      <w:r w:rsidR="000D687B" w:rsidRPr="00652CBD">
        <w:rPr>
          <w:rFonts w:ascii="Aptos Display" w:hAnsi="Aptos Display" w:cs="Arial"/>
          <w:sz w:val="20"/>
          <w:szCs w:val="20"/>
          <w:lang w:eastAsia="en-US"/>
        </w:rPr>
        <w:t xml:space="preserve"> dokumentace</w:t>
      </w:r>
      <w:r w:rsidRPr="00652CBD">
        <w:rPr>
          <w:rFonts w:ascii="Aptos Display" w:hAnsi="Aptos Display" w:cs="Arial"/>
          <w:sz w:val="20"/>
          <w:szCs w:val="20"/>
          <w:lang w:eastAsia="en-US"/>
        </w:rPr>
        <w:t>;</w:t>
      </w:r>
    </w:p>
    <w:p w14:paraId="1488FCE0" w14:textId="15659718" w:rsidR="00E87D16" w:rsidRPr="00652CBD" w:rsidRDefault="00E87D16" w:rsidP="001E0BD3">
      <w:pPr>
        <w:pStyle w:val="Odstavecseseznamem"/>
        <w:numPr>
          <w:ilvl w:val="0"/>
          <w:numId w:val="27"/>
        </w:numPr>
        <w:autoSpaceDE w:val="0"/>
        <w:autoSpaceDN w:val="0"/>
        <w:adjustRightInd w:val="0"/>
        <w:spacing w:before="120" w:after="120"/>
        <w:jc w:val="both"/>
        <w:rPr>
          <w:rFonts w:ascii="Aptos Display" w:hAnsi="Aptos Display" w:cs="Arial"/>
          <w:color w:val="000000"/>
          <w:sz w:val="20"/>
        </w:rPr>
      </w:pPr>
      <w:r w:rsidRPr="00652CBD">
        <w:rPr>
          <w:rFonts w:ascii="Aptos Display" w:hAnsi="Aptos Display" w:cs="Arial"/>
          <w:sz w:val="20"/>
          <w:szCs w:val="20"/>
          <w:lang w:eastAsia="en-US"/>
        </w:rPr>
        <w:t xml:space="preserve">technické kvalifikace dle § 79 ZZVZ </w:t>
      </w:r>
      <w:r w:rsidR="004A1673" w:rsidRPr="00652CBD">
        <w:rPr>
          <w:rFonts w:ascii="Aptos Display" w:hAnsi="Aptos Display" w:cs="Arial"/>
          <w:sz w:val="20"/>
          <w:szCs w:val="20"/>
          <w:lang w:eastAsia="en-US"/>
        </w:rPr>
        <w:t xml:space="preserve">s tím, že Zadavatel </w:t>
      </w:r>
      <w:r w:rsidR="00B80417" w:rsidRPr="00652CBD">
        <w:rPr>
          <w:rFonts w:ascii="Aptos Display" w:hAnsi="Aptos Display" w:cs="Arial"/>
          <w:sz w:val="20"/>
          <w:szCs w:val="20"/>
          <w:lang w:eastAsia="en-US"/>
        </w:rPr>
        <w:t xml:space="preserve">v souladu s § 180 odst. 6 ZZVZ </w:t>
      </w:r>
      <w:r w:rsidR="004A1673" w:rsidRPr="00652CBD">
        <w:rPr>
          <w:rFonts w:ascii="Aptos Display" w:hAnsi="Aptos Display" w:cs="Arial"/>
          <w:sz w:val="20"/>
          <w:szCs w:val="20"/>
          <w:lang w:eastAsia="en-US"/>
        </w:rPr>
        <w:t>požaduje i jin</w:t>
      </w:r>
      <w:r w:rsidR="006F488F" w:rsidRPr="00652CBD">
        <w:rPr>
          <w:rFonts w:ascii="Aptos Display" w:hAnsi="Aptos Display" w:cs="Arial"/>
          <w:sz w:val="20"/>
          <w:szCs w:val="20"/>
          <w:lang w:eastAsia="en-US"/>
        </w:rPr>
        <w:t>é doklady k prokázání splnění technické kvalifikace, než jsou uvedeny v § 79 ZZVZ</w:t>
      </w:r>
      <w:r w:rsidR="00DA02EE" w:rsidRPr="00652CBD">
        <w:rPr>
          <w:rFonts w:ascii="Aptos Display" w:hAnsi="Aptos Display" w:cs="Arial"/>
          <w:sz w:val="20"/>
          <w:szCs w:val="20"/>
          <w:lang w:eastAsia="en-US"/>
        </w:rPr>
        <w:t xml:space="preserve"> </w:t>
      </w:r>
      <w:r w:rsidRPr="00652CBD">
        <w:rPr>
          <w:rFonts w:ascii="Aptos Display" w:hAnsi="Aptos Display" w:cs="Arial"/>
          <w:sz w:val="20"/>
          <w:szCs w:val="20"/>
          <w:lang w:eastAsia="en-US"/>
        </w:rPr>
        <w:t>–</w:t>
      </w:r>
      <w:r w:rsidR="00DA02EE" w:rsidRPr="00652CBD">
        <w:rPr>
          <w:rFonts w:ascii="Aptos Display" w:hAnsi="Aptos Display" w:cs="Arial"/>
          <w:sz w:val="20"/>
          <w:szCs w:val="20"/>
          <w:lang w:eastAsia="en-US"/>
        </w:rPr>
        <w:t xml:space="preserve"> </w:t>
      </w:r>
      <w:r w:rsidRPr="00652CBD">
        <w:rPr>
          <w:rFonts w:ascii="Aptos Display" w:hAnsi="Aptos Display" w:cs="Arial"/>
          <w:sz w:val="20"/>
          <w:szCs w:val="20"/>
          <w:lang w:eastAsia="en-US"/>
        </w:rPr>
        <w:t>viz</w:t>
      </w:r>
      <w:r w:rsidR="00B80417" w:rsidRPr="00652CBD">
        <w:rPr>
          <w:rFonts w:ascii="Aptos Display" w:hAnsi="Aptos Display" w:cs="Arial"/>
          <w:sz w:val="20"/>
          <w:szCs w:val="20"/>
          <w:lang w:eastAsia="en-US"/>
        </w:rPr>
        <w:t> </w:t>
      </w:r>
      <w:r w:rsidRPr="00652CBD">
        <w:rPr>
          <w:rFonts w:ascii="Aptos Display" w:hAnsi="Aptos Display" w:cs="Arial"/>
          <w:sz w:val="20"/>
          <w:szCs w:val="20"/>
          <w:lang w:eastAsia="en-US"/>
        </w:rPr>
        <w:t>čl.</w:t>
      </w:r>
      <w:r w:rsidR="00B80417" w:rsidRPr="00652CBD">
        <w:rPr>
          <w:rFonts w:ascii="Aptos Display" w:hAnsi="Aptos Display" w:cs="Arial"/>
          <w:sz w:val="20"/>
          <w:szCs w:val="20"/>
          <w:lang w:eastAsia="en-US"/>
        </w:rPr>
        <w:t> </w:t>
      </w:r>
      <w:r w:rsidR="007A3F0D" w:rsidRPr="00652CBD">
        <w:rPr>
          <w:rFonts w:ascii="Aptos Display" w:hAnsi="Aptos Display" w:cs="Arial"/>
          <w:sz w:val="20"/>
          <w:szCs w:val="20"/>
          <w:lang w:eastAsia="en-US"/>
        </w:rPr>
        <w:t>2</w:t>
      </w:r>
      <w:r w:rsidRPr="00652CBD">
        <w:rPr>
          <w:rFonts w:ascii="Aptos Display" w:hAnsi="Aptos Display" w:cs="Arial"/>
          <w:sz w:val="20"/>
          <w:szCs w:val="20"/>
          <w:lang w:eastAsia="en-US"/>
        </w:rPr>
        <w:t>.6</w:t>
      </w:r>
      <w:r w:rsidR="00CE11D2" w:rsidRPr="00652CBD">
        <w:rPr>
          <w:rFonts w:ascii="Aptos Display" w:hAnsi="Aptos Display" w:cs="Arial"/>
          <w:sz w:val="20"/>
          <w:szCs w:val="20"/>
          <w:lang w:eastAsia="en-US"/>
        </w:rPr>
        <w:t>.</w:t>
      </w:r>
      <w:r w:rsidRPr="00652CBD">
        <w:rPr>
          <w:rFonts w:ascii="Aptos Display" w:hAnsi="Aptos Display" w:cs="Arial"/>
          <w:sz w:val="20"/>
          <w:szCs w:val="20"/>
          <w:lang w:eastAsia="en-US"/>
        </w:rPr>
        <w:t xml:space="preserve"> této </w:t>
      </w:r>
      <w:r w:rsidR="001831F6" w:rsidRPr="00652CBD">
        <w:rPr>
          <w:rFonts w:ascii="Aptos Display" w:hAnsi="Aptos Display" w:cs="Arial"/>
          <w:sz w:val="20"/>
          <w:szCs w:val="20"/>
          <w:lang w:eastAsia="en-US"/>
        </w:rPr>
        <w:t>zadávací</w:t>
      </w:r>
      <w:r w:rsidR="000D687B" w:rsidRPr="00652CBD">
        <w:rPr>
          <w:rFonts w:ascii="Aptos Display" w:hAnsi="Aptos Display" w:cs="Arial"/>
          <w:sz w:val="20"/>
          <w:szCs w:val="20"/>
          <w:lang w:eastAsia="en-US"/>
        </w:rPr>
        <w:t xml:space="preserve"> dokumentace</w:t>
      </w:r>
      <w:r w:rsidR="003564AC" w:rsidRPr="00652CBD">
        <w:rPr>
          <w:rFonts w:ascii="Aptos Display" w:hAnsi="Aptos Display" w:cs="Arial"/>
          <w:sz w:val="20"/>
          <w:szCs w:val="20"/>
          <w:lang w:eastAsia="en-US"/>
        </w:rPr>
        <w:t>.</w:t>
      </w:r>
    </w:p>
    <w:p w14:paraId="6659D6D8" w14:textId="77777777" w:rsidR="00AB16F1" w:rsidRPr="00652CBD" w:rsidRDefault="00AB16F1" w:rsidP="00AB16F1">
      <w:pPr>
        <w:autoSpaceDE w:val="0"/>
        <w:autoSpaceDN w:val="0"/>
        <w:adjustRightInd w:val="0"/>
        <w:spacing w:before="120" w:after="120"/>
        <w:rPr>
          <w:rFonts w:ascii="Aptos Display" w:hAnsi="Aptos Display" w:cs="Arial"/>
          <w:color w:val="000000"/>
        </w:rPr>
      </w:pPr>
    </w:p>
    <w:p w14:paraId="1F940286" w14:textId="77777777" w:rsidR="00E87D16" w:rsidRPr="00652CBD" w:rsidRDefault="00E87D16" w:rsidP="00C41E4B">
      <w:pPr>
        <w:pStyle w:val="Nadpis2"/>
        <w:tabs>
          <w:tab w:val="clear" w:pos="1844"/>
          <w:tab w:val="num" w:pos="567"/>
        </w:tabs>
        <w:spacing w:before="120" w:after="120"/>
        <w:ind w:hanging="1844"/>
        <w:rPr>
          <w:rFonts w:ascii="Aptos Display" w:hAnsi="Aptos Display"/>
        </w:rPr>
      </w:pPr>
      <w:bookmarkStart w:id="59" w:name="_Toc278199003"/>
      <w:bookmarkStart w:id="60" w:name="_Toc479145795"/>
      <w:bookmarkStart w:id="61" w:name="_Toc512203282"/>
      <w:bookmarkStart w:id="62" w:name="_Toc21631397"/>
      <w:bookmarkStart w:id="63" w:name="_Toc167282301"/>
      <w:r w:rsidRPr="00652CBD">
        <w:rPr>
          <w:rFonts w:ascii="Aptos Display" w:hAnsi="Aptos Display"/>
        </w:rPr>
        <w:t>Prokázání splnění kvalifikace</w:t>
      </w:r>
      <w:bookmarkEnd w:id="59"/>
      <w:bookmarkEnd w:id="60"/>
      <w:bookmarkEnd w:id="61"/>
      <w:bookmarkEnd w:id="62"/>
      <w:bookmarkEnd w:id="63"/>
    </w:p>
    <w:p w14:paraId="0C31914B" w14:textId="77777777" w:rsidR="00E87D16" w:rsidRPr="00652CBD" w:rsidRDefault="00BD3FF4" w:rsidP="00E202F6">
      <w:pPr>
        <w:pStyle w:val="Nadpis3"/>
        <w:tabs>
          <w:tab w:val="num" w:pos="567"/>
        </w:tabs>
        <w:ind w:left="567" w:hanging="567"/>
        <w:rPr>
          <w:rFonts w:ascii="Aptos Display" w:hAnsi="Aptos Display"/>
        </w:rPr>
      </w:pPr>
      <w:bookmarkStart w:id="64" w:name="_Toc512203283"/>
      <w:r w:rsidRPr="00652CBD">
        <w:rPr>
          <w:rFonts w:ascii="Aptos Display" w:hAnsi="Aptos Display"/>
        </w:rPr>
        <w:t xml:space="preserve">Není-li v této </w:t>
      </w:r>
      <w:r w:rsidR="001831F6" w:rsidRPr="00652CBD">
        <w:rPr>
          <w:rFonts w:ascii="Aptos Display" w:hAnsi="Aptos Display"/>
        </w:rPr>
        <w:t>zadávací</w:t>
      </w:r>
      <w:r w:rsidRPr="00652CBD">
        <w:rPr>
          <w:rFonts w:ascii="Aptos Display" w:hAnsi="Aptos Display"/>
        </w:rPr>
        <w:t xml:space="preserve"> dokumentaci stanoveno jinak, d</w:t>
      </w:r>
      <w:r w:rsidR="00E87D16" w:rsidRPr="00652CBD">
        <w:rPr>
          <w:rFonts w:ascii="Aptos Display" w:hAnsi="Aptos Display"/>
        </w:rPr>
        <w:t>odavatelé prokazují splnění kvalifikace způsobem dle ZZVZ platným pro</w:t>
      </w:r>
      <w:r w:rsidRPr="00652CBD">
        <w:rPr>
          <w:rFonts w:ascii="Aptos Display" w:hAnsi="Aptos Display"/>
        </w:rPr>
        <w:t xml:space="preserve"> nadlimitní režim.</w:t>
      </w:r>
      <w:r w:rsidR="00E87D16" w:rsidRPr="00652CBD">
        <w:rPr>
          <w:rFonts w:ascii="Aptos Display" w:hAnsi="Aptos Display"/>
        </w:rPr>
        <w:t xml:space="preserve"> </w:t>
      </w:r>
      <w:bookmarkEnd w:id="64"/>
    </w:p>
    <w:p w14:paraId="649FB014" w14:textId="77777777" w:rsidR="00E87D16" w:rsidRPr="00652CBD" w:rsidRDefault="00E87D16" w:rsidP="00E202F6">
      <w:pPr>
        <w:pStyle w:val="Nadpis3"/>
        <w:tabs>
          <w:tab w:val="num" w:pos="567"/>
        </w:tabs>
        <w:ind w:left="567" w:hanging="567"/>
        <w:rPr>
          <w:rFonts w:ascii="Aptos Display" w:hAnsi="Aptos Display"/>
        </w:rPr>
      </w:pPr>
      <w:bookmarkStart w:id="65" w:name="_Toc512203284"/>
      <w:r w:rsidRPr="00652CBD">
        <w:rPr>
          <w:rFonts w:ascii="Aptos Display" w:hAnsi="Aptos Display"/>
          <w:iCs w:val="0"/>
        </w:rPr>
        <w:t xml:space="preserve">Není-li stanoveno jinak, doklady k prokázání splnění kvalifikace postačí </w:t>
      </w:r>
      <w:r w:rsidR="0018134B" w:rsidRPr="00652CBD">
        <w:rPr>
          <w:rFonts w:ascii="Aptos Display" w:hAnsi="Aptos Display"/>
          <w:iCs w:val="0"/>
        </w:rPr>
        <w:t xml:space="preserve">v Žádosti </w:t>
      </w:r>
      <w:r w:rsidRPr="00652CBD">
        <w:rPr>
          <w:rFonts w:ascii="Aptos Display" w:hAnsi="Aptos Display"/>
          <w:iCs w:val="0"/>
        </w:rPr>
        <w:t>předložit v prosté</w:t>
      </w:r>
      <w:r w:rsidRPr="00652CBD">
        <w:rPr>
          <w:rFonts w:ascii="Aptos Display" w:hAnsi="Aptos Display"/>
        </w:rPr>
        <w:t xml:space="preserve"> kopii.</w:t>
      </w:r>
      <w:bookmarkEnd w:id="65"/>
      <w:r w:rsidRPr="00652CBD">
        <w:rPr>
          <w:rFonts w:ascii="Aptos Display" w:hAnsi="Aptos Display"/>
        </w:rPr>
        <w:t xml:space="preserve"> </w:t>
      </w:r>
    </w:p>
    <w:p w14:paraId="5D32D431" w14:textId="77777777" w:rsidR="00E87D16" w:rsidRPr="00652CBD" w:rsidRDefault="00E87D16" w:rsidP="00E202F6">
      <w:pPr>
        <w:pStyle w:val="Nadpis3"/>
        <w:tabs>
          <w:tab w:val="num" w:pos="567"/>
        </w:tabs>
        <w:ind w:left="567" w:hanging="567"/>
        <w:rPr>
          <w:rFonts w:ascii="Aptos Display" w:hAnsi="Aptos Display"/>
          <w:b/>
          <w:iCs w:val="0"/>
        </w:rPr>
      </w:pPr>
      <w:bookmarkStart w:id="66" w:name="_Toc512203285"/>
      <w:r w:rsidRPr="00652CBD">
        <w:rPr>
          <w:rFonts w:ascii="Aptos Display" w:hAnsi="Aptos Display"/>
          <w:b/>
          <w:iCs w:val="0"/>
        </w:rPr>
        <w:t>Další podmínky a informace k prokázání kvalifikace:</w:t>
      </w:r>
      <w:bookmarkEnd w:id="66"/>
    </w:p>
    <w:p w14:paraId="02034F58" w14:textId="77777777" w:rsidR="00C41E4B" w:rsidRPr="00652CBD" w:rsidRDefault="00C41E4B" w:rsidP="00C41E4B">
      <w:pPr>
        <w:rPr>
          <w:rFonts w:ascii="Aptos Display" w:hAnsi="Aptos Display"/>
        </w:rPr>
      </w:pPr>
    </w:p>
    <w:p w14:paraId="540799E4"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Prokazování kvalifikace získané v zahraničí (§ 81 ZZVZ)</w:t>
      </w:r>
    </w:p>
    <w:p w14:paraId="42A79F24" w14:textId="75621DE7"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V případě, že byla kvalifikace získána v zahraničí, prokazuje se doklady vydanými podle právního řádu země, ve které byla získána, a to v rozsahu požadovaném Z</w:t>
      </w:r>
      <w:r w:rsidR="007A3F0D" w:rsidRPr="00652CBD">
        <w:rPr>
          <w:rFonts w:ascii="Aptos Display" w:hAnsi="Aptos Display" w:cs="Arial"/>
          <w:color w:val="000000"/>
          <w:szCs w:val="20"/>
        </w:rPr>
        <w:t>adavatelem,</w:t>
      </w:r>
      <w:r w:rsidRPr="00652CBD">
        <w:rPr>
          <w:rFonts w:ascii="Aptos Display" w:hAnsi="Aptos Display" w:cs="Arial"/>
          <w:color w:val="000000"/>
          <w:szCs w:val="20"/>
        </w:rPr>
        <w:t xml:space="preserve"> doplněné překladem do českého jazyka, pokud se nejedná o slovenský jazyk. V případě, že by měl Zadavatel pochybnost o správnosti překladu, může si vyžádat předložení úředně ověřeného překladu do</w:t>
      </w:r>
      <w:r w:rsidR="00B80417" w:rsidRPr="00652CBD">
        <w:rPr>
          <w:rFonts w:ascii="Aptos Display" w:hAnsi="Aptos Display" w:cs="Arial"/>
          <w:color w:val="000000"/>
          <w:szCs w:val="20"/>
        </w:rPr>
        <w:t> </w:t>
      </w:r>
      <w:r w:rsidRPr="00652CBD">
        <w:rPr>
          <w:rFonts w:ascii="Aptos Display" w:hAnsi="Aptos Display" w:cs="Arial"/>
          <w:color w:val="000000"/>
          <w:szCs w:val="20"/>
        </w:rPr>
        <w:t xml:space="preserve">českého jazyka tlumočníkem zapsaným do seznamu znalců a tlumočníků.  </w:t>
      </w:r>
    </w:p>
    <w:p w14:paraId="3390F45B"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Prokazování kvalifikace prostřednictvím jiných osob/poddodavatelem (§ 83 ZZVZ)</w:t>
      </w:r>
    </w:p>
    <w:p w14:paraId="5AFB1D73" w14:textId="3D88EF8E" w:rsidR="00E87D16" w:rsidRPr="00652CBD" w:rsidRDefault="00E87D16" w:rsidP="00AB159E">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Dodavatel může prokázat určitou část ekonomické kvalifikace, technické kvalifikace nebo profesní způsobilosti s výjimkou kritéria podle § 77 odst. 1 ZZVZ požadované </w:t>
      </w:r>
      <w:r w:rsidR="00180439" w:rsidRPr="00652CBD">
        <w:rPr>
          <w:rFonts w:ascii="Aptos Display" w:hAnsi="Aptos Display" w:cs="Arial"/>
          <w:color w:val="000000"/>
          <w:szCs w:val="20"/>
        </w:rPr>
        <w:t>Z</w:t>
      </w:r>
      <w:r w:rsidRPr="00652CBD">
        <w:rPr>
          <w:rFonts w:ascii="Aptos Display" w:hAnsi="Aptos Display" w:cs="Arial"/>
          <w:color w:val="000000"/>
          <w:szCs w:val="20"/>
        </w:rPr>
        <w:t>adavatelem prostřednictvím jiných osob (</w:t>
      </w:r>
      <w:r w:rsidR="00B80417" w:rsidRPr="00652CBD">
        <w:rPr>
          <w:rFonts w:ascii="Aptos Display" w:hAnsi="Aptos Display" w:cs="Arial"/>
          <w:color w:val="000000"/>
          <w:szCs w:val="20"/>
        </w:rPr>
        <w:t xml:space="preserve">tj. </w:t>
      </w:r>
      <w:r w:rsidRPr="00652CBD">
        <w:rPr>
          <w:rFonts w:ascii="Aptos Display" w:hAnsi="Aptos Display" w:cs="Arial"/>
          <w:color w:val="000000"/>
          <w:szCs w:val="20"/>
        </w:rPr>
        <w:t xml:space="preserve">poddodavatele). Dodavatel je v takovém případě povinen </w:t>
      </w:r>
      <w:r w:rsidR="00180439" w:rsidRPr="00652CBD">
        <w:rPr>
          <w:rFonts w:ascii="Aptos Display" w:hAnsi="Aptos Display" w:cs="Arial"/>
          <w:color w:val="000000"/>
          <w:szCs w:val="20"/>
        </w:rPr>
        <w:t>Z</w:t>
      </w:r>
      <w:r w:rsidRPr="00652CBD">
        <w:rPr>
          <w:rFonts w:ascii="Aptos Display" w:hAnsi="Aptos Display" w:cs="Arial"/>
          <w:color w:val="000000"/>
          <w:szCs w:val="20"/>
        </w:rPr>
        <w:t>adavateli předložit:</w:t>
      </w:r>
    </w:p>
    <w:p w14:paraId="6EA5AF2C" w14:textId="77777777" w:rsidR="00E87D16" w:rsidRPr="00652CBD" w:rsidRDefault="00E87D16" w:rsidP="001E0BD3">
      <w:pPr>
        <w:pStyle w:val="walnut-Odstavec3"/>
        <w:numPr>
          <w:ilvl w:val="2"/>
          <w:numId w:val="28"/>
        </w:numPr>
        <w:tabs>
          <w:tab w:val="left" w:pos="993"/>
        </w:tabs>
        <w:ind w:left="1843" w:hanging="1026"/>
        <w:textAlignment w:val="auto"/>
        <w:rPr>
          <w:rFonts w:ascii="Aptos Display" w:hAnsi="Aptos Display" w:cs="Arial"/>
          <w:sz w:val="20"/>
          <w:szCs w:val="20"/>
        </w:rPr>
      </w:pPr>
      <w:r w:rsidRPr="00652CBD">
        <w:rPr>
          <w:rFonts w:ascii="Aptos Display" w:hAnsi="Aptos Display" w:cs="Arial"/>
          <w:sz w:val="20"/>
          <w:szCs w:val="20"/>
        </w:rPr>
        <w:t>doklady prokazující splnění profesní způsobilosti podle § 77 odst. 1 ZZVZ jinou osobou,</w:t>
      </w:r>
    </w:p>
    <w:p w14:paraId="653E287D" w14:textId="77777777" w:rsidR="00E87D16" w:rsidRPr="00652CBD" w:rsidRDefault="00E87D16" w:rsidP="001E0BD3">
      <w:pPr>
        <w:pStyle w:val="walnut-Odstavec3"/>
        <w:numPr>
          <w:ilvl w:val="2"/>
          <w:numId w:val="28"/>
        </w:numPr>
        <w:tabs>
          <w:tab w:val="left" w:pos="993"/>
        </w:tabs>
        <w:ind w:left="1843" w:hanging="1026"/>
        <w:rPr>
          <w:rFonts w:ascii="Aptos Display" w:hAnsi="Aptos Display" w:cs="Arial"/>
          <w:sz w:val="20"/>
          <w:szCs w:val="20"/>
        </w:rPr>
      </w:pPr>
      <w:r w:rsidRPr="00652CBD">
        <w:rPr>
          <w:rFonts w:ascii="Aptos Display" w:hAnsi="Aptos Display" w:cs="Arial"/>
          <w:sz w:val="20"/>
          <w:szCs w:val="20"/>
        </w:rPr>
        <w:t>doklady prokazující splnění chybějící části kvalifikace prostřednictvím jiné osoby,</w:t>
      </w:r>
    </w:p>
    <w:p w14:paraId="1CA426D8" w14:textId="77777777" w:rsidR="00E87D16" w:rsidRPr="00652CBD" w:rsidRDefault="00E87D16" w:rsidP="001E0BD3">
      <w:pPr>
        <w:pStyle w:val="walnut-Odstavec3"/>
        <w:numPr>
          <w:ilvl w:val="2"/>
          <w:numId w:val="28"/>
        </w:numPr>
        <w:tabs>
          <w:tab w:val="left" w:pos="993"/>
        </w:tabs>
        <w:ind w:left="1843" w:hanging="1026"/>
        <w:rPr>
          <w:rFonts w:ascii="Aptos Display" w:hAnsi="Aptos Display" w:cs="Arial"/>
          <w:sz w:val="20"/>
          <w:szCs w:val="20"/>
        </w:rPr>
      </w:pPr>
      <w:r w:rsidRPr="00652CBD">
        <w:rPr>
          <w:rFonts w:ascii="Aptos Display" w:hAnsi="Aptos Display" w:cs="Arial"/>
          <w:sz w:val="20"/>
          <w:szCs w:val="20"/>
        </w:rPr>
        <w:t xml:space="preserve">doklady o splnění základní způsobilosti podle § 74 ZZVZ jinou osobou a </w:t>
      </w:r>
    </w:p>
    <w:p w14:paraId="6072E15E" w14:textId="54099AA8" w:rsidR="00E87D16" w:rsidRPr="00652CBD" w:rsidRDefault="00E87D16" w:rsidP="001E0BD3">
      <w:pPr>
        <w:pStyle w:val="walnut-Odstavec3"/>
        <w:numPr>
          <w:ilvl w:val="2"/>
          <w:numId w:val="28"/>
        </w:numPr>
        <w:tabs>
          <w:tab w:val="left" w:pos="993"/>
        </w:tabs>
        <w:ind w:left="993" w:hanging="176"/>
        <w:rPr>
          <w:rFonts w:ascii="Aptos Display" w:hAnsi="Aptos Display" w:cs="Arial"/>
          <w:sz w:val="20"/>
          <w:szCs w:val="20"/>
        </w:rPr>
      </w:pPr>
      <w:r w:rsidRPr="00652CBD">
        <w:rPr>
          <w:rFonts w:ascii="Aptos Display" w:hAnsi="Aptos Display" w:cs="Arial"/>
          <w:sz w:val="20"/>
          <w:szCs w:val="20"/>
        </w:rPr>
        <w:t>písemný závazek jiné osoby k poskytnutí plnění určeného k plnění veřejné zakázky/</w:t>
      </w:r>
      <w:r w:rsidR="00B80417" w:rsidRPr="00652CBD">
        <w:rPr>
          <w:rFonts w:ascii="Aptos Display" w:hAnsi="Aptos Display" w:cs="Arial"/>
          <w:sz w:val="20"/>
          <w:szCs w:val="20"/>
        </w:rPr>
        <w:t>K</w:t>
      </w:r>
      <w:r w:rsidRPr="00652CBD">
        <w:rPr>
          <w:rFonts w:ascii="Aptos Display" w:hAnsi="Aptos Display" w:cs="Arial"/>
          <w:sz w:val="20"/>
          <w:szCs w:val="20"/>
        </w:rPr>
        <w:t>oncesní smlouvy nebo k poskytnutí věcí nebo práv, s nimiž bude dodavatel oprávněn disponovat v</w:t>
      </w:r>
      <w:r w:rsidR="00B80417" w:rsidRPr="00652CBD">
        <w:rPr>
          <w:rFonts w:ascii="Aptos Display" w:hAnsi="Aptos Display" w:cs="Arial"/>
          <w:sz w:val="20"/>
          <w:szCs w:val="20"/>
        </w:rPr>
        <w:t> </w:t>
      </w:r>
      <w:r w:rsidRPr="00652CBD">
        <w:rPr>
          <w:rFonts w:ascii="Aptos Display" w:hAnsi="Aptos Display" w:cs="Arial"/>
          <w:sz w:val="20"/>
          <w:szCs w:val="20"/>
        </w:rPr>
        <w:t xml:space="preserve">rámci plnění </w:t>
      </w:r>
      <w:r w:rsidR="00B80417" w:rsidRPr="00652CBD">
        <w:rPr>
          <w:rFonts w:ascii="Aptos Display" w:hAnsi="Aptos Display" w:cs="Arial"/>
          <w:sz w:val="20"/>
          <w:szCs w:val="20"/>
        </w:rPr>
        <w:t>K</w:t>
      </w:r>
      <w:r w:rsidRPr="00652CBD">
        <w:rPr>
          <w:rFonts w:ascii="Aptos Display" w:hAnsi="Aptos Display" w:cs="Arial"/>
          <w:sz w:val="20"/>
          <w:szCs w:val="20"/>
        </w:rPr>
        <w:t>oncesní sml</w:t>
      </w:r>
      <w:r w:rsidR="005375FA">
        <w:rPr>
          <w:rFonts w:ascii="Aptos Display" w:hAnsi="Aptos Display" w:cs="Arial"/>
          <w:sz w:val="20"/>
          <w:szCs w:val="20"/>
        </w:rPr>
        <w:t>o</w:t>
      </w:r>
      <w:r w:rsidRPr="00652CBD">
        <w:rPr>
          <w:rFonts w:ascii="Aptos Display" w:hAnsi="Aptos Display" w:cs="Arial"/>
          <w:sz w:val="20"/>
          <w:szCs w:val="20"/>
        </w:rPr>
        <w:t>uv</w:t>
      </w:r>
      <w:r w:rsidR="005375FA">
        <w:rPr>
          <w:rFonts w:ascii="Aptos Display" w:hAnsi="Aptos Display" w:cs="Arial"/>
          <w:sz w:val="20"/>
          <w:szCs w:val="20"/>
        </w:rPr>
        <w:t>y</w:t>
      </w:r>
      <w:r w:rsidRPr="00652CBD">
        <w:rPr>
          <w:rFonts w:ascii="Aptos Display" w:hAnsi="Aptos Display" w:cs="Arial"/>
          <w:sz w:val="20"/>
          <w:szCs w:val="20"/>
        </w:rPr>
        <w:t xml:space="preserve">, a to alespoň v rozsahu, v jakém jiná osoba prokázala kvalifikaci za dodavatele. </w:t>
      </w:r>
    </w:p>
    <w:p w14:paraId="323CB621" w14:textId="4F2AAEF5"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Má se za to, že požadavek podle bodu </w:t>
      </w:r>
      <w:proofErr w:type="spellStart"/>
      <w:r w:rsidR="002B5CF3" w:rsidRPr="00652CBD">
        <w:rPr>
          <w:rFonts w:ascii="Aptos Display" w:hAnsi="Aptos Display" w:cs="Arial"/>
          <w:color w:val="000000"/>
          <w:szCs w:val="20"/>
        </w:rPr>
        <w:t>iv</w:t>
      </w:r>
      <w:proofErr w:type="spellEnd"/>
      <w:r w:rsidR="002B5CF3" w:rsidRPr="00652CBD">
        <w:rPr>
          <w:rFonts w:ascii="Aptos Display" w:hAnsi="Aptos Display" w:cs="Arial"/>
          <w:color w:val="000000"/>
          <w:szCs w:val="20"/>
        </w:rPr>
        <w:t xml:space="preserve">. shora </w:t>
      </w:r>
      <w:r w:rsidRPr="00652CBD">
        <w:rPr>
          <w:rFonts w:ascii="Aptos Display" w:hAnsi="Aptos Display" w:cs="Arial"/>
          <w:color w:val="000000"/>
          <w:szCs w:val="20"/>
        </w:rPr>
        <w:t>je splněn, pokud obsahem písemného závazku jiné osoby je společná a nerozdílná odpovědnost této osoby za plnění veřejné zakázky společně s</w:t>
      </w:r>
      <w:r w:rsidR="00B80417" w:rsidRPr="00652CBD">
        <w:rPr>
          <w:rFonts w:ascii="Aptos Display" w:hAnsi="Aptos Display" w:cs="Arial"/>
          <w:color w:val="000000"/>
          <w:szCs w:val="20"/>
        </w:rPr>
        <w:t> </w:t>
      </w:r>
      <w:r w:rsidRPr="00652CBD">
        <w:rPr>
          <w:rFonts w:ascii="Aptos Display" w:hAnsi="Aptos Display" w:cs="Arial"/>
          <w:color w:val="000000"/>
          <w:szCs w:val="20"/>
        </w:rPr>
        <w:t>dodavatelem. Prokazuje-li však dodavatel prostřednictvím jiné osoby kvalifikaci a</w:t>
      </w:r>
      <w:r w:rsidR="007279A5" w:rsidRPr="00652CBD">
        <w:rPr>
          <w:rFonts w:ascii="Aptos Display" w:hAnsi="Aptos Display" w:cs="Arial"/>
          <w:color w:val="000000"/>
          <w:szCs w:val="20"/>
        </w:rPr>
        <w:t> </w:t>
      </w:r>
      <w:r w:rsidRPr="00652CBD">
        <w:rPr>
          <w:rFonts w:ascii="Aptos Display" w:hAnsi="Aptos Display" w:cs="Arial"/>
          <w:color w:val="000000"/>
          <w:szCs w:val="20"/>
        </w:rPr>
        <w:t xml:space="preserve">předkládá doklady podle § 79 odst. 2 písm. a), b) nebo d) ZZVZ vztahující se k takové osobě, musí dokument podle </w:t>
      </w:r>
      <w:r w:rsidR="002B5CF3" w:rsidRPr="00652CBD">
        <w:rPr>
          <w:rFonts w:ascii="Aptos Display" w:hAnsi="Aptos Display" w:cs="Arial"/>
          <w:color w:val="000000"/>
          <w:szCs w:val="20"/>
        </w:rPr>
        <w:t xml:space="preserve">bodu </w:t>
      </w:r>
      <w:proofErr w:type="spellStart"/>
      <w:r w:rsidR="002B5CF3" w:rsidRPr="00652CBD">
        <w:rPr>
          <w:rFonts w:ascii="Aptos Display" w:hAnsi="Aptos Display" w:cs="Arial"/>
          <w:color w:val="000000"/>
          <w:szCs w:val="20"/>
        </w:rPr>
        <w:t>iv</w:t>
      </w:r>
      <w:proofErr w:type="spellEnd"/>
      <w:r w:rsidR="002B5CF3" w:rsidRPr="00652CBD">
        <w:rPr>
          <w:rFonts w:ascii="Aptos Display" w:hAnsi="Aptos Display" w:cs="Arial"/>
          <w:color w:val="000000"/>
          <w:szCs w:val="20"/>
        </w:rPr>
        <w:t xml:space="preserve">. shora </w:t>
      </w:r>
      <w:r w:rsidRPr="00652CBD">
        <w:rPr>
          <w:rFonts w:ascii="Aptos Display" w:hAnsi="Aptos Display" w:cs="Arial"/>
          <w:color w:val="000000"/>
          <w:szCs w:val="20"/>
        </w:rPr>
        <w:t xml:space="preserve">obsahovat závazek, že jiná osoba bude vykonávat služby, ke kterým se prokazované kritérium kvalifikace vztahuje. </w:t>
      </w:r>
    </w:p>
    <w:p w14:paraId="5E23E7CD" w14:textId="20F41781" w:rsidR="00E87D16" w:rsidRPr="00652CBD" w:rsidRDefault="00E87D16" w:rsidP="00E87D16">
      <w:pPr>
        <w:autoSpaceDE w:val="0"/>
        <w:autoSpaceDN w:val="0"/>
        <w:adjustRightInd w:val="0"/>
        <w:spacing w:before="120"/>
        <w:ind w:left="567"/>
        <w:rPr>
          <w:rFonts w:ascii="Aptos Display" w:hAnsi="Aptos Display" w:cs="Arial"/>
          <w:b/>
          <w:color w:val="000000"/>
          <w:szCs w:val="20"/>
        </w:rPr>
      </w:pPr>
      <w:r w:rsidRPr="00652CBD">
        <w:rPr>
          <w:rFonts w:ascii="Aptos Display" w:hAnsi="Aptos Display" w:cs="Arial"/>
          <w:b/>
          <w:color w:val="000000"/>
          <w:szCs w:val="20"/>
        </w:rPr>
        <w:t>Dodavatel není oprávněn prokazovat technické kvalifikační předpoklady prostřednictvím jiné osoby/poddodavatele pro tu část veřejné zakázky</w:t>
      </w:r>
      <w:r w:rsidR="002B5CF3" w:rsidRPr="00652CBD">
        <w:rPr>
          <w:rFonts w:ascii="Aptos Display" w:hAnsi="Aptos Display" w:cs="Arial"/>
          <w:b/>
          <w:color w:val="000000"/>
          <w:szCs w:val="20"/>
        </w:rPr>
        <w:t xml:space="preserve"> (resp. vybrané činnosti)</w:t>
      </w:r>
      <w:r w:rsidRPr="00652CBD">
        <w:rPr>
          <w:rFonts w:ascii="Aptos Display" w:hAnsi="Aptos Display" w:cs="Arial"/>
          <w:b/>
          <w:color w:val="000000"/>
          <w:szCs w:val="20"/>
        </w:rPr>
        <w:t xml:space="preserve">, jejímž předmětem je poskytování části služeb vymezených v čl. </w:t>
      </w:r>
      <w:r w:rsidR="00305411" w:rsidRPr="00652CBD">
        <w:rPr>
          <w:rFonts w:ascii="Aptos Display" w:hAnsi="Aptos Display" w:cs="Arial"/>
          <w:b/>
          <w:color w:val="000000"/>
          <w:szCs w:val="20"/>
        </w:rPr>
        <w:t>5.1</w:t>
      </w:r>
      <w:r w:rsidRPr="00652CBD">
        <w:rPr>
          <w:rFonts w:ascii="Aptos Display" w:hAnsi="Aptos Display" w:cs="Arial"/>
          <w:b/>
          <w:color w:val="000000"/>
          <w:szCs w:val="20"/>
        </w:rPr>
        <w:t xml:space="preserve"> této </w:t>
      </w:r>
      <w:r w:rsidR="001831F6" w:rsidRPr="00652CBD">
        <w:rPr>
          <w:rFonts w:ascii="Aptos Display" w:hAnsi="Aptos Display" w:cs="Arial"/>
          <w:b/>
          <w:color w:val="000000"/>
          <w:szCs w:val="20"/>
        </w:rPr>
        <w:t>zadávací</w:t>
      </w:r>
      <w:r w:rsidR="000D687B" w:rsidRPr="00652CBD">
        <w:rPr>
          <w:rFonts w:ascii="Aptos Display" w:hAnsi="Aptos Display" w:cs="Arial"/>
          <w:b/>
          <w:color w:val="000000"/>
          <w:szCs w:val="20"/>
        </w:rPr>
        <w:t xml:space="preserve"> dokumentace</w:t>
      </w:r>
      <w:r w:rsidRPr="00652CBD">
        <w:rPr>
          <w:rFonts w:ascii="Aptos Display" w:hAnsi="Aptos Display" w:cs="Arial"/>
          <w:b/>
          <w:color w:val="000000"/>
          <w:szCs w:val="20"/>
        </w:rPr>
        <w:t>, u</w:t>
      </w:r>
      <w:r w:rsidR="007279A5" w:rsidRPr="00652CBD">
        <w:rPr>
          <w:rFonts w:ascii="Aptos Display" w:hAnsi="Aptos Display" w:cs="Arial"/>
          <w:b/>
          <w:color w:val="000000"/>
          <w:szCs w:val="20"/>
        </w:rPr>
        <w:t> </w:t>
      </w:r>
      <w:r w:rsidRPr="00652CBD">
        <w:rPr>
          <w:rFonts w:ascii="Aptos Display" w:hAnsi="Aptos Display" w:cs="Arial"/>
          <w:b/>
          <w:color w:val="000000"/>
          <w:szCs w:val="20"/>
        </w:rPr>
        <w:t>kterých si Zadavatel vyhradil, že budou plněny pouze vybraným dodavatelem.</w:t>
      </w:r>
    </w:p>
    <w:p w14:paraId="22809F2E" w14:textId="786891A4"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Zadavatel požaduje, aby </w:t>
      </w:r>
      <w:r w:rsidR="00BA6607" w:rsidRPr="00652CBD">
        <w:rPr>
          <w:rFonts w:ascii="Aptos Display" w:hAnsi="Aptos Display" w:cs="Arial"/>
          <w:color w:val="000000"/>
          <w:szCs w:val="20"/>
        </w:rPr>
        <w:t xml:space="preserve">v případě, že </w:t>
      </w:r>
      <w:r w:rsidRPr="00652CBD">
        <w:rPr>
          <w:rFonts w:ascii="Aptos Display" w:hAnsi="Aptos Display" w:cs="Arial"/>
          <w:color w:val="000000"/>
          <w:szCs w:val="20"/>
        </w:rPr>
        <w:t xml:space="preserve">dodavatel </w:t>
      </w:r>
      <w:r w:rsidR="00BA6607" w:rsidRPr="00652CBD">
        <w:rPr>
          <w:rFonts w:ascii="Aptos Display" w:hAnsi="Aptos Display" w:cs="Arial"/>
          <w:color w:val="000000"/>
          <w:szCs w:val="20"/>
        </w:rPr>
        <w:t xml:space="preserve">bude prokazovat </w:t>
      </w:r>
      <w:r w:rsidRPr="00652CBD">
        <w:rPr>
          <w:rFonts w:ascii="Aptos Display" w:hAnsi="Aptos Display" w:cs="Arial"/>
          <w:color w:val="000000"/>
          <w:szCs w:val="20"/>
        </w:rPr>
        <w:t>ekonomickou kvalifikaci podle §</w:t>
      </w:r>
      <w:r w:rsidR="007279A5" w:rsidRPr="00652CBD">
        <w:rPr>
          <w:rFonts w:ascii="Aptos Display" w:hAnsi="Aptos Display" w:cs="Arial"/>
          <w:color w:val="000000"/>
          <w:szCs w:val="20"/>
        </w:rPr>
        <w:t> </w:t>
      </w:r>
      <w:r w:rsidRPr="00652CBD">
        <w:rPr>
          <w:rFonts w:ascii="Aptos Display" w:hAnsi="Aptos Display" w:cs="Arial"/>
          <w:color w:val="000000"/>
          <w:szCs w:val="20"/>
        </w:rPr>
        <w:t>78 ZZVZ</w:t>
      </w:r>
      <w:r w:rsidR="00BA6607" w:rsidRPr="00652CBD">
        <w:rPr>
          <w:rFonts w:ascii="Aptos Display" w:hAnsi="Aptos Display" w:cs="Arial"/>
          <w:color w:val="000000"/>
          <w:szCs w:val="20"/>
        </w:rPr>
        <w:t xml:space="preserve"> prostřednictvím jiné osoby</w:t>
      </w:r>
      <w:r w:rsidRPr="00652CBD">
        <w:rPr>
          <w:rFonts w:ascii="Aptos Display" w:hAnsi="Aptos Display" w:cs="Arial"/>
          <w:color w:val="000000"/>
          <w:szCs w:val="20"/>
        </w:rPr>
        <w:t xml:space="preserve">, nesli </w:t>
      </w:r>
      <w:r w:rsidR="002978CD" w:rsidRPr="00652CBD">
        <w:rPr>
          <w:rFonts w:ascii="Aptos Display" w:hAnsi="Aptos Display" w:cs="Arial"/>
          <w:color w:val="000000"/>
          <w:szCs w:val="20"/>
        </w:rPr>
        <w:t xml:space="preserve">dodavatel společně s touto jinou osobou </w:t>
      </w:r>
      <w:r w:rsidRPr="00652CBD">
        <w:rPr>
          <w:rFonts w:ascii="Aptos Display" w:hAnsi="Aptos Display" w:cs="Arial"/>
          <w:color w:val="000000"/>
          <w:szCs w:val="20"/>
        </w:rPr>
        <w:t>společnou a</w:t>
      </w:r>
      <w:r w:rsidR="007279A5" w:rsidRPr="00652CBD">
        <w:rPr>
          <w:rFonts w:ascii="Aptos Display" w:hAnsi="Aptos Display" w:cs="Arial"/>
          <w:color w:val="000000"/>
          <w:szCs w:val="20"/>
        </w:rPr>
        <w:t> </w:t>
      </w:r>
      <w:r w:rsidRPr="00652CBD">
        <w:rPr>
          <w:rFonts w:ascii="Aptos Display" w:hAnsi="Aptos Display" w:cs="Arial"/>
          <w:color w:val="000000"/>
          <w:szCs w:val="20"/>
        </w:rPr>
        <w:t>nerozdílnou odpovědnost za plnění veřejné zakázky.</w:t>
      </w:r>
      <w:r w:rsidR="007279A5" w:rsidRPr="00652CBD">
        <w:rPr>
          <w:rFonts w:ascii="Aptos Display" w:hAnsi="Aptos Display" w:cs="Arial"/>
          <w:color w:val="000000"/>
          <w:szCs w:val="20"/>
        </w:rPr>
        <w:t xml:space="preserve"> V takovém případě bude tento závazek jiné osoby výslovně obsažen </w:t>
      </w:r>
      <w:r w:rsidR="007279A5" w:rsidRPr="00652CBD">
        <w:rPr>
          <w:rFonts w:ascii="Aptos Display" w:hAnsi="Aptos Display" w:cs="Arial"/>
          <w:color w:val="000000"/>
          <w:szCs w:val="20"/>
        </w:rPr>
        <w:lastRenderedPageBreak/>
        <w:t xml:space="preserve">v žádosti o účast (např. v </w:t>
      </w:r>
      <w:r w:rsidR="007279A5" w:rsidRPr="00652CBD">
        <w:rPr>
          <w:rFonts w:ascii="Aptos Display" w:hAnsi="Aptos Display" w:cs="Arial"/>
          <w:szCs w:val="20"/>
        </w:rPr>
        <w:t>písemném závazku jiné osoby k poskytnutí plnění určeného k plnění veřejné zakázky/Koncesní smlouvy</w:t>
      </w:r>
      <w:r w:rsidR="00120297" w:rsidRPr="00652CBD">
        <w:rPr>
          <w:rFonts w:ascii="Aptos Display" w:hAnsi="Aptos Display" w:cs="Arial"/>
          <w:szCs w:val="20"/>
        </w:rPr>
        <w:t>).</w:t>
      </w:r>
    </w:p>
    <w:p w14:paraId="4043C9D0"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Prokázání základní a profesní způsobilosti výpisem ze seznamu kvalifikovaných dodavatelů</w:t>
      </w:r>
    </w:p>
    <w:p w14:paraId="03A20FCD" w14:textId="77777777"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Dodavatelé zapsaní v seznamu kvalifikovaných dodavatelů (§ 226 a násl. ZZVZ) mohou prokázat splnění základní způsobilosti a profesní způsobilosti výpisem ze seznamu kvalifikovaných dodavatelů za podmínek uvedených v § 228 ZZVZ, tj. pokud:</w:t>
      </w:r>
    </w:p>
    <w:p w14:paraId="7B44D9C6" w14:textId="77777777" w:rsidR="00E87D16" w:rsidRPr="00652CBD" w:rsidRDefault="00E87D16" w:rsidP="001E0BD3">
      <w:pPr>
        <w:numPr>
          <w:ilvl w:val="0"/>
          <w:numId w:val="29"/>
        </w:numPr>
        <w:autoSpaceDE w:val="0"/>
        <w:autoSpaceDN w:val="0"/>
        <w:adjustRightInd w:val="0"/>
        <w:spacing w:before="120"/>
        <w:rPr>
          <w:rFonts w:ascii="Aptos Display" w:hAnsi="Aptos Display" w:cs="Arial"/>
          <w:color w:val="000000"/>
          <w:szCs w:val="20"/>
        </w:rPr>
      </w:pPr>
      <w:r w:rsidRPr="00652CBD">
        <w:rPr>
          <w:rFonts w:ascii="Aptos Display" w:hAnsi="Aptos Display" w:cs="Arial"/>
          <w:color w:val="000000"/>
          <w:szCs w:val="20"/>
        </w:rPr>
        <w:t>k poslednímu dni, ke kterému má být prokázáno splnění kvalifikace, není výpis ze seznamu starší než tři měsíce,</w:t>
      </w:r>
    </w:p>
    <w:p w14:paraId="1B638AE0" w14:textId="485F07EE" w:rsidR="00E87D16" w:rsidRPr="00652CBD" w:rsidRDefault="00E87D16" w:rsidP="001E0BD3">
      <w:pPr>
        <w:numPr>
          <w:ilvl w:val="0"/>
          <w:numId w:val="29"/>
        </w:numPr>
        <w:autoSpaceDE w:val="0"/>
        <w:autoSpaceDN w:val="0"/>
        <w:adjustRightInd w:val="0"/>
        <w:spacing w:before="120"/>
        <w:rPr>
          <w:rFonts w:ascii="Aptos Display" w:hAnsi="Aptos Display" w:cs="Arial"/>
          <w:color w:val="000000"/>
          <w:szCs w:val="20"/>
        </w:rPr>
      </w:pPr>
      <w:r w:rsidRPr="00652CBD">
        <w:rPr>
          <w:rFonts w:ascii="Aptos Display" w:hAnsi="Aptos Display" w:cs="Arial"/>
          <w:color w:val="000000"/>
          <w:szCs w:val="20"/>
        </w:rPr>
        <w:t>údaje uvedené ve výpisu pokrývají požadavky Zadavatele na prokázání</w:t>
      </w:r>
      <w:r w:rsidR="00180439" w:rsidRPr="00652CBD">
        <w:rPr>
          <w:rFonts w:ascii="Aptos Display" w:hAnsi="Aptos Display" w:cs="Arial"/>
          <w:color w:val="000000"/>
          <w:szCs w:val="20"/>
        </w:rPr>
        <w:t xml:space="preserve"> základní a</w:t>
      </w:r>
      <w:r w:rsidRPr="00652CBD">
        <w:rPr>
          <w:rFonts w:ascii="Aptos Display" w:hAnsi="Aptos Display" w:cs="Arial"/>
          <w:color w:val="000000"/>
          <w:szCs w:val="20"/>
        </w:rPr>
        <w:t xml:space="preserve"> profesní způsobilosti v rozsahu uvedeném v bodě </w:t>
      </w:r>
      <w:r w:rsidR="00180439" w:rsidRPr="00652CBD">
        <w:rPr>
          <w:rFonts w:ascii="Aptos Display" w:hAnsi="Aptos Display" w:cs="Arial"/>
          <w:color w:val="000000"/>
          <w:szCs w:val="20"/>
        </w:rPr>
        <w:t>2.3</w:t>
      </w:r>
      <w:r w:rsidRPr="00652CBD">
        <w:rPr>
          <w:rFonts w:ascii="Aptos Display" w:hAnsi="Aptos Display" w:cs="Arial"/>
          <w:color w:val="000000"/>
          <w:szCs w:val="20"/>
        </w:rPr>
        <w:t>.</w:t>
      </w:r>
      <w:r w:rsidR="00110D81" w:rsidRPr="00652CBD">
        <w:rPr>
          <w:rFonts w:ascii="Aptos Display" w:hAnsi="Aptos Display" w:cs="Arial"/>
          <w:color w:val="000000"/>
          <w:szCs w:val="20"/>
        </w:rPr>
        <w:t xml:space="preserve"> a 2.4.</w:t>
      </w:r>
      <w:r w:rsidRPr="00652CBD">
        <w:rPr>
          <w:rFonts w:ascii="Aptos Display" w:hAnsi="Aptos Display" w:cs="Arial"/>
          <w:color w:val="000000"/>
          <w:szCs w:val="20"/>
        </w:rPr>
        <w:t xml:space="preserve"> této </w:t>
      </w:r>
      <w:r w:rsidR="001831F6" w:rsidRPr="00652CBD">
        <w:rPr>
          <w:rFonts w:ascii="Aptos Display" w:hAnsi="Aptos Display" w:cs="Arial"/>
          <w:color w:val="000000"/>
          <w:szCs w:val="20"/>
        </w:rPr>
        <w:t>zadávací</w:t>
      </w:r>
      <w:r w:rsidR="000D687B" w:rsidRPr="00652CBD">
        <w:rPr>
          <w:rFonts w:ascii="Aptos Display" w:hAnsi="Aptos Display" w:cs="Arial"/>
          <w:color w:val="000000"/>
          <w:szCs w:val="20"/>
        </w:rPr>
        <w:t xml:space="preserve"> dokumentace</w:t>
      </w:r>
      <w:r w:rsidRPr="00652CBD">
        <w:rPr>
          <w:rFonts w:ascii="Aptos Display" w:hAnsi="Aptos Display" w:cs="Arial"/>
          <w:color w:val="000000"/>
          <w:szCs w:val="20"/>
        </w:rPr>
        <w:t>,</w:t>
      </w:r>
    </w:p>
    <w:p w14:paraId="54D37649" w14:textId="77777777" w:rsidR="00E87D16" w:rsidRPr="00652CBD" w:rsidRDefault="00E87D16" w:rsidP="001E0BD3">
      <w:pPr>
        <w:numPr>
          <w:ilvl w:val="0"/>
          <w:numId w:val="29"/>
        </w:numPr>
        <w:autoSpaceDE w:val="0"/>
        <w:autoSpaceDN w:val="0"/>
        <w:adjustRightInd w:val="0"/>
        <w:spacing w:before="120"/>
        <w:rPr>
          <w:rFonts w:ascii="Aptos Display" w:hAnsi="Aptos Display" w:cs="Arial"/>
          <w:color w:val="000000"/>
          <w:szCs w:val="20"/>
        </w:rPr>
      </w:pPr>
      <w:r w:rsidRPr="00652CBD">
        <w:rPr>
          <w:rFonts w:ascii="Aptos Display" w:hAnsi="Aptos Display" w:cs="Arial"/>
          <w:color w:val="000000"/>
          <w:szCs w:val="20"/>
        </w:rPr>
        <w:t xml:space="preserve">výpis neobsahuje údaj podle § 231 odst. 4 ZZVZ o zahájení řízení o změně údajů nebo vyřazení dodavatele ze seznamu kvalifikovaných dodavatelů.  </w:t>
      </w:r>
    </w:p>
    <w:p w14:paraId="4F6DB03A"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 xml:space="preserve">Prokázání splnění kvalifikace výpisem ze seznamu certifikovaných dodavatelů </w:t>
      </w:r>
    </w:p>
    <w:p w14:paraId="3E0E7584" w14:textId="690F2E4C" w:rsidR="00E87D16" w:rsidRPr="00652CBD" w:rsidRDefault="00E87D16" w:rsidP="00E87D16">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Certifikovaní dodavatelé mohou prokázat splnění kvalifikace Zadavateli předložením certifikátu, který byl vydán v rámci systému certifikovaných dodavatelů (§ 233 ZZVZ) osobou akreditovanou pro činnost v systému certifikovaných dodavatelů. Předloží-li dodavatel Zadavateli certifikát vydaný v rámci systému certifikovaných dodavatelů, který obsahuje náležitosti stanovené v § 239 ZZVZ ve</w:t>
      </w:r>
      <w:r w:rsidR="00B80417" w:rsidRPr="00652CBD">
        <w:rPr>
          <w:rFonts w:ascii="Aptos Display" w:hAnsi="Aptos Display" w:cs="Arial"/>
          <w:color w:val="000000"/>
          <w:szCs w:val="20"/>
        </w:rPr>
        <w:t> </w:t>
      </w:r>
      <w:r w:rsidRPr="00652CBD">
        <w:rPr>
          <w:rFonts w:ascii="Aptos Display" w:hAnsi="Aptos Display" w:cs="Arial"/>
          <w:color w:val="000000"/>
          <w:szCs w:val="20"/>
        </w:rPr>
        <w:t>lhůtě pro prokázání splnění kvalifikace a údaje v certifikátu jsou platné nejméně k poslednímu dni lhůty pro prokázání splnění kvalifikace, nahrazuje tento certifikát v rozsahu v něm uvedených údajů prokázání splnění kvalifikace dodavatelem.</w:t>
      </w:r>
    </w:p>
    <w:p w14:paraId="4BBF17A1" w14:textId="77777777" w:rsidR="00E87D16" w:rsidRPr="00652CBD" w:rsidRDefault="00E87D16" w:rsidP="001E0BD3">
      <w:pPr>
        <w:keepNext/>
        <w:keepLines/>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r w:rsidRPr="00652CBD">
        <w:rPr>
          <w:rFonts w:ascii="Aptos Display" w:hAnsi="Aptos Display" w:cs="Arial"/>
          <w:b/>
          <w:i/>
          <w:color w:val="000000"/>
          <w:szCs w:val="20"/>
          <w:u w:val="single"/>
        </w:rPr>
        <w:t>Dodatečné informace a doklady</w:t>
      </w:r>
    </w:p>
    <w:p w14:paraId="7CFA4AAF" w14:textId="77777777" w:rsidR="00E87D16" w:rsidRPr="00652CBD" w:rsidRDefault="00E87D16" w:rsidP="009A0FF6">
      <w:pPr>
        <w:keepNext/>
        <w:keepLines/>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Zadavatel si může vyžádat od dodavatele objasnění předložených informací nebo dokladů nebo předložení dalších dodatečných informací či dokladů prokazujících splnění kvalifikace. Dodavatel je pak povinen tuto povinnost splnit v přiměřené lhůtě stanovené Zadavatelem. </w:t>
      </w:r>
    </w:p>
    <w:p w14:paraId="29101B8E" w14:textId="77777777" w:rsidR="00E87D16" w:rsidRPr="00652CBD" w:rsidRDefault="00E87D16" w:rsidP="001E0BD3">
      <w:pPr>
        <w:numPr>
          <w:ilvl w:val="0"/>
          <w:numId w:val="10"/>
        </w:numPr>
        <w:tabs>
          <w:tab w:val="left" w:pos="851"/>
        </w:tabs>
        <w:autoSpaceDE w:val="0"/>
        <w:autoSpaceDN w:val="0"/>
        <w:adjustRightInd w:val="0"/>
        <w:spacing w:before="120"/>
        <w:ind w:left="851" w:hanging="425"/>
        <w:rPr>
          <w:rFonts w:ascii="Aptos Display" w:hAnsi="Aptos Display" w:cs="Arial"/>
          <w:b/>
          <w:i/>
          <w:color w:val="000000"/>
          <w:szCs w:val="20"/>
          <w:u w:val="single"/>
        </w:rPr>
      </w:pPr>
      <w:bookmarkStart w:id="67" w:name="_Hlk23862198"/>
      <w:r w:rsidRPr="00652CBD">
        <w:rPr>
          <w:rFonts w:ascii="Aptos Display" w:hAnsi="Aptos Display" w:cs="Arial"/>
          <w:b/>
          <w:i/>
          <w:color w:val="000000"/>
          <w:szCs w:val="20"/>
          <w:u w:val="single"/>
        </w:rPr>
        <w:t>Plnění některých kvalifikačních požadavků vyjádřené v české měně</w:t>
      </w:r>
    </w:p>
    <w:p w14:paraId="03F52595" w14:textId="3F0E128D" w:rsidR="00651AEE" w:rsidRPr="00652CBD" w:rsidRDefault="00E87D16" w:rsidP="00822723">
      <w:pPr>
        <w:autoSpaceDE w:val="0"/>
        <w:autoSpaceDN w:val="0"/>
        <w:adjustRightInd w:val="0"/>
        <w:spacing w:before="120"/>
        <w:ind w:left="567"/>
        <w:rPr>
          <w:rFonts w:ascii="Aptos Display" w:hAnsi="Aptos Display" w:cs="Arial"/>
          <w:color w:val="000000"/>
          <w:szCs w:val="20"/>
        </w:rPr>
      </w:pPr>
      <w:r w:rsidRPr="00652CBD">
        <w:rPr>
          <w:rFonts w:ascii="Aptos Display" w:hAnsi="Aptos Display" w:cs="Arial"/>
          <w:color w:val="000000"/>
          <w:szCs w:val="20"/>
        </w:rPr>
        <w:t xml:space="preserve">Pokud Zadavatel stanoví některé kvalifikační požadavky vyjádřené v české měně, může dodavatel doložit splnění těchto požadavků přepočtem jiné měny než CZK přepočtem na CZK. Pro tento přepočet použije poslední čtvrtletní průměrný kurz devizového trhu příslušné měny v CZK stanovený a zveřejněný ČNB ke dni uveřejnění </w:t>
      </w:r>
      <w:r w:rsidR="00B80417" w:rsidRPr="00652CBD">
        <w:rPr>
          <w:rFonts w:ascii="Aptos Display" w:hAnsi="Aptos Display" w:cs="Arial"/>
          <w:color w:val="000000"/>
          <w:szCs w:val="20"/>
        </w:rPr>
        <w:t>o</w:t>
      </w:r>
      <w:r w:rsidRPr="00652CBD">
        <w:rPr>
          <w:rFonts w:ascii="Aptos Display" w:hAnsi="Aptos Display" w:cs="Arial"/>
          <w:color w:val="000000"/>
          <w:szCs w:val="20"/>
        </w:rPr>
        <w:t>známen</w:t>
      </w:r>
      <w:r w:rsidR="00AB16F1" w:rsidRPr="00652CBD">
        <w:rPr>
          <w:rFonts w:ascii="Aptos Display" w:hAnsi="Aptos Display" w:cs="Arial"/>
          <w:color w:val="000000"/>
          <w:szCs w:val="20"/>
        </w:rPr>
        <w:t>í</w:t>
      </w:r>
      <w:r w:rsidRPr="00652CBD">
        <w:rPr>
          <w:rFonts w:ascii="Aptos Display" w:hAnsi="Aptos Display" w:cs="Arial"/>
          <w:color w:val="000000"/>
          <w:szCs w:val="20"/>
        </w:rPr>
        <w:t>.</w:t>
      </w:r>
    </w:p>
    <w:bookmarkEnd w:id="67"/>
    <w:p w14:paraId="49A20973" w14:textId="22E026AE" w:rsidR="00AB16F1" w:rsidRPr="00652CBD" w:rsidRDefault="00651AEE" w:rsidP="00651AEE">
      <w:pPr>
        <w:pStyle w:val="Nadpis3"/>
        <w:tabs>
          <w:tab w:val="num" w:pos="567"/>
        </w:tabs>
        <w:ind w:left="567" w:hanging="567"/>
        <w:rPr>
          <w:rFonts w:ascii="Aptos Display" w:hAnsi="Aptos Display"/>
          <w:bCs/>
          <w:iCs w:val="0"/>
        </w:rPr>
      </w:pPr>
      <w:r w:rsidRPr="00652CBD">
        <w:rPr>
          <w:rFonts w:ascii="Aptos Display" w:hAnsi="Aptos Display"/>
          <w:bCs/>
          <w:iCs w:val="0"/>
        </w:rPr>
        <w:t xml:space="preserve">Zadavatel pro vyloučení pochybností upozorňuje, že oprávnění k provozování je krajským úřadem vydáváno vždy pouze jedinému subjektu (dodavateli). </w:t>
      </w:r>
    </w:p>
    <w:p w14:paraId="0C38AD44" w14:textId="77777777" w:rsidR="00822723" w:rsidRPr="00652CBD" w:rsidRDefault="00822723" w:rsidP="00822723">
      <w:pPr>
        <w:rPr>
          <w:rFonts w:ascii="Aptos Display" w:hAnsi="Aptos Display"/>
        </w:rPr>
      </w:pPr>
    </w:p>
    <w:p w14:paraId="68514DE0" w14:textId="77777777" w:rsidR="00E87D16" w:rsidRPr="00652CBD" w:rsidRDefault="00E87D16" w:rsidP="00B4152B">
      <w:pPr>
        <w:pStyle w:val="Nadpis2"/>
        <w:tabs>
          <w:tab w:val="clear" w:pos="1844"/>
          <w:tab w:val="num" w:pos="567"/>
        </w:tabs>
        <w:spacing w:before="120" w:after="120"/>
        <w:ind w:hanging="1844"/>
        <w:rPr>
          <w:rFonts w:ascii="Aptos Display" w:hAnsi="Aptos Display" w:cs="Arial"/>
          <w:sz w:val="20"/>
          <w:szCs w:val="20"/>
        </w:rPr>
      </w:pPr>
      <w:bookmarkStart w:id="68" w:name="_Toc278199004"/>
      <w:bookmarkStart w:id="69" w:name="_Toc479145796"/>
      <w:bookmarkStart w:id="70" w:name="_Toc512203286"/>
      <w:bookmarkStart w:id="71" w:name="_Toc21631398"/>
      <w:bookmarkStart w:id="72" w:name="_Toc167282302"/>
      <w:r w:rsidRPr="00652CBD">
        <w:rPr>
          <w:rFonts w:ascii="Aptos Display" w:hAnsi="Aptos Display" w:cs="Arial"/>
          <w:sz w:val="20"/>
          <w:szCs w:val="20"/>
        </w:rPr>
        <w:t xml:space="preserve">Základní </w:t>
      </w:r>
      <w:bookmarkEnd w:id="68"/>
      <w:r w:rsidRPr="00652CBD">
        <w:rPr>
          <w:rFonts w:ascii="Aptos Display" w:hAnsi="Aptos Display" w:cs="Arial"/>
          <w:sz w:val="20"/>
          <w:szCs w:val="20"/>
        </w:rPr>
        <w:t>způsobilost</w:t>
      </w:r>
      <w:bookmarkEnd w:id="69"/>
      <w:bookmarkEnd w:id="70"/>
      <w:bookmarkEnd w:id="71"/>
      <w:bookmarkEnd w:id="72"/>
    </w:p>
    <w:p w14:paraId="1225870F" w14:textId="77777777" w:rsidR="00E87D16" w:rsidRPr="00652CBD" w:rsidRDefault="00E87D16" w:rsidP="00E202F6">
      <w:pPr>
        <w:pStyle w:val="Nadpis3"/>
        <w:tabs>
          <w:tab w:val="num" w:pos="709"/>
        </w:tabs>
        <w:ind w:left="709" w:hanging="709"/>
        <w:rPr>
          <w:rFonts w:ascii="Aptos Display" w:hAnsi="Aptos Display" w:cs="Arial"/>
          <w:color w:val="000000"/>
          <w:szCs w:val="20"/>
        </w:rPr>
      </w:pPr>
      <w:bookmarkStart w:id="73" w:name="_Toc512203287"/>
      <w:r w:rsidRPr="00652CBD">
        <w:rPr>
          <w:rFonts w:ascii="Aptos Display" w:hAnsi="Aptos Display" w:cs="Arial"/>
          <w:szCs w:val="20"/>
        </w:rPr>
        <w:t>Zadavatel požaduje prokázání splnění základní způsobilosti dodavatele dle ustanovení § 74</w:t>
      </w:r>
      <w:r w:rsidRPr="00652CBD">
        <w:rPr>
          <w:rFonts w:ascii="Aptos Display" w:hAnsi="Aptos Display" w:cs="Arial"/>
          <w:color w:val="000000"/>
          <w:szCs w:val="20"/>
        </w:rPr>
        <w:t xml:space="preserve"> ZZVZ způsobem podle § 75 odst. 1 ZZVZ, tj. předložením:</w:t>
      </w:r>
      <w:bookmarkEnd w:id="73"/>
    </w:p>
    <w:p w14:paraId="44BB0784"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výpisu z evidence Rejstříku trestů ve vztahu k § 74 odst. 1 písm. a),</w:t>
      </w:r>
    </w:p>
    <w:p w14:paraId="561C2E37"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potvrzení příslušného finančního úřadu ve vztahu k § 74 odst. 1 písm. b),</w:t>
      </w:r>
    </w:p>
    <w:p w14:paraId="1225D6F7"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písemného čestného prohlášení ve vztahu ke spotřební dani ve vztahu k § 74 odst. 1 písm. b),</w:t>
      </w:r>
    </w:p>
    <w:p w14:paraId="50B4732F"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písemného čestného prohlášení ve vztahu k § 74 odst. 1 písm. c),</w:t>
      </w:r>
    </w:p>
    <w:p w14:paraId="35B3A76B" w14:textId="77777777"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potvrzení příslušné okresní správy sociálního zabezpečení ve vztahu k § 74 odst. 1 písm. d),</w:t>
      </w:r>
    </w:p>
    <w:p w14:paraId="482A8970" w14:textId="154A95DC" w:rsidR="00E87D16" w:rsidRPr="00652CBD" w:rsidRDefault="00E87D16" w:rsidP="001E0BD3">
      <w:pPr>
        <w:pStyle w:val="Textpsmene"/>
        <w:numPr>
          <w:ilvl w:val="1"/>
          <w:numId w:val="13"/>
        </w:numPr>
        <w:tabs>
          <w:tab w:val="clear" w:pos="425"/>
          <w:tab w:val="num" w:pos="709"/>
        </w:tabs>
        <w:spacing w:before="120"/>
        <w:ind w:left="709" w:hanging="283"/>
        <w:rPr>
          <w:rFonts w:ascii="Aptos Display" w:hAnsi="Aptos Display" w:cs="Arial"/>
          <w:sz w:val="20"/>
        </w:rPr>
      </w:pPr>
      <w:r w:rsidRPr="00652CBD">
        <w:rPr>
          <w:rFonts w:ascii="Aptos Display" w:hAnsi="Aptos Display" w:cs="Arial"/>
          <w:sz w:val="20"/>
        </w:rPr>
        <w:t>výpisu z obchodního rejstříku, nebo předložením písemného čestného prohlášení v případě, že</w:t>
      </w:r>
      <w:r w:rsidR="00B80417" w:rsidRPr="00652CBD">
        <w:rPr>
          <w:rFonts w:ascii="Aptos Display" w:hAnsi="Aptos Display" w:cs="Arial"/>
          <w:sz w:val="20"/>
        </w:rPr>
        <w:t> </w:t>
      </w:r>
      <w:r w:rsidRPr="00652CBD">
        <w:rPr>
          <w:rFonts w:ascii="Aptos Display" w:hAnsi="Aptos Display" w:cs="Arial"/>
          <w:sz w:val="20"/>
        </w:rPr>
        <w:t>není v obchodním rejstříku zapsán, ve vztahu k § 74 odst. 1 písm. e).</w:t>
      </w:r>
    </w:p>
    <w:p w14:paraId="22E7782A" w14:textId="77777777" w:rsidR="00E87D16" w:rsidRPr="00652CBD" w:rsidRDefault="00E87D16" w:rsidP="00E202F6">
      <w:pPr>
        <w:pStyle w:val="Nadpis3"/>
        <w:tabs>
          <w:tab w:val="num" w:pos="567"/>
        </w:tabs>
        <w:ind w:left="567" w:hanging="567"/>
        <w:rPr>
          <w:rFonts w:ascii="Aptos Display" w:hAnsi="Aptos Display" w:cs="Arial"/>
          <w:szCs w:val="20"/>
        </w:rPr>
      </w:pPr>
      <w:bookmarkStart w:id="74" w:name="_Toc512203288"/>
      <w:r w:rsidRPr="00652CBD">
        <w:rPr>
          <w:rFonts w:ascii="Aptos Display" w:hAnsi="Aptos Display" w:cs="Arial"/>
          <w:szCs w:val="20"/>
        </w:rPr>
        <w:lastRenderedPageBreak/>
        <w:t xml:space="preserve">Doklady prokazující základní způsobilost podle § 74 ZZVZ musí prokazovat splnění požadovaného kritéria způsobilosti nejpozději v době 3 měsíců přede dnem zahájení </w:t>
      </w:r>
      <w:r w:rsidR="00CC16F6" w:rsidRPr="00652CBD">
        <w:rPr>
          <w:rFonts w:ascii="Aptos Display" w:hAnsi="Aptos Display" w:cs="Arial"/>
          <w:szCs w:val="20"/>
        </w:rPr>
        <w:t>koncesní</w:t>
      </w:r>
      <w:r w:rsidR="004E6C5B" w:rsidRPr="00652CBD">
        <w:rPr>
          <w:rFonts w:ascii="Aptos Display" w:hAnsi="Aptos Display" w:cs="Arial"/>
          <w:szCs w:val="20"/>
        </w:rPr>
        <w:t xml:space="preserve">ho </w:t>
      </w:r>
      <w:r w:rsidRPr="00652CBD">
        <w:rPr>
          <w:rFonts w:ascii="Aptos Display" w:hAnsi="Aptos Display" w:cs="Arial"/>
          <w:szCs w:val="20"/>
        </w:rPr>
        <w:t>řízení</w:t>
      </w:r>
      <w:bookmarkEnd w:id="74"/>
      <w:r w:rsidR="00BD3FF4" w:rsidRPr="00652CBD">
        <w:rPr>
          <w:rFonts w:ascii="Aptos Display" w:hAnsi="Aptos Display" w:cs="Arial"/>
          <w:szCs w:val="20"/>
        </w:rPr>
        <w:t>.</w:t>
      </w:r>
    </w:p>
    <w:p w14:paraId="16BC549A" w14:textId="77777777" w:rsidR="00E87D16" w:rsidRPr="00652CBD" w:rsidRDefault="00E87D16" w:rsidP="00B4152B">
      <w:pPr>
        <w:pStyle w:val="Nadpis2"/>
        <w:tabs>
          <w:tab w:val="clear" w:pos="1844"/>
          <w:tab w:val="num" w:pos="567"/>
        </w:tabs>
        <w:spacing w:before="120" w:after="120"/>
        <w:ind w:hanging="1844"/>
        <w:rPr>
          <w:rFonts w:ascii="Aptos Display" w:hAnsi="Aptos Display" w:cs="Arial"/>
          <w:sz w:val="20"/>
          <w:szCs w:val="20"/>
        </w:rPr>
      </w:pPr>
      <w:bookmarkStart w:id="75" w:name="_Toc278199005"/>
      <w:bookmarkStart w:id="76" w:name="_Toc479145797"/>
      <w:bookmarkStart w:id="77" w:name="_Toc512203289"/>
      <w:bookmarkStart w:id="78" w:name="_Toc21631399"/>
      <w:bookmarkStart w:id="79" w:name="_Toc167282303"/>
      <w:r w:rsidRPr="00652CBD">
        <w:rPr>
          <w:rFonts w:ascii="Aptos Display" w:hAnsi="Aptos Display" w:cs="Arial"/>
          <w:sz w:val="20"/>
          <w:szCs w:val="20"/>
        </w:rPr>
        <w:t>Profesní způsobilost</w:t>
      </w:r>
      <w:bookmarkEnd w:id="75"/>
      <w:bookmarkEnd w:id="76"/>
      <w:bookmarkEnd w:id="77"/>
      <w:bookmarkEnd w:id="78"/>
      <w:bookmarkEnd w:id="79"/>
    </w:p>
    <w:p w14:paraId="52064640" w14:textId="77777777" w:rsidR="00E87D16" w:rsidRPr="00652CBD" w:rsidRDefault="00E87D16" w:rsidP="00E202F6">
      <w:pPr>
        <w:pStyle w:val="Nadpis3"/>
        <w:tabs>
          <w:tab w:val="num" w:pos="709"/>
        </w:tabs>
        <w:ind w:left="709" w:hanging="709"/>
        <w:rPr>
          <w:rFonts w:ascii="Aptos Display" w:hAnsi="Aptos Display" w:cs="Arial"/>
          <w:szCs w:val="20"/>
        </w:rPr>
      </w:pPr>
      <w:bookmarkStart w:id="80" w:name="_Toc512203290"/>
      <w:r w:rsidRPr="00652CBD">
        <w:rPr>
          <w:rFonts w:ascii="Aptos Display" w:hAnsi="Aptos Display" w:cs="Arial"/>
          <w:szCs w:val="20"/>
        </w:rPr>
        <w:t>Splnění profesní způsobilosti ve vztahu k České republice prokáže dodavatel, který předloží:</w:t>
      </w:r>
      <w:bookmarkEnd w:id="80"/>
    </w:p>
    <w:p w14:paraId="55C1E8D4" w14:textId="77777777" w:rsidR="00E87D16" w:rsidRPr="00652CBD" w:rsidRDefault="00E87D16" w:rsidP="001E0BD3">
      <w:pPr>
        <w:pStyle w:val="Odstavecseseznamem"/>
        <w:numPr>
          <w:ilvl w:val="0"/>
          <w:numId w:val="11"/>
        </w:numPr>
        <w:autoSpaceDE w:val="0"/>
        <w:autoSpaceDN w:val="0"/>
        <w:adjustRightInd w:val="0"/>
        <w:spacing w:before="120" w:after="120"/>
        <w:rPr>
          <w:rFonts w:ascii="Aptos Display" w:hAnsi="Aptos Display" w:cs="Arial"/>
          <w:color w:val="000000"/>
          <w:sz w:val="20"/>
          <w:szCs w:val="20"/>
        </w:rPr>
      </w:pPr>
      <w:r w:rsidRPr="00652CBD">
        <w:rPr>
          <w:rFonts w:ascii="Aptos Display" w:hAnsi="Aptos Display" w:cs="Arial"/>
          <w:color w:val="000000"/>
          <w:sz w:val="20"/>
          <w:szCs w:val="20"/>
        </w:rPr>
        <w:t>dle § 77 odst. 1 ZZVZ výpis z obchodního rejstříku nebo jiné obdobné evidence, pokud jiný právní předpis zápis do takové evidence vyžaduje,</w:t>
      </w:r>
    </w:p>
    <w:p w14:paraId="0B0DF638" w14:textId="77777777" w:rsidR="00E87D16" w:rsidRPr="00652CBD" w:rsidRDefault="00E87D16" w:rsidP="001E0BD3">
      <w:pPr>
        <w:numPr>
          <w:ilvl w:val="0"/>
          <w:numId w:val="11"/>
        </w:numPr>
        <w:autoSpaceDE w:val="0"/>
        <w:autoSpaceDN w:val="0"/>
        <w:adjustRightInd w:val="0"/>
        <w:spacing w:before="120" w:after="120"/>
        <w:rPr>
          <w:rFonts w:ascii="Aptos Display" w:hAnsi="Aptos Display" w:cs="Arial"/>
          <w:color w:val="000000"/>
          <w:szCs w:val="20"/>
        </w:rPr>
      </w:pPr>
      <w:r w:rsidRPr="00652CBD">
        <w:rPr>
          <w:rFonts w:ascii="Aptos Display" w:hAnsi="Aptos Display" w:cs="Arial"/>
          <w:color w:val="000000"/>
          <w:szCs w:val="20"/>
        </w:rPr>
        <w:t xml:space="preserve">dle § 77 odst. 2 ZZVZ doklad, že je oprávněn podnikat v rozsahu odpovídajícímu předmětu veřejné zakázky v rozsahu odpovídajícím předmětu koncese, tj. příslušné živnostenské oprávnění provozovat živnost volnou v oboru činností: </w:t>
      </w:r>
    </w:p>
    <w:p w14:paraId="31AB76B8" w14:textId="77777777" w:rsidR="00E87D16" w:rsidRPr="00652CBD" w:rsidRDefault="00E87D16" w:rsidP="001E0BD3">
      <w:pPr>
        <w:numPr>
          <w:ilvl w:val="1"/>
          <w:numId w:val="11"/>
        </w:numPr>
        <w:autoSpaceDE w:val="0"/>
        <w:autoSpaceDN w:val="0"/>
        <w:adjustRightInd w:val="0"/>
        <w:spacing w:before="120" w:after="120"/>
        <w:rPr>
          <w:rFonts w:ascii="Aptos Display" w:hAnsi="Aptos Display" w:cs="Arial"/>
          <w:color w:val="000000"/>
          <w:szCs w:val="20"/>
        </w:rPr>
      </w:pPr>
      <w:r w:rsidRPr="00652CBD">
        <w:rPr>
          <w:rFonts w:ascii="Aptos Display" w:hAnsi="Aptos Display" w:cs="Arial"/>
          <w:color w:val="000000"/>
          <w:szCs w:val="20"/>
        </w:rPr>
        <w:t>pr</w:t>
      </w:r>
      <w:r w:rsidR="00DC7B10" w:rsidRPr="00652CBD">
        <w:rPr>
          <w:rFonts w:ascii="Aptos Display" w:hAnsi="Aptos Display" w:cs="Arial"/>
          <w:color w:val="000000"/>
          <w:szCs w:val="20"/>
        </w:rPr>
        <w:t>ovozování vodovodů a kanalizací a</w:t>
      </w:r>
    </w:p>
    <w:p w14:paraId="19F64969" w14:textId="77777777" w:rsidR="00E87D16" w:rsidRPr="00652CBD" w:rsidRDefault="00E87D16" w:rsidP="001E0BD3">
      <w:pPr>
        <w:pStyle w:val="Odstavecseseznamem"/>
        <w:numPr>
          <w:ilvl w:val="1"/>
          <w:numId w:val="11"/>
        </w:numPr>
        <w:autoSpaceDE w:val="0"/>
        <w:autoSpaceDN w:val="0"/>
        <w:adjustRightInd w:val="0"/>
        <w:spacing w:before="120" w:after="120"/>
        <w:jc w:val="both"/>
        <w:rPr>
          <w:rFonts w:ascii="Aptos Display" w:hAnsi="Aptos Display" w:cs="Arial"/>
          <w:sz w:val="20"/>
          <w:szCs w:val="20"/>
        </w:rPr>
      </w:pPr>
      <w:r w:rsidRPr="00652CBD">
        <w:rPr>
          <w:rFonts w:ascii="Aptos Display" w:hAnsi="Aptos Display" w:cs="Arial"/>
          <w:color w:val="000000"/>
          <w:sz w:val="20"/>
          <w:szCs w:val="20"/>
        </w:rPr>
        <w:t>nakládání s odpady (vyjma s nebezpečnými odpady) podle zákona č. 455/1991 Sb., o živnostenském podnikání</w:t>
      </w:r>
      <w:r w:rsidRPr="00652CBD">
        <w:rPr>
          <w:rFonts w:ascii="Aptos Display" w:hAnsi="Aptos Display" w:cs="Arial"/>
          <w:sz w:val="20"/>
          <w:szCs w:val="20"/>
        </w:rPr>
        <w:t xml:space="preserve"> (živnostenský zákon) ve znění pozdějších předpisů, nebo jiné příslušné ekvivalentní oprávnění.</w:t>
      </w:r>
    </w:p>
    <w:p w14:paraId="186B0F73" w14:textId="083B8D0E" w:rsidR="00E87D16" w:rsidRPr="00652CBD" w:rsidRDefault="00E87D16" w:rsidP="00E202F6">
      <w:pPr>
        <w:pStyle w:val="Nadpis3"/>
        <w:tabs>
          <w:tab w:val="num" w:pos="709"/>
        </w:tabs>
        <w:ind w:left="709" w:hanging="709"/>
        <w:rPr>
          <w:rFonts w:ascii="Aptos Display" w:hAnsi="Aptos Display" w:cs="Arial"/>
          <w:color w:val="000000"/>
          <w:szCs w:val="20"/>
        </w:rPr>
      </w:pPr>
      <w:bookmarkStart w:id="81" w:name="_Toc512203291"/>
      <w:r w:rsidRPr="00652CBD">
        <w:rPr>
          <w:rFonts w:ascii="Aptos Display" w:hAnsi="Aptos Display" w:cs="Arial"/>
          <w:szCs w:val="20"/>
        </w:rPr>
        <w:t>Doklady prokazující profesní způsobilost podle § 77 odst. 1 ZZVZ musí prokazovat splnění požadovaného kritéria způsobilosti nejpozději v době 3 měsíců přede dnem zahájení</w:t>
      </w:r>
      <w:r w:rsidRPr="00652CBD">
        <w:rPr>
          <w:rFonts w:ascii="Aptos Display" w:hAnsi="Aptos Display" w:cs="Arial"/>
          <w:color w:val="000000"/>
          <w:szCs w:val="20"/>
        </w:rPr>
        <w:t xml:space="preserve"> </w:t>
      </w:r>
      <w:r w:rsidR="00700295" w:rsidRPr="00652CBD">
        <w:rPr>
          <w:rFonts w:ascii="Aptos Display" w:hAnsi="Aptos Display" w:cs="Arial"/>
          <w:color w:val="000000"/>
          <w:szCs w:val="20"/>
        </w:rPr>
        <w:t xml:space="preserve">koncesního </w:t>
      </w:r>
      <w:r w:rsidRPr="00652CBD">
        <w:rPr>
          <w:rFonts w:ascii="Aptos Display" w:hAnsi="Aptos Display" w:cs="Arial"/>
          <w:color w:val="000000"/>
          <w:szCs w:val="20"/>
        </w:rPr>
        <w:t>řízení.</w:t>
      </w:r>
      <w:bookmarkEnd w:id="81"/>
    </w:p>
    <w:p w14:paraId="5E3C5B22" w14:textId="77777777" w:rsidR="00E87D16" w:rsidRPr="00652CBD" w:rsidRDefault="00E87D16" w:rsidP="00B4152B">
      <w:pPr>
        <w:pStyle w:val="Nadpis2"/>
        <w:tabs>
          <w:tab w:val="clear" w:pos="1844"/>
          <w:tab w:val="num" w:pos="567"/>
        </w:tabs>
        <w:spacing w:before="120" w:after="120"/>
        <w:ind w:hanging="1844"/>
        <w:rPr>
          <w:rFonts w:ascii="Aptos Display" w:hAnsi="Aptos Display" w:cs="Arial"/>
          <w:sz w:val="20"/>
          <w:szCs w:val="20"/>
        </w:rPr>
      </w:pPr>
      <w:bookmarkStart w:id="82" w:name="_Toc479145798"/>
      <w:bookmarkStart w:id="83" w:name="_Toc512203292"/>
      <w:bookmarkStart w:id="84" w:name="_Toc21631400"/>
      <w:bookmarkStart w:id="85" w:name="_Toc167282304"/>
      <w:r w:rsidRPr="00652CBD">
        <w:rPr>
          <w:rFonts w:ascii="Aptos Display" w:hAnsi="Aptos Display" w:cs="Arial"/>
          <w:sz w:val="20"/>
          <w:szCs w:val="20"/>
        </w:rPr>
        <w:t>Ekonomická kvalifikace</w:t>
      </w:r>
      <w:bookmarkEnd w:id="82"/>
      <w:bookmarkEnd w:id="83"/>
      <w:bookmarkEnd w:id="84"/>
      <w:bookmarkEnd w:id="85"/>
    </w:p>
    <w:p w14:paraId="4C811592" w14:textId="77777777" w:rsidR="00E87D16" w:rsidRPr="00652CBD" w:rsidRDefault="00E87D16" w:rsidP="00E202F6">
      <w:pPr>
        <w:pStyle w:val="Nadpis3"/>
        <w:tabs>
          <w:tab w:val="num" w:pos="709"/>
        </w:tabs>
        <w:ind w:left="709" w:hanging="709"/>
        <w:rPr>
          <w:rFonts w:ascii="Aptos Display" w:hAnsi="Aptos Display" w:cs="Arial"/>
          <w:szCs w:val="20"/>
        </w:rPr>
      </w:pPr>
      <w:bookmarkStart w:id="86" w:name="_Toc512203293"/>
      <w:r w:rsidRPr="00652CBD">
        <w:rPr>
          <w:rFonts w:ascii="Aptos Display" w:hAnsi="Aptos Display" w:cs="Arial"/>
          <w:szCs w:val="20"/>
        </w:rPr>
        <w:t xml:space="preserve">Zadavatel stanovuje </w:t>
      </w:r>
      <w:r w:rsidR="004E6C5B" w:rsidRPr="00652CBD">
        <w:rPr>
          <w:rFonts w:ascii="Aptos Display" w:hAnsi="Aptos Display" w:cs="Arial"/>
          <w:szCs w:val="20"/>
        </w:rPr>
        <w:t xml:space="preserve">požadavek na kvalifikaci </w:t>
      </w:r>
      <w:r w:rsidRPr="00652CBD">
        <w:rPr>
          <w:rFonts w:ascii="Aptos Display" w:hAnsi="Aptos Display" w:cs="Arial"/>
          <w:szCs w:val="20"/>
        </w:rPr>
        <w:t>podle § 78 odst. 1 ZZVZ a způsob jeho prokázání takto:</w:t>
      </w:r>
      <w:bookmarkEnd w:id="86"/>
      <w:r w:rsidRPr="00652CBD">
        <w:rPr>
          <w:rFonts w:ascii="Aptos Display" w:hAnsi="Aptos Display" w:cs="Arial"/>
          <w:szCs w:val="20"/>
        </w:rPr>
        <w:t xml:space="preserve"> </w:t>
      </w:r>
    </w:p>
    <w:p w14:paraId="0F25634D" w14:textId="77777777" w:rsidR="00E87D16" w:rsidRPr="00652CBD" w:rsidRDefault="00E87D16" w:rsidP="001E0BD3">
      <w:pPr>
        <w:pStyle w:val="Odstavecseseznamem"/>
        <w:numPr>
          <w:ilvl w:val="0"/>
          <w:numId w:val="34"/>
        </w:numPr>
        <w:tabs>
          <w:tab w:val="left" w:pos="851"/>
        </w:tabs>
        <w:autoSpaceDE w:val="0"/>
        <w:autoSpaceDN w:val="0"/>
        <w:adjustRightInd w:val="0"/>
        <w:spacing w:before="120" w:after="120"/>
        <w:ind w:left="1134" w:hanging="425"/>
        <w:jc w:val="both"/>
        <w:rPr>
          <w:rFonts w:ascii="Aptos Display" w:hAnsi="Aptos Display" w:cs="Arial"/>
          <w:color w:val="000000"/>
          <w:sz w:val="20"/>
          <w:szCs w:val="20"/>
        </w:rPr>
      </w:pPr>
      <w:r w:rsidRPr="00652CBD">
        <w:rPr>
          <w:rFonts w:ascii="Aptos Display" w:hAnsi="Aptos Display" w:cs="Arial"/>
          <w:color w:val="000000"/>
          <w:sz w:val="20"/>
          <w:szCs w:val="20"/>
        </w:rPr>
        <w:t>předložení výkazu zisku a ztrát dodavatele, nebo o</w:t>
      </w:r>
      <w:r w:rsidR="00DC7B10" w:rsidRPr="00652CBD">
        <w:rPr>
          <w:rFonts w:ascii="Aptos Display" w:hAnsi="Aptos Display" w:cs="Arial"/>
          <w:color w:val="000000"/>
          <w:sz w:val="20"/>
          <w:szCs w:val="20"/>
        </w:rPr>
        <w:t xml:space="preserve">bdobného dokladu podle právního </w:t>
      </w:r>
      <w:r w:rsidRPr="00652CBD">
        <w:rPr>
          <w:rFonts w:ascii="Aptos Display" w:hAnsi="Aptos Display" w:cs="Arial"/>
          <w:color w:val="000000"/>
          <w:sz w:val="20"/>
          <w:szCs w:val="20"/>
        </w:rPr>
        <w:t xml:space="preserve">řádu země sídla dodavatele, za </w:t>
      </w:r>
      <w:r w:rsidR="001831F6" w:rsidRPr="00652CBD">
        <w:rPr>
          <w:rFonts w:ascii="Aptos Display" w:hAnsi="Aptos Display" w:cs="Arial"/>
          <w:color w:val="000000"/>
          <w:sz w:val="20"/>
          <w:szCs w:val="20"/>
        </w:rPr>
        <w:t>tři (</w:t>
      </w:r>
      <w:r w:rsidRPr="00652CBD">
        <w:rPr>
          <w:rFonts w:ascii="Aptos Display" w:hAnsi="Aptos Display" w:cs="Arial"/>
          <w:color w:val="000000"/>
          <w:sz w:val="20"/>
          <w:szCs w:val="20"/>
        </w:rPr>
        <w:t>3</w:t>
      </w:r>
      <w:r w:rsidR="001831F6" w:rsidRPr="00652CBD">
        <w:rPr>
          <w:rFonts w:ascii="Aptos Display" w:hAnsi="Aptos Display" w:cs="Arial"/>
          <w:color w:val="000000"/>
          <w:sz w:val="20"/>
          <w:szCs w:val="20"/>
        </w:rPr>
        <w:t>)</w:t>
      </w:r>
      <w:r w:rsidRPr="00652CBD">
        <w:rPr>
          <w:rFonts w:ascii="Aptos Display" w:hAnsi="Aptos Display" w:cs="Arial"/>
          <w:color w:val="000000"/>
          <w:sz w:val="20"/>
          <w:szCs w:val="20"/>
        </w:rPr>
        <w:t xml:space="preserve"> bezprostředně předcházející účetní období,</w:t>
      </w:r>
    </w:p>
    <w:p w14:paraId="227538B1" w14:textId="2E81B47F" w:rsidR="00292D79" w:rsidRPr="005966EC" w:rsidRDefault="00E87D16" w:rsidP="001E0BD3">
      <w:pPr>
        <w:pStyle w:val="Odstavecseseznamem"/>
        <w:numPr>
          <w:ilvl w:val="0"/>
          <w:numId w:val="34"/>
        </w:numPr>
        <w:tabs>
          <w:tab w:val="left" w:pos="851"/>
        </w:tabs>
        <w:autoSpaceDE w:val="0"/>
        <w:autoSpaceDN w:val="0"/>
        <w:adjustRightInd w:val="0"/>
        <w:spacing w:before="120" w:after="120"/>
        <w:ind w:left="1134" w:hanging="425"/>
        <w:jc w:val="both"/>
        <w:rPr>
          <w:rFonts w:ascii="Aptos Display" w:hAnsi="Aptos Display" w:cs="Arial"/>
          <w:color w:val="000000"/>
          <w:sz w:val="20"/>
          <w:szCs w:val="20"/>
        </w:rPr>
      </w:pPr>
      <w:r w:rsidRPr="005966EC">
        <w:rPr>
          <w:rFonts w:ascii="Aptos Display" w:hAnsi="Aptos Display" w:cs="Arial"/>
          <w:color w:val="000000"/>
          <w:sz w:val="20"/>
          <w:szCs w:val="20"/>
        </w:rPr>
        <w:t xml:space="preserve">výše ročního obratu dosažená dodavatelem s ohledem na předmět </w:t>
      </w:r>
      <w:r w:rsidR="001C5C3A" w:rsidRPr="005966EC">
        <w:rPr>
          <w:rFonts w:ascii="Aptos Display" w:hAnsi="Aptos Display" w:cs="Arial"/>
          <w:color w:val="000000"/>
          <w:sz w:val="20"/>
          <w:szCs w:val="20"/>
        </w:rPr>
        <w:t>veř</w:t>
      </w:r>
      <w:r w:rsidRPr="005966EC">
        <w:rPr>
          <w:rFonts w:ascii="Aptos Display" w:hAnsi="Aptos Display" w:cs="Arial"/>
          <w:color w:val="000000"/>
          <w:sz w:val="20"/>
          <w:szCs w:val="20"/>
        </w:rPr>
        <w:t xml:space="preserve">ejné zakázky musí činit minimálně </w:t>
      </w:r>
      <w:r w:rsidR="00A963E0" w:rsidRPr="005966EC">
        <w:rPr>
          <w:rFonts w:ascii="Aptos Display" w:hAnsi="Aptos Display" w:cs="Arial"/>
          <w:b/>
          <w:bCs/>
          <w:color w:val="000000"/>
          <w:sz w:val="20"/>
          <w:szCs w:val="20"/>
        </w:rPr>
        <w:t>10</w:t>
      </w:r>
      <w:r w:rsidR="00B135A8" w:rsidRPr="005966EC">
        <w:rPr>
          <w:rFonts w:ascii="Aptos Display" w:hAnsi="Aptos Display" w:cs="Arial"/>
          <w:b/>
          <w:sz w:val="20"/>
          <w:szCs w:val="20"/>
        </w:rPr>
        <w:t>0 mil.</w:t>
      </w:r>
      <w:r w:rsidRPr="005966EC">
        <w:rPr>
          <w:rFonts w:ascii="Aptos Display" w:hAnsi="Aptos Display" w:cs="Arial"/>
          <w:b/>
          <w:sz w:val="20"/>
          <w:szCs w:val="20"/>
        </w:rPr>
        <w:t xml:space="preserve"> Kč</w:t>
      </w:r>
      <w:r w:rsidRPr="005966EC">
        <w:rPr>
          <w:rFonts w:ascii="Aptos Display" w:hAnsi="Aptos Display" w:cs="Arial"/>
          <w:sz w:val="20"/>
          <w:szCs w:val="20"/>
        </w:rPr>
        <w:t xml:space="preserve"> bez DPH</w:t>
      </w:r>
      <w:r w:rsidR="00292D79" w:rsidRPr="005966EC">
        <w:rPr>
          <w:rFonts w:ascii="Aptos Display" w:hAnsi="Aptos Display" w:cs="Arial"/>
          <w:sz w:val="20"/>
          <w:szCs w:val="20"/>
        </w:rPr>
        <w:t xml:space="preserve">, a to </w:t>
      </w:r>
      <w:r w:rsidR="00292D79" w:rsidRPr="005966EC">
        <w:rPr>
          <w:rFonts w:ascii="Aptos Display" w:hAnsi="Aptos Display" w:cs="Arial"/>
          <w:color w:val="000000"/>
          <w:sz w:val="20"/>
          <w:szCs w:val="20"/>
        </w:rPr>
        <w:t>v každém z</w:t>
      </w:r>
      <w:r w:rsidR="003918C8" w:rsidRPr="005966EC">
        <w:rPr>
          <w:rFonts w:ascii="Aptos Display" w:hAnsi="Aptos Display" w:cs="Arial"/>
          <w:color w:val="000000"/>
          <w:sz w:val="20"/>
          <w:szCs w:val="20"/>
        </w:rPr>
        <w:t>e</w:t>
      </w:r>
      <w:r w:rsidR="00292D79" w:rsidRPr="005966EC">
        <w:rPr>
          <w:rFonts w:ascii="Aptos Display" w:hAnsi="Aptos Display" w:cs="Arial"/>
          <w:color w:val="000000"/>
          <w:sz w:val="20"/>
          <w:szCs w:val="20"/>
        </w:rPr>
        <w:t> tří (3) předcházejících účetních období.</w:t>
      </w:r>
    </w:p>
    <w:p w14:paraId="6618C0B5" w14:textId="73CDC5A3" w:rsidR="00E87D16" w:rsidRPr="00652CBD" w:rsidRDefault="00E87D16" w:rsidP="00E202F6">
      <w:pPr>
        <w:pStyle w:val="Nadpis3"/>
        <w:tabs>
          <w:tab w:val="num" w:pos="709"/>
        </w:tabs>
        <w:ind w:left="709" w:hanging="709"/>
        <w:rPr>
          <w:rFonts w:ascii="Aptos Display" w:hAnsi="Aptos Display" w:cs="Arial"/>
          <w:szCs w:val="20"/>
        </w:rPr>
      </w:pPr>
      <w:bookmarkStart w:id="87" w:name="_Toc512203294"/>
      <w:r w:rsidRPr="00652CBD">
        <w:rPr>
          <w:rFonts w:ascii="Aptos Display" w:hAnsi="Aptos Display" w:cs="Arial"/>
          <w:szCs w:val="20"/>
        </w:rPr>
        <w:t xml:space="preserve">Minimální výše obratu </w:t>
      </w:r>
      <w:r w:rsidR="006F42FE" w:rsidRPr="00652CBD">
        <w:rPr>
          <w:rFonts w:ascii="Aptos Display" w:hAnsi="Aptos Display" w:cs="Arial"/>
          <w:szCs w:val="20"/>
        </w:rPr>
        <w:t xml:space="preserve">dodavatele </w:t>
      </w:r>
      <w:r w:rsidR="001831F6" w:rsidRPr="00652CBD">
        <w:rPr>
          <w:rFonts w:ascii="Aptos Display" w:hAnsi="Aptos Display" w:cs="Arial"/>
          <w:szCs w:val="20"/>
        </w:rPr>
        <w:t>v každém z</w:t>
      </w:r>
      <w:r w:rsidR="003918C8" w:rsidRPr="00652CBD">
        <w:rPr>
          <w:rFonts w:ascii="Aptos Display" w:hAnsi="Aptos Display" w:cs="Arial"/>
          <w:szCs w:val="20"/>
        </w:rPr>
        <w:t>e</w:t>
      </w:r>
      <w:r w:rsidR="001831F6" w:rsidRPr="00652CBD">
        <w:rPr>
          <w:rFonts w:ascii="Aptos Display" w:hAnsi="Aptos Display" w:cs="Arial"/>
          <w:szCs w:val="20"/>
        </w:rPr>
        <w:t> tří (3)</w:t>
      </w:r>
      <w:r w:rsidRPr="00652CBD">
        <w:rPr>
          <w:rFonts w:ascii="Aptos Display" w:hAnsi="Aptos Display" w:cs="Arial"/>
          <w:szCs w:val="20"/>
        </w:rPr>
        <w:t xml:space="preserve"> bezprostředně předcházející účetní období se musí vztahovat ke službám provozování kanalizací</w:t>
      </w:r>
      <w:r w:rsidR="0068489F" w:rsidRPr="00652CBD">
        <w:rPr>
          <w:rFonts w:ascii="Aptos Display" w:hAnsi="Aptos Display" w:cs="Arial"/>
          <w:szCs w:val="20"/>
        </w:rPr>
        <w:t xml:space="preserve"> pro veřejnou potřebu</w:t>
      </w:r>
      <w:r w:rsidRPr="00652CBD">
        <w:rPr>
          <w:rFonts w:ascii="Aptos Display" w:hAnsi="Aptos Display" w:cs="Arial"/>
          <w:szCs w:val="20"/>
        </w:rPr>
        <w:t>.</w:t>
      </w:r>
      <w:bookmarkEnd w:id="87"/>
      <w:r w:rsidR="00120297" w:rsidRPr="00652CBD">
        <w:rPr>
          <w:rFonts w:ascii="Aptos Display" w:hAnsi="Aptos Display" w:cs="Arial"/>
          <w:szCs w:val="20"/>
        </w:rPr>
        <w:t xml:space="preserve"> Dodavatel </w:t>
      </w:r>
      <w:r w:rsidR="006D5B38" w:rsidRPr="00652CBD">
        <w:rPr>
          <w:rFonts w:ascii="Aptos Display" w:hAnsi="Aptos Display" w:cs="Arial"/>
          <w:szCs w:val="20"/>
        </w:rPr>
        <w:t xml:space="preserve">kromě </w:t>
      </w:r>
      <w:r w:rsidR="006D5B38" w:rsidRPr="00652CBD">
        <w:rPr>
          <w:rFonts w:ascii="Aptos Display" w:hAnsi="Aptos Display" w:cs="Arial"/>
          <w:color w:val="000000"/>
          <w:szCs w:val="20"/>
        </w:rPr>
        <w:t xml:space="preserve">výkazu zisku a ztrát předloží i čestné prohlášení, ze kterého bude výslovně vyplývat, že dokladovaný obrat se skutečně vztahuje pouze ke </w:t>
      </w:r>
      <w:r w:rsidR="006D5B38" w:rsidRPr="00652CBD">
        <w:rPr>
          <w:rFonts w:ascii="Aptos Display" w:hAnsi="Aptos Display" w:cs="Arial"/>
          <w:szCs w:val="20"/>
        </w:rPr>
        <w:t>službám provozování kanalizací pro veřejnou potřebu.</w:t>
      </w:r>
      <w:r w:rsidR="006D5B38" w:rsidRPr="00652CBD">
        <w:rPr>
          <w:rFonts w:ascii="Aptos Display" w:hAnsi="Aptos Display" w:cs="Arial"/>
          <w:color w:val="000000"/>
          <w:szCs w:val="20"/>
        </w:rPr>
        <w:t xml:space="preserve"> </w:t>
      </w:r>
    </w:p>
    <w:p w14:paraId="5EA5D311" w14:textId="77777777" w:rsidR="00305411" w:rsidRPr="00652CBD" w:rsidRDefault="00305411" w:rsidP="00305411">
      <w:pPr>
        <w:rPr>
          <w:rFonts w:ascii="Aptos Display" w:hAnsi="Aptos Display" w:cs="Arial"/>
          <w:szCs w:val="20"/>
        </w:rPr>
      </w:pPr>
    </w:p>
    <w:p w14:paraId="755A7D51" w14:textId="77777777" w:rsidR="009005FF" w:rsidRPr="00652CBD" w:rsidRDefault="009005FF" w:rsidP="009005FF">
      <w:pPr>
        <w:pStyle w:val="Nadpis2"/>
        <w:tabs>
          <w:tab w:val="clear" w:pos="1844"/>
        </w:tabs>
        <w:ind w:left="427" w:hanging="427"/>
        <w:rPr>
          <w:rFonts w:ascii="Aptos Display" w:hAnsi="Aptos Display" w:cs="Arial"/>
          <w:sz w:val="20"/>
          <w:szCs w:val="20"/>
        </w:rPr>
      </w:pPr>
      <w:bookmarkStart w:id="88" w:name="_Toc517083165"/>
      <w:bookmarkStart w:id="89" w:name="_Toc21631401"/>
      <w:bookmarkStart w:id="90" w:name="_Toc167282305"/>
      <w:r w:rsidRPr="00652CBD">
        <w:rPr>
          <w:rFonts w:ascii="Aptos Display" w:hAnsi="Aptos Display" w:cs="Arial"/>
          <w:sz w:val="20"/>
          <w:szCs w:val="20"/>
        </w:rPr>
        <w:t>Technická kvalifikace</w:t>
      </w:r>
      <w:bookmarkEnd w:id="88"/>
      <w:bookmarkEnd w:id="89"/>
      <w:bookmarkEnd w:id="90"/>
    </w:p>
    <w:p w14:paraId="2B8679E6" w14:textId="315ED64D" w:rsidR="009005FF" w:rsidRPr="00652CBD" w:rsidRDefault="009005FF" w:rsidP="009005FF">
      <w:pPr>
        <w:pStyle w:val="Nadpis3"/>
        <w:tabs>
          <w:tab w:val="clear" w:pos="1276"/>
          <w:tab w:val="num" w:pos="709"/>
          <w:tab w:val="num" w:pos="1702"/>
        </w:tabs>
        <w:ind w:left="709" w:hanging="709"/>
        <w:rPr>
          <w:rFonts w:ascii="Aptos Display" w:hAnsi="Aptos Display" w:cs="Arial"/>
          <w:szCs w:val="20"/>
        </w:rPr>
      </w:pPr>
      <w:r w:rsidRPr="00652CBD">
        <w:rPr>
          <w:rFonts w:ascii="Aptos Display" w:hAnsi="Aptos Display" w:cs="Arial"/>
          <w:szCs w:val="20"/>
        </w:rPr>
        <w:t>Pro splnění technické kvalifikace dodavatele dle § 79 ZZVZ stanovuje Zadavatel v souladu s § 73 odst. 6 ZZVZ níže uvedená kritéria technické kvalifikace a minimální úroveň pro jejich splnění. U každého z kritérií technické kvalifikace Zadavatel stanovuje doklady k jejich prokázání.</w:t>
      </w:r>
    </w:p>
    <w:p w14:paraId="60FF2E91" w14:textId="77777777" w:rsidR="009005FF" w:rsidRPr="00652CBD" w:rsidRDefault="009005FF" w:rsidP="009005FF">
      <w:pPr>
        <w:pStyle w:val="Nadpis3"/>
        <w:tabs>
          <w:tab w:val="clear" w:pos="1276"/>
          <w:tab w:val="num" w:pos="709"/>
          <w:tab w:val="num" w:pos="1702"/>
        </w:tabs>
        <w:ind w:left="709" w:hanging="709"/>
        <w:rPr>
          <w:rFonts w:ascii="Aptos Display" w:hAnsi="Aptos Display" w:cs="Arial"/>
          <w:szCs w:val="20"/>
        </w:rPr>
      </w:pPr>
      <w:r w:rsidRPr="00652CBD">
        <w:rPr>
          <w:rFonts w:ascii="Aptos Display" w:hAnsi="Aptos Display" w:cs="Arial"/>
          <w:szCs w:val="20"/>
        </w:rPr>
        <w:t>Pro splnění kritéria technické kvalifikace dle § 79 odst. 2 písm. b) ZZVZ požaduje Zadavatele doložení:</w:t>
      </w:r>
    </w:p>
    <w:p w14:paraId="38AA4B7D" w14:textId="5900B3E3" w:rsidR="009005FF" w:rsidRPr="00652CBD" w:rsidRDefault="009005FF" w:rsidP="009005FF">
      <w:pPr>
        <w:autoSpaceDE w:val="0"/>
        <w:autoSpaceDN w:val="0"/>
        <w:adjustRightInd w:val="0"/>
        <w:spacing w:before="120" w:after="120"/>
        <w:ind w:left="709"/>
        <w:rPr>
          <w:rFonts w:ascii="Aptos Display" w:hAnsi="Aptos Display" w:cs="Arial"/>
          <w:bCs/>
          <w:szCs w:val="20"/>
        </w:rPr>
      </w:pPr>
      <w:r w:rsidRPr="00652CBD">
        <w:rPr>
          <w:rFonts w:ascii="Aptos Display" w:hAnsi="Aptos Display" w:cs="Arial"/>
          <w:b/>
          <w:bCs/>
          <w:szCs w:val="20"/>
        </w:rPr>
        <w:t>Seznamu významných služeb</w:t>
      </w:r>
      <w:r w:rsidRPr="00652CBD">
        <w:rPr>
          <w:rFonts w:ascii="Aptos Display" w:hAnsi="Aptos Display" w:cs="Arial"/>
          <w:bCs/>
          <w:szCs w:val="20"/>
        </w:rPr>
        <w:t xml:space="preserve"> poskytnutých dodavatelem za poslední 3 roky před zahájením </w:t>
      </w:r>
      <w:r w:rsidR="002619BA" w:rsidRPr="00652CBD">
        <w:rPr>
          <w:rFonts w:ascii="Aptos Display" w:hAnsi="Aptos Display" w:cs="Arial"/>
          <w:bCs/>
          <w:szCs w:val="20"/>
        </w:rPr>
        <w:t xml:space="preserve">koncesního </w:t>
      </w:r>
      <w:r w:rsidRPr="00652CBD">
        <w:rPr>
          <w:rFonts w:ascii="Aptos Display" w:hAnsi="Aptos Display" w:cs="Arial"/>
          <w:bCs/>
          <w:szCs w:val="20"/>
        </w:rPr>
        <w:t>řízení v oblasti provozování kanalizací pro veřejnou potřebu (na základě provozních smluv uzavřených mezi dodavatelem jako provozovatelem a vlastníkem infrastruktury nebo na svých kanalizacích), které splňují tyto minimální požadavky Zadavatele:</w:t>
      </w:r>
    </w:p>
    <w:p w14:paraId="63FE93FA" w14:textId="119CE0AC" w:rsidR="007D0F90" w:rsidRPr="00652CBD" w:rsidRDefault="007D0F90" w:rsidP="007D0F90">
      <w:pPr>
        <w:pStyle w:val="Odstavecseseznamem"/>
        <w:numPr>
          <w:ilvl w:val="0"/>
          <w:numId w:val="14"/>
        </w:numPr>
        <w:autoSpaceDE w:val="0"/>
        <w:autoSpaceDN w:val="0"/>
        <w:adjustRightInd w:val="0"/>
        <w:spacing w:after="120"/>
        <w:ind w:left="1276" w:hanging="567"/>
        <w:jc w:val="both"/>
        <w:rPr>
          <w:rFonts w:ascii="Aptos Display" w:hAnsi="Aptos Display" w:cs="Arial"/>
          <w:sz w:val="20"/>
          <w:szCs w:val="20"/>
        </w:rPr>
      </w:pPr>
      <w:r w:rsidRPr="00652CBD">
        <w:rPr>
          <w:rFonts w:ascii="Aptos Display" w:hAnsi="Aptos Display" w:cs="Arial"/>
          <w:sz w:val="20"/>
          <w:szCs w:val="20"/>
        </w:rPr>
        <w:t xml:space="preserve">kontinuální provozování kanalizace pro veřejnou potřebu zajišťujících odvádění odpadních vod z území obce, jejíž velikost je alespoň </w:t>
      </w:r>
      <w:r w:rsidR="002A4F53" w:rsidRPr="00652CBD">
        <w:rPr>
          <w:rFonts w:ascii="Aptos Display" w:hAnsi="Aptos Display" w:cs="Arial"/>
          <w:sz w:val="20"/>
          <w:szCs w:val="20"/>
        </w:rPr>
        <w:t>25</w:t>
      </w:r>
      <w:r w:rsidR="00A963E0" w:rsidRPr="00652CBD">
        <w:rPr>
          <w:rFonts w:ascii="Aptos Display" w:hAnsi="Aptos Display" w:cs="Arial"/>
          <w:sz w:val="20"/>
          <w:szCs w:val="20"/>
        </w:rPr>
        <w:t xml:space="preserve"> 0</w:t>
      </w:r>
      <w:r w:rsidRPr="00652CBD">
        <w:rPr>
          <w:rFonts w:ascii="Aptos Display" w:hAnsi="Aptos Display" w:cs="Arial"/>
          <w:sz w:val="20"/>
          <w:szCs w:val="20"/>
        </w:rPr>
        <w:t>00 trvale bydlících obyvatel,</w:t>
      </w:r>
    </w:p>
    <w:p w14:paraId="1765AE43" w14:textId="6BA5BA13" w:rsidR="009005FF" w:rsidRPr="00652CBD" w:rsidRDefault="009005FF" w:rsidP="001E0BD3">
      <w:pPr>
        <w:pStyle w:val="Odstavecseseznamem"/>
        <w:numPr>
          <w:ilvl w:val="0"/>
          <w:numId w:val="14"/>
        </w:numPr>
        <w:autoSpaceDE w:val="0"/>
        <w:autoSpaceDN w:val="0"/>
        <w:adjustRightInd w:val="0"/>
        <w:spacing w:after="120"/>
        <w:ind w:left="1276" w:hanging="567"/>
        <w:jc w:val="both"/>
        <w:rPr>
          <w:rFonts w:ascii="Aptos Display" w:hAnsi="Aptos Display" w:cs="Arial"/>
          <w:sz w:val="20"/>
          <w:szCs w:val="20"/>
        </w:rPr>
      </w:pPr>
      <w:r w:rsidRPr="00652CBD">
        <w:rPr>
          <w:rFonts w:ascii="Aptos Display" w:hAnsi="Aptos Display" w:cs="Arial"/>
          <w:sz w:val="20"/>
          <w:szCs w:val="20"/>
        </w:rPr>
        <w:t>kontinuální provozování kanalizací pro veřejnou potřebu zajišťujících odvádění odpadních vod v</w:t>
      </w:r>
      <w:r w:rsidR="004E20FA" w:rsidRPr="00652CBD">
        <w:rPr>
          <w:rFonts w:ascii="Aptos Display" w:hAnsi="Aptos Display" w:cs="Arial"/>
          <w:sz w:val="20"/>
          <w:szCs w:val="20"/>
        </w:rPr>
        <w:t> jednom spotřebišti</w:t>
      </w:r>
      <w:r w:rsidRPr="00652CBD">
        <w:rPr>
          <w:rFonts w:ascii="Aptos Display" w:hAnsi="Aptos Display" w:cs="Arial"/>
          <w:sz w:val="20"/>
          <w:szCs w:val="20"/>
        </w:rPr>
        <w:t xml:space="preserve"> pro nejméně</w:t>
      </w:r>
      <w:r w:rsidR="007D0F90" w:rsidRPr="00652CBD">
        <w:rPr>
          <w:rFonts w:ascii="Aptos Display" w:hAnsi="Aptos Display" w:cs="Arial"/>
          <w:sz w:val="20"/>
          <w:szCs w:val="20"/>
        </w:rPr>
        <w:t xml:space="preserve"> </w:t>
      </w:r>
      <w:r w:rsidR="002A4F53" w:rsidRPr="00652CBD">
        <w:rPr>
          <w:rFonts w:ascii="Aptos Display" w:hAnsi="Aptos Display" w:cs="Arial"/>
          <w:sz w:val="20"/>
          <w:szCs w:val="20"/>
        </w:rPr>
        <w:t>25 0</w:t>
      </w:r>
      <w:r w:rsidRPr="00652CBD">
        <w:rPr>
          <w:rFonts w:ascii="Aptos Display" w:hAnsi="Aptos Display" w:cs="Arial"/>
          <w:sz w:val="20"/>
          <w:szCs w:val="20"/>
        </w:rPr>
        <w:t>00 obyvatel</w:t>
      </w:r>
      <w:r w:rsidR="00822723" w:rsidRPr="00652CBD">
        <w:rPr>
          <w:rFonts w:ascii="Aptos Display" w:hAnsi="Aptos Display" w:cs="Arial"/>
          <w:sz w:val="20"/>
          <w:szCs w:val="20"/>
        </w:rPr>
        <w:t xml:space="preserve"> (připojení obyvatelé)</w:t>
      </w:r>
      <w:r w:rsidRPr="00652CBD">
        <w:rPr>
          <w:rFonts w:ascii="Aptos Display" w:hAnsi="Aptos Display" w:cs="Arial"/>
          <w:sz w:val="20"/>
          <w:szCs w:val="20"/>
        </w:rPr>
        <w:t>,</w:t>
      </w:r>
    </w:p>
    <w:p w14:paraId="5AD5A787" w14:textId="29DC3E1C" w:rsidR="002A4F53" w:rsidRPr="00700258" w:rsidRDefault="002A4F53" w:rsidP="002A4F53">
      <w:pPr>
        <w:pStyle w:val="Odstavecseseznamem"/>
        <w:numPr>
          <w:ilvl w:val="0"/>
          <w:numId w:val="14"/>
        </w:numPr>
        <w:autoSpaceDE w:val="0"/>
        <w:autoSpaceDN w:val="0"/>
        <w:adjustRightInd w:val="0"/>
        <w:spacing w:after="120"/>
        <w:ind w:left="1276" w:hanging="567"/>
        <w:jc w:val="both"/>
        <w:rPr>
          <w:rFonts w:ascii="Aptos Display" w:hAnsi="Aptos Display" w:cs="Arial"/>
          <w:sz w:val="20"/>
          <w:szCs w:val="20"/>
        </w:rPr>
      </w:pPr>
      <w:r w:rsidRPr="00700258">
        <w:rPr>
          <w:rFonts w:ascii="Aptos Display" w:hAnsi="Aptos Display" w:cs="Arial"/>
          <w:sz w:val="20"/>
          <w:szCs w:val="20"/>
        </w:rPr>
        <w:t xml:space="preserve">kontinuální provozování alespoň dvou čistíren odpadních vod (dále jen „ČOV“), přičemž jedna ČOV bude mít minimální kapacitu 35 000 EO a jedna ČOV bude mít minimální kapacitu 10 000 EO, </w:t>
      </w:r>
    </w:p>
    <w:p w14:paraId="530C5217" w14:textId="77777777" w:rsidR="002A4F53" w:rsidRPr="00652CBD" w:rsidRDefault="003918C8" w:rsidP="009005FF">
      <w:pPr>
        <w:autoSpaceDE w:val="0"/>
        <w:autoSpaceDN w:val="0"/>
        <w:adjustRightInd w:val="0"/>
        <w:spacing w:before="120" w:after="120"/>
        <w:rPr>
          <w:rFonts w:ascii="Aptos Display" w:hAnsi="Aptos Display" w:cs="Arial"/>
          <w:b/>
          <w:szCs w:val="20"/>
        </w:rPr>
      </w:pPr>
      <w:r w:rsidRPr="00652CBD">
        <w:rPr>
          <w:rFonts w:ascii="Aptos Display" w:hAnsi="Aptos Display" w:cs="Arial"/>
          <w:b/>
          <w:szCs w:val="20"/>
        </w:rPr>
        <w:t>p</w:t>
      </w:r>
      <w:r w:rsidR="009005FF" w:rsidRPr="00652CBD">
        <w:rPr>
          <w:rFonts w:ascii="Aptos Display" w:hAnsi="Aptos Display" w:cs="Arial"/>
          <w:b/>
          <w:szCs w:val="20"/>
        </w:rPr>
        <w:t>řičemž pojmem „kontinuální provozování“ se rozumí nepřetržité provozování po dobu minimálně 2 let</w:t>
      </w:r>
      <w:r w:rsidR="004E20FA" w:rsidRPr="00652CBD">
        <w:rPr>
          <w:rFonts w:ascii="Aptos Display" w:hAnsi="Aptos Display" w:cs="Arial"/>
          <w:b/>
          <w:szCs w:val="20"/>
        </w:rPr>
        <w:t xml:space="preserve"> a pojmem spotřebiště je míněna souvislá rozvodná síť kanalizace pro veřejnou potřebu, která může zahrnovat více obcí</w:t>
      </w:r>
      <w:r w:rsidR="009005FF" w:rsidRPr="00652CBD">
        <w:rPr>
          <w:rFonts w:ascii="Aptos Display" w:hAnsi="Aptos Display" w:cs="Arial"/>
          <w:b/>
          <w:szCs w:val="20"/>
        </w:rPr>
        <w:t>.</w:t>
      </w:r>
      <w:r w:rsidR="002A4F53" w:rsidRPr="00652CBD">
        <w:rPr>
          <w:rFonts w:ascii="Aptos Display" w:hAnsi="Aptos Display" w:cs="Arial"/>
          <w:b/>
          <w:szCs w:val="20"/>
        </w:rPr>
        <w:t xml:space="preserve"> </w:t>
      </w:r>
    </w:p>
    <w:p w14:paraId="15321AC7" w14:textId="77777777" w:rsidR="009005FF" w:rsidRPr="00652CBD" w:rsidRDefault="009005FF" w:rsidP="009005FF">
      <w:pPr>
        <w:spacing w:before="120" w:after="120"/>
        <w:rPr>
          <w:rFonts w:ascii="Aptos Display" w:hAnsi="Aptos Display" w:cs="Arial"/>
          <w:szCs w:val="20"/>
        </w:rPr>
      </w:pPr>
      <w:r w:rsidRPr="00652CBD">
        <w:rPr>
          <w:rFonts w:ascii="Aptos Display" w:hAnsi="Aptos Display" w:cs="Arial"/>
          <w:szCs w:val="20"/>
        </w:rPr>
        <w:lastRenderedPageBreak/>
        <w:t>Splnění kritéria technické kvalifikace prokazující poskytování těchto významných služeb bude dodavatel dokladovat:</w:t>
      </w:r>
    </w:p>
    <w:p w14:paraId="7DFBDFAC" w14:textId="0CE94E39" w:rsidR="00CA5588" w:rsidRPr="00652CBD" w:rsidRDefault="009005FF" w:rsidP="007D296A">
      <w:pPr>
        <w:autoSpaceDE w:val="0"/>
        <w:autoSpaceDN w:val="0"/>
        <w:adjustRightInd w:val="0"/>
        <w:spacing w:before="120" w:after="120"/>
        <w:ind w:left="851"/>
        <w:rPr>
          <w:rFonts w:ascii="Aptos Display" w:hAnsi="Aptos Display" w:cs="Arial"/>
          <w:szCs w:val="20"/>
        </w:rPr>
      </w:pPr>
      <w:r w:rsidRPr="00652CBD">
        <w:rPr>
          <w:rFonts w:ascii="Aptos Display" w:hAnsi="Aptos Display" w:cs="Arial"/>
          <w:szCs w:val="20"/>
          <w:u w:val="single"/>
        </w:rPr>
        <w:t>seznamem významných služeb</w:t>
      </w:r>
      <w:r w:rsidRPr="00652CBD">
        <w:rPr>
          <w:rFonts w:ascii="Aptos Display" w:hAnsi="Aptos Display" w:cs="Arial"/>
          <w:szCs w:val="20"/>
        </w:rPr>
        <w:t xml:space="preserve"> dle požadavků bodu 2.</w:t>
      </w:r>
      <w:r w:rsidR="00CE5AF1" w:rsidRPr="00652CBD">
        <w:rPr>
          <w:rFonts w:ascii="Aptos Display" w:hAnsi="Aptos Display" w:cs="Arial"/>
          <w:szCs w:val="20"/>
        </w:rPr>
        <w:t>6</w:t>
      </w:r>
      <w:r w:rsidRPr="00652CBD">
        <w:rPr>
          <w:rFonts w:ascii="Aptos Display" w:hAnsi="Aptos Display" w:cs="Arial"/>
          <w:szCs w:val="20"/>
        </w:rPr>
        <w:t xml:space="preserve">.2 a) - </w:t>
      </w:r>
      <w:r w:rsidR="00604C21" w:rsidRPr="00652CBD">
        <w:rPr>
          <w:rFonts w:ascii="Aptos Display" w:hAnsi="Aptos Display" w:cs="Arial"/>
          <w:szCs w:val="20"/>
        </w:rPr>
        <w:t>d</w:t>
      </w:r>
      <w:r w:rsidRPr="00652CBD">
        <w:rPr>
          <w:rFonts w:ascii="Aptos Display" w:hAnsi="Aptos Display" w:cs="Arial"/>
          <w:szCs w:val="20"/>
        </w:rPr>
        <w:t>) včetně uvedení</w:t>
      </w:r>
      <w:r w:rsidR="004378FE" w:rsidRPr="00652CBD">
        <w:rPr>
          <w:rFonts w:ascii="Aptos Display" w:hAnsi="Aptos Display" w:cs="Arial"/>
          <w:szCs w:val="20"/>
        </w:rPr>
        <w:t xml:space="preserve"> </w:t>
      </w:r>
      <w:r w:rsidR="007D296A" w:rsidRPr="00652CBD">
        <w:rPr>
          <w:rFonts w:ascii="Aptos Display" w:hAnsi="Aptos Display" w:cs="Arial"/>
          <w:szCs w:val="20"/>
        </w:rPr>
        <w:t>názv</w:t>
      </w:r>
      <w:r w:rsidR="004378FE" w:rsidRPr="00652CBD">
        <w:rPr>
          <w:rFonts w:ascii="Aptos Display" w:hAnsi="Aptos Display" w:cs="Arial"/>
          <w:szCs w:val="20"/>
        </w:rPr>
        <w:t>u</w:t>
      </w:r>
      <w:r w:rsidR="007D296A" w:rsidRPr="00652CBD">
        <w:rPr>
          <w:rFonts w:ascii="Aptos Display" w:hAnsi="Aptos Display" w:cs="Arial"/>
          <w:szCs w:val="20"/>
        </w:rPr>
        <w:t xml:space="preserve"> objednatele,</w:t>
      </w:r>
      <w:r w:rsidR="004378FE" w:rsidRPr="00652CBD">
        <w:rPr>
          <w:rFonts w:ascii="Aptos Display" w:hAnsi="Aptos Display" w:cs="Arial"/>
          <w:szCs w:val="20"/>
        </w:rPr>
        <w:t xml:space="preserve"> </w:t>
      </w:r>
      <w:r w:rsidR="007D296A" w:rsidRPr="00652CBD">
        <w:rPr>
          <w:rFonts w:ascii="Aptos Display" w:hAnsi="Aptos Display" w:cs="Arial"/>
          <w:szCs w:val="20"/>
        </w:rPr>
        <w:t>předmět</w:t>
      </w:r>
      <w:r w:rsidR="004378FE" w:rsidRPr="00652CBD">
        <w:rPr>
          <w:rFonts w:ascii="Aptos Display" w:hAnsi="Aptos Display" w:cs="Arial"/>
          <w:szCs w:val="20"/>
        </w:rPr>
        <w:t>u</w:t>
      </w:r>
      <w:r w:rsidR="007D296A" w:rsidRPr="00652CBD">
        <w:rPr>
          <w:rFonts w:ascii="Aptos Display" w:hAnsi="Aptos Display" w:cs="Arial"/>
          <w:szCs w:val="20"/>
        </w:rPr>
        <w:t xml:space="preserve"> významné služby a její</w:t>
      </w:r>
      <w:r w:rsidR="004378FE" w:rsidRPr="00652CBD">
        <w:rPr>
          <w:rFonts w:ascii="Aptos Display" w:hAnsi="Aptos Display" w:cs="Arial"/>
          <w:szCs w:val="20"/>
        </w:rPr>
        <w:t>ho</w:t>
      </w:r>
      <w:r w:rsidR="007D296A" w:rsidRPr="00652CBD">
        <w:rPr>
          <w:rFonts w:ascii="Aptos Display" w:hAnsi="Aptos Display" w:cs="Arial"/>
          <w:szCs w:val="20"/>
        </w:rPr>
        <w:t xml:space="preserve"> rozsah</w:t>
      </w:r>
      <w:r w:rsidR="004378FE" w:rsidRPr="00652CBD">
        <w:rPr>
          <w:rFonts w:ascii="Aptos Display" w:hAnsi="Aptos Display" w:cs="Arial"/>
          <w:szCs w:val="20"/>
        </w:rPr>
        <w:t>u</w:t>
      </w:r>
      <w:r w:rsidR="007D296A" w:rsidRPr="00652CBD">
        <w:rPr>
          <w:rFonts w:ascii="Aptos Display" w:hAnsi="Aptos Display" w:cs="Arial"/>
          <w:szCs w:val="20"/>
        </w:rPr>
        <w:t xml:space="preserve"> (cen</w:t>
      </w:r>
      <w:r w:rsidR="004378FE" w:rsidRPr="00652CBD">
        <w:rPr>
          <w:rFonts w:ascii="Aptos Display" w:hAnsi="Aptos Display" w:cs="Arial"/>
          <w:szCs w:val="20"/>
        </w:rPr>
        <w:t>y</w:t>
      </w:r>
      <w:r w:rsidR="007D296A" w:rsidRPr="00652CBD">
        <w:rPr>
          <w:rFonts w:ascii="Aptos Display" w:hAnsi="Aptos Display" w:cs="Arial"/>
          <w:szCs w:val="20"/>
        </w:rPr>
        <w:t>),</w:t>
      </w:r>
      <w:r w:rsidR="004378FE" w:rsidRPr="00652CBD">
        <w:rPr>
          <w:rFonts w:ascii="Aptos Display" w:hAnsi="Aptos Display" w:cs="Arial"/>
          <w:szCs w:val="20"/>
        </w:rPr>
        <w:t xml:space="preserve"> </w:t>
      </w:r>
      <w:r w:rsidR="007D296A" w:rsidRPr="00652CBD">
        <w:rPr>
          <w:rFonts w:ascii="Aptos Display" w:hAnsi="Aptos Display" w:cs="Arial"/>
          <w:szCs w:val="20"/>
        </w:rPr>
        <w:t>dob</w:t>
      </w:r>
      <w:r w:rsidR="004378FE" w:rsidRPr="00652CBD">
        <w:rPr>
          <w:rFonts w:ascii="Aptos Display" w:hAnsi="Aptos Display" w:cs="Arial"/>
          <w:szCs w:val="20"/>
        </w:rPr>
        <w:t>y</w:t>
      </w:r>
      <w:r w:rsidR="007D296A" w:rsidRPr="00652CBD">
        <w:rPr>
          <w:rFonts w:ascii="Aptos Display" w:hAnsi="Aptos Display" w:cs="Arial"/>
          <w:szCs w:val="20"/>
        </w:rPr>
        <w:t xml:space="preserve"> realizace významné služby</w:t>
      </w:r>
      <w:r w:rsidR="004378FE" w:rsidRPr="00652CBD">
        <w:rPr>
          <w:rFonts w:ascii="Aptos Display" w:hAnsi="Aptos Display" w:cs="Arial"/>
          <w:szCs w:val="20"/>
        </w:rPr>
        <w:t xml:space="preserve"> a </w:t>
      </w:r>
      <w:r w:rsidR="007D296A" w:rsidRPr="00652CBD">
        <w:rPr>
          <w:rFonts w:ascii="Aptos Display" w:hAnsi="Aptos Display" w:cs="Arial"/>
          <w:szCs w:val="20"/>
        </w:rPr>
        <w:t>kontaktní osob</w:t>
      </w:r>
      <w:r w:rsidR="004378FE" w:rsidRPr="00652CBD">
        <w:rPr>
          <w:rFonts w:ascii="Aptos Display" w:hAnsi="Aptos Display" w:cs="Arial"/>
          <w:szCs w:val="20"/>
        </w:rPr>
        <w:t>y</w:t>
      </w:r>
      <w:r w:rsidR="007D296A" w:rsidRPr="00652CBD">
        <w:rPr>
          <w:rFonts w:ascii="Aptos Display" w:hAnsi="Aptos Display" w:cs="Arial"/>
          <w:szCs w:val="20"/>
        </w:rPr>
        <w:t xml:space="preserve"> objednatele</w:t>
      </w:r>
      <w:r w:rsidR="004378FE" w:rsidRPr="00652CBD">
        <w:rPr>
          <w:rFonts w:ascii="Aptos Display" w:hAnsi="Aptos Display" w:cs="Arial"/>
          <w:szCs w:val="20"/>
        </w:rPr>
        <w:t>,</w:t>
      </w:r>
      <w:r w:rsidR="007D296A" w:rsidRPr="00652CBD">
        <w:rPr>
          <w:rFonts w:ascii="Aptos Display" w:hAnsi="Aptos Display" w:cs="Arial"/>
          <w:szCs w:val="20"/>
        </w:rPr>
        <w:t xml:space="preserve"> u které bude možné realizaci významné služby ověřit</w:t>
      </w:r>
      <w:r w:rsidR="004378FE" w:rsidRPr="00652CBD">
        <w:rPr>
          <w:rFonts w:ascii="Aptos Display" w:hAnsi="Aptos Display" w:cs="Arial"/>
          <w:szCs w:val="20"/>
        </w:rPr>
        <w:t xml:space="preserve">. </w:t>
      </w:r>
      <w:r w:rsidR="007D296A" w:rsidRPr="00652CBD">
        <w:rPr>
          <w:rFonts w:ascii="Aptos Display" w:hAnsi="Aptos Display" w:cs="Arial"/>
          <w:szCs w:val="20"/>
        </w:rPr>
        <w:t>Ze</w:t>
      </w:r>
      <w:r w:rsidR="004378FE" w:rsidRPr="00652CBD">
        <w:rPr>
          <w:rFonts w:ascii="Aptos Display" w:hAnsi="Aptos Display" w:cs="Arial"/>
          <w:szCs w:val="20"/>
        </w:rPr>
        <w:t> </w:t>
      </w:r>
      <w:r w:rsidR="007D296A" w:rsidRPr="00652CBD">
        <w:rPr>
          <w:rFonts w:ascii="Aptos Display" w:hAnsi="Aptos Display" w:cs="Arial"/>
          <w:szCs w:val="20"/>
        </w:rPr>
        <w:t>seznamu významných služeb musí jednoznačně vyplývat, že dodavatel v uvedeném období realizoval služby v požadovaném rozsahu</w:t>
      </w:r>
      <w:r w:rsidRPr="00652CBD">
        <w:rPr>
          <w:rFonts w:ascii="Aptos Display" w:hAnsi="Aptos Display" w:cs="Arial"/>
          <w:szCs w:val="20"/>
        </w:rPr>
        <w:t>.</w:t>
      </w:r>
    </w:p>
    <w:p w14:paraId="1C764798" w14:textId="33A42E40" w:rsidR="002A4F53" w:rsidRPr="00652CBD" w:rsidRDefault="00CA5588" w:rsidP="002A4F53">
      <w:pPr>
        <w:autoSpaceDE w:val="0"/>
        <w:autoSpaceDN w:val="0"/>
        <w:adjustRightInd w:val="0"/>
        <w:spacing w:before="120" w:after="120"/>
        <w:rPr>
          <w:rFonts w:ascii="Aptos Display" w:hAnsi="Aptos Display" w:cs="Arial"/>
          <w:bCs/>
          <w:szCs w:val="20"/>
        </w:rPr>
      </w:pPr>
      <w:r w:rsidRPr="00652CBD">
        <w:rPr>
          <w:rFonts w:ascii="Aptos Display" w:hAnsi="Aptos Display" w:cs="Arial"/>
          <w:szCs w:val="20"/>
        </w:rPr>
        <w:t>Zadavatel pro vyloučení pochybností uvádí, že</w:t>
      </w:r>
      <w:r w:rsidRPr="00652CBD">
        <w:rPr>
          <w:rFonts w:ascii="Aptos Display" w:hAnsi="Aptos Display"/>
          <w:szCs w:val="20"/>
        </w:rPr>
        <w:t xml:space="preserve"> dodavatel je oprávněn jednou významnou službou prokázat splnění více referenčních služeb (kritérií uvedených pod písm. a) až </w:t>
      </w:r>
      <w:r w:rsidR="004E20FA" w:rsidRPr="00652CBD">
        <w:rPr>
          <w:rFonts w:ascii="Aptos Display" w:hAnsi="Aptos Display"/>
          <w:szCs w:val="20"/>
        </w:rPr>
        <w:t>d</w:t>
      </w:r>
      <w:r w:rsidRPr="00652CBD">
        <w:rPr>
          <w:rFonts w:ascii="Aptos Display" w:hAnsi="Aptos Display"/>
          <w:szCs w:val="20"/>
        </w:rPr>
        <w:t>) shora)</w:t>
      </w:r>
      <w:r w:rsidR="002A4F53" w:rsidRPr="00652CBD">
        <w:rPr>
          <w:rFonts w:ascii="Aptos Display" w:hAnsi="Aptos Display"/>
          <w:szCs w:val="20"/>
        </w:rPr>
        <w:t xml:space="preserve">, </w:t>
      </w:r>
      <w:r w:rsidR="002A4F53" w:rsidRPr="00652CBD">
        <w:rPr>
          <w:rFonts w:ascii="Aptos Display" w:hAnsi="Aptos Display" w:cs="Arial"/>
          <w:bCs/>
          <w:szCs w:val="20"/>
        </w:rPr>
        <w:t>a že požadované kapacity musí být splněny po celou dobu kontinuálního provozování.</w:t>
      </w:r>
    </w:p>
    <w:p w14:paraId="3E39F18D" w14:textId="00A54F70" w:rsidR="009005FF" w:rsidRPr="00652CBD" w:rsidRDefault="009005FF" w:rsidP="00CA5588">
      <w:pPr>
        <w:spacing w:before="120" w:after="120"/>
        <w:rPr>
          <w:rFonts w:ascii="Aptos Display" w:hAnsi="Aptos Display" w:cs="Arial"/>
          <w:szCs w:val="20"/>
        </w:rPr>
      </w:pPr>
    </w:p>
    <w:p w14:paraId="4FF47CF9" w14:textId="0590B21B" w:rsidR="009005FF" w:rsidRPr="00652CBD" w:rsidRDefault="009005FF" w:rsidP="009005FF">
      <w:pPr>
        <w:pStyle w:val="Nadpis3"/>
        <w:tabs>
          <w:tab w:val="clear" w:pos="1276"/>
          <w:tab w:val="num" w:pos="709"/>
          <w:tab w:val="num" w:pos="1702"/>
        </w:tabs>
        <w:ind w:left="709" w:hanging="709"/>
        <w:rPr>
          <w:rFonts w:ascii="Aptos Display" w:hAnsi="Aptos Display" w:cs="Arial"/>
          <w:szCs w:val="20"/>
        </w:rPr>
      </w:pPr>
      <w:r w:rsidRPr="00652CBD">
        <w:rPr>
          <w:rFonts w:ascii="Aptos Display" w:hAnsi="Aptos Display" w:cs="Arial"/>
          <w:szCs w:val="20"/>
        </w:rPr>
        <w:t>Pro splnění kritéria technické kvalifikace dle § 79 odst. 2 písm. c) a d) ZZVZ požaduje Zadavatel doložení:</w:t>
      </w:r>
    </w:p>
    <w:p w14:paraId="716B329F" w14:textId="58F7F0FD" w:rsidR="009005FF" w:rsidRPr="00652CBD" w:rsidRDefault="009005FF" w:rsidP="001E0BD3">
      <w:pPr>
        <w:numPr>
          <w:ilvl w:val="0"/>
          <w:numId w:val="16"/>
        </w:numPr>
        <w:tabs>
          <w:tab w:val="left" w:pos="851"/>
        </w:tabs>
        <w:autoSpaceDE w:val="0"/>
        <w:autoSpaceDN w:val="0"/>
        <w:adjustRightInd w:val="0"/>
        <w:spacing w:before="120" w:after="120"/>
        <w:ind w:left="851" w:hanging="284"/>
        <w:rPr>
          <w:rFonts w:ascii="Aptos Display" w:hAnsi="Aptos Display" w:cs="Arial"/>
          <w:b/>
          <w:bCs/>
          <w:szCs w:val="20"/>
        </w:rPr>
      </w:pPr>
      <w:r w:rsidRPr="00652CBD">
        <w:rPr>
          <w:rFonts w:ascii="Aptos Display" w:hAnsi="Aptos Display" w:cs="Arial"/>
          <w:b/>
          <w:bCs/>
          <w:szCs w:val="20"/>
        </w:rPr>
        <w:t>Seznamu techniků –</w:t>
      </w:r>
      <w:r w:rsidR="008F5894" w:rsidRPr="00652CBD">
        <w:rPr>
          <w:rFonts w:ascii="Aptos Display" w:hAnsi="Aptos Display" w:cs="Arial"/>
          <w:b/>
          <w:bCs/>
          <w:szCs w:val="20"/>
        </w:rPr>
        <w:t xml:space="preserve"> </w:t>
      </w:r>
      <w:r w:rsidRPr="00652CBD">
        <w:rPr>
          <w:rFonts w:ascii="Aptos Display" w:hAnsi="Aptos Display" w:cs="Arial"/>
          <w:bCs/>
          <w:szCs w:val="20"/>
        </w:rPr>
        <w:t>jmenný seznam techniků</w:t>
      </w:r>
      <w:r w:rsidRPr="00652CBD">
        <w:rPr>
          <w:rFonts w:ascii="Aptos Display" w:hAnsi="Aptos Display" w:cs="Arial"/>
          <w:b/>
          <w:bCs/>
          <w:szCs w:val="20"/>
        </w:rPr>
        <w:t xml:space="preserve"> </w:t>
      </w:r>
      <w:r w:rsidRPr="00652CBD">
        <w:rPr>
          <w:rFonts w:ascii="Aptos Display" w:hAnsi="Aptos Display" w:cs="Arial"/>
          <w:bCs/>
          <w:i/>
          <w:szCs w:val="20"/>
        </w:rPr>
        <w:t>(členěný podle níže uvedených kategorií požadavků)</w:t>
      </w:r>
      <w:r w:rsidRPr="00652CBD">
        <w:rPr>
          <w:rFonts w:ascii="Aptos Display" w:hAnsi="Aptos Display" w:cs="Arial"/>
          <w:bCs/>
          <w:szCs w:val="20"/>
        </w:rPr>
        <w:t>,</w:t>
      </w:r>
    </w:p>
    <w:p w14:paraId="3881F99E" w14:textId="740DE4A6" w:rsidR="009005FF" w:rsidRPr="00652CBD" w:rsidRDefault="009005FF" w:rsidP="001E0BD3">
      <w:pPr>
        <w:numPr>
          <w:ilvl w:val="0"/>
          <w:numId w:val="16"/>
        </w:numPr>
        <w:autoSpaceDE w:val="0"/>
        <w:autoSpaceDN w:val="0"/>
        <w:adjustRightInd w:val="0"/>
        <w:spacing w:before="120" w:after="120"/>
        <w:ind w:left="851" w:hanging="284"/>
        <w:rPr>
          <w:rFonts w:ascii="Aptos Display" w:hAnsi="Aptos Display" w:cs="Arial"/>
          <w:bCs/>
          <w:szCs w:val="20"/>
        </w:rPr>
      </w:pPr>
      <w:r w:rsidRPr="00652CBD">
        <w:rPr>
          <w:rFonts w:ascii="Aptos Display" w:hAnsi="Aptos Display" w:cs="Arial"/>
          <w:b/>
          <w:bCs/>
          <w:szCs w:val="20"/>
        </w:rPr>
        <w:t xml:space="preserve">Osvědčení o vzdělání a odborné kvalifikaci </w:t>
      </w:r>
      <w:r w:rsidRPr="00652CBD">
        <w:rPr>
          <w:rFonts w:ascii="Aptos Display" w:hAnsi="Aptos Display" w:cs="Arial"/>
          <w:bCs/>
          <w:szCs w:val="20"/>
        </w:rPr>
        <w:t xml:space="preserve">pracovníků dodavatele, kteří se budou podílet na plnění </w:t>
      </w:r>
      <w:r w:rsidR="003918C8" w:rsidRPr="00652CBD">
        <w:rPr>
          <w:rFonts w:ascii="Aptos Display" w:hAnsi="Aptos Display" w:cs="Arial"/>
          <w:bCs/>
          <w:szCs w:val="20"/>
        </w:rPr>
        <w:t>K</w:t>
      </w:r>
      <w:r w:rsidRPr="00652CBD">
        <w:rPr>
          <w:rFonts w:ascii="Aptos Display" w:hAnsi="Aptos Display" w:cs="Arial"/>
          <w:bCs/>
          <w:szCs w:val="20"/>
        </w:rPr>
        <w:t>oncesní sml</w:t>
      </w:r>
      <w:r w:rsidR="005375FA">
        <w:rPr>
          <w:rFonts w:ascii="Aptos Display" w:hAnsi="Aptos Display" w:cs="Arial"/>
          <w:bCs/>
          <w:szCs w:val="20"/>
        </w:rPr>
        <w:t>o</w:t>
      </w:r>
      <w:r w:rsidRPr="00652CBD">
        <w:rPr>
          <w:rFonts w:ascii="Aptos Display" w:hAnsi="Aptos Display" w:cs="Arial"/>
          <w:bCs/>
          <w:szCs w:val="20"/>
        </w:rPr>
        <w:t>u</w:t>
      </w:r>
      <w:r w:rsidR="005375FA">
        <w:rPr>
          <w:rFonts w:ascii="Aptos Display" w:hAnsi="Aptos Display" w:cs="Arial"/>
          <w:bCs/>
          <w:szCs w:val="20"/>
        </w:rPr>
        <w:t>vy</w:t>
      </w:r>
      <w:r w:rsidRPr="00652CBD">
        <w:rPr>
          <w:rFonts w:ascii="Aptos Display" w:hAnsi="Aptos Display" w:cs="Arial"/>
          <w:bCs/>
          <w:szCs w:val="20"/>
        </w:rPr>
        <w:t xml:space="preserve"> a splňují níže uvedené minimální požadavky Zadavatele:</w:t>
      </w:r>
    </w:p>
    <w:p w14:paraId="191EB12B"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sz w:val="20"/>
          <w:szCs w:val="20"/>
          <w:u w:val="single"/>
        </w:rPr>
        <w:t xml:space="preserve">Hlavní manažer </w:t>
      </w:r>
      <w:proofErr w:type="gramStart"/>
      <w:r w:rsidRPr="00652CBD">
        <w:rPr>
          <w:rFonts w:ascii="Aptos Display" w:hAnsi="Aptos Display" w:cs="Arial"/>
          <w:b/>
          <w:sz w:val="20"/>
          <w:szCs w:val="20"/>
          <w:u w:val="single"/>
        </w:rPr>
        <w:t>zakázky -</w:t>
      </w:r>
      <w:r w:rsidRPr="00652CBD">
        <w:rPr>
          <w:rFonts w:ascii="Aptos Display" w:hAnsi="Aptos Display" w:cs="Arial"/>
          <w:bCs/>
          <w:sz w:val="20"/>
          <w:szCs w:val="20"/>
        </w:rPr>
        <w:t xml:space="preserve"> Vysokoškolské</w:t>
      </w:r>
      <w:proofErr w:type="gramEnd"/>
      <w:r w:rsidRPr="00652CBD">
        <w:rPr>
          <w:rFonts w:ascii="Aptos Display" w:hAnsi="Aptos Display" w:cs="Arial"/>
          <w:bCs/>
          <w:sz w:val="20"/>
          <w:szCs w:val="20"/>
        </w:rPr>
        <w:t xml:space="preserve"> vzdělání s minimálně desetiletou praxí</w:t>
      </w:r>
      <w:r w:rsidRPr="00652CBD">
        <w:rPr>
          <w:rFonts w:ascii="Aptos Display" w:hAnsi="Aptos Display" w:cs="Arial"/>
          <w:sz w:val="20"/>
          <w:szCs w:val="20"/>
        </w:rPr>
        <w:t xml:space="preserve"> v akreditovaném studijním programu, obsahově zaměřeném na vodní hospodářství nebo </w:t>
      </w:r>
      <w:proofErr w:type="spellStart"/>
      <w:r w:rsidRPr="00652CBD">
        <w:rPr>
          <w:rFonts w:ascii="Aptos Display" w:hAnsi="Aptos Display" w:cs="Arial"/>
          <w:sz w:val="20"/>
          <w:szCs w:val="20"/>
        </w:rPr>
        <w:t>chemicko</w:t>
      </w:r>
      <w:proofErr w:type="spellEnd"/>
      <w:r w:rsidRPr="00652CBD">
        <w:rPr>
          <w:rFonts w:ascii="Aptos Display" w:hAnsi="Aptos Display" w:cs="Arial"/>
          <w:sz w:val="20"/>
          <w:szCs w:val="20"/>
        </w:rPr>
        <w:t xml:space="preserve"> - technologické procesy úpravy a čištění vod; požaduje se znalost českého jazyka – </w:t>
      </w:r>
      <w:r w:rsidRPr="00652CBD">
        <w:rPr>
          <w:rFonts w:ascii="Aptos Display" w:hAnsi="Aptos Display" w:cs="Arial"/>
          <w:b/>
          <w:sz w:val="20"/>
          <w:szCs w:val="20"/>
        </w:rPr>
        <w:t>minimálně 1 osoba.</w:t>
      </w:r>
      <w:r w:rsidRPr="00652CBD">
        <w:rPr>
          <w:rFonts w:ascii="Aptos Display" w:hAnsi="Aptos Display" w:cs="Arial"/>
          <w:sz w:val="20"/>
          <w:szCs w:val="20"/>
        </w:rPr>
        <w:tab/>
      </w:r>
    </w:p>
    <w:p w14:paraId="497F87AD"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sz w:val="20"/>
          <w:szCs w:val="20"/>
          <w:u w:val="single"/>
        </w:rPr>
        <w:t xml:space="preserve">Zástupce hlavního manažera </w:t>
      </w:r>
      <w:proofErr w:type="gramStart"/>
      <w:r w:rsidRPr="00652CBD">
        <w:rPr>
          <w:rFonts w:ascii="Aptos Display" w:hAnsi="Aptos Display" w:cs="Arial"/>
          <w:b/>
          <w:sz w:val="20"/>
          <w:szCs w:val="20"/>
          <w:u w:val="single"/>
        </w:rPr>
        <w:t>zakázky</w:t>
      </w:r>
      <w:r w:rsidRPr="00652CBD">
        <w:rPr>
          <w:rFonts w:ascii="Aptos Display" w:hAnsi="Aptos Display" w:cs="Arial"/>
          <w:bCs/>
          <w:sz w:val="20"/>
          <w:szCs w:val="20"/>
        </w:rPr>
        <w:t xml:space="preserve"> - Vysokoškolské</w:t>
      </w:r>
      <w:proofErr w:type="gramEnd"/>
      <w:r w:rsidRPr="00652CBD">
        <w:rPr>
          <w:rFonts w:ascii="Aptos Display" w:hAnsi="Aptos Display" w:cs="Arial"/>
          <w:bCs/>
          <w:sz w:val="20"/>
          <w:szCs w:val="20"/>
        </w:rPr>
        <w:t xml:space="preserve"> vzdělání s minimálně čtyřletou praxí </w:t>
      </w:r>
      <w:r w:rsidRPr="00652CBD">
        <w:rPr>
          <w:rFonts w:ascii="Aptos Display" w:hAnsi="Aptos Display" w:cs="Arial"/>
          <w:sz w:val="20"/>
          <w:szCs w:val="20"/>
        </w:rPr>
        <w:t xml:space="preserve">v akreditovaném studijním programu, obsahově zaměřeném na ekonomiku, vodní hospodářství nebo </w:t>
      </w:r>
      <w:proofErr w:type="spellStart"/>
      <w:r w:rsidRPr="00652CBD">
        <w:rPr>
          <w:rFonts w:ascii="Aptos Display" w:hAnsi="Aptos Display" w:cs="Arial"/>
          <w:sz w:val="20"/>
          <w:szCs w:val="20"/>
        </w:rPr>
        <w:t>chemicko</w:t>
      </w:r>
      <w:proofErr w:type="spellEnd"/>
      <w:r w:rsidRPr="00652CBD">
        <w:rPr>
          <w:rFonts w:ascii="Aptos Display" w:hAnsi="Aptos Display" w:cs="Arial"/>
          <w:sz w:val="20"/>
          <w:szCs w:val="20"/>
        </w:rPr>
        <w:t xml:space="preserve"> - technologické procesy úpravy a čištění vod; požaduje se znalost komunikace v českém jazyce – </w:t>
      </w:r>
      <w:r w:rsidRPr="00652CBD">
        <w:rPr>
          <w:rFonts w:ascii="Aptos Display" w:hAnsi="Aptos Display" w:cs="Arial"/>
          <w:b/>
          <w:sz w:val="20"/>
          <w:szCs w:val="20"/>
        </w:rPr>
        <w:t>minimálně 1 osoba</w:t>
      </w:r>
      <w:r w:rsidRPr="00652CBD">
        <w:rPr>
          <w:rFonts w:ascii="Aptos Display" w:hAnsi="Aptos Display" w:cs="Arial"/>
          <w:sz w:val="20"/>
          <w:szCs w:val="20"/>
        </w:rPr>
        <w:t xml:space="preserve">. </w:t>
      </w:r>
    </w:p>
    <w:p w14:paraId="3C84D582"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bCs/>
          <w:sz w:val="20"/>
          <w:szCs w:val="20"/>
          <w:u w:val="single"/>
        </w:rPr>
        <w:t xml:space="preserve">Koordinátor </w:t>
      </w:r>
      <w:proofErr w:type="gramStart"/>
      <w:r w:rsidRPr="00652CBD">
        <w:rPr>
          <w:rFonts w:ascii="Aptos Display" w:hAnsi="Aptos Display" w:cs="Arial"/>
          <w:b/>
          <w:bCs/>
          <w:sz w:val="20"/>
          <w:szCs w:val="20"/>
          <w:u w:val="single"/>
        </w:rPr>
        <w:t xml:space="preserve">zakázky </w:t>
      </w:r>
      <w:r w:rsidRPr="00652CBD">
        <w:rPr>
          <w:rFonts w:ascii="Aptos Display" w:hAnsi="Aptos Display" w:cs="Arial"/>
          <w:sz w:val="20"/>
          <w:szCs w:val="20"/>
        </w:rPr>
        <w:t>- Středoškolské</w:t>
      </w:r>
      <w:proofErr w:type="gramEnd"/>
      <w:r w:rsidRPr="00652CBD">
        <w:rPr>
          <w:rFonts w:ascii="Aptos Display" w:hAnsi="Aptos Display" w:cs="Arial"/>
          <w:sz w:val="20"/>
          <w:szCs w:val="20"/>
        </w:rPr>
        <w:t xml:space="preserve"> vzdělaní</w:t>
      </w:r>
      <w:r w:rsidRPr="00652CBD">
        <w:rPr>
          <w:rFonts w:ascii="Aptos Display" w:hAnsi="Aptos Display" w:cs="Arial"/>
          <w:bCs/>
          <w:sz w:val="20"/>
          <w:szCs w:val="20"/>
        </w:rPr>
        <w:t xml:space="preserve"> v oboru obsahově zaměřeném na ekonomiku, vodní hospodářství, stavebnictví, strojírenství nebo chemicko-technologické procesy úpravy a čištění vod. V případě, že osoba získala středoškolské vzdělání v jiném než shora uvedeném oboru, musí daná osoba prokázat patřičný stupeň vzdělání související s předmětem koncesního řízení; v takovém případě je podmínkou složení maturitní zkoušky (v jakémkoli dalším oboru), která však musí být doplněná vzděláním akreditovaným MŠMT ČR a zakončeným složením odborných zkoušek nebo dokončenou vyšší odbornou školou nebo odpovídajícím a dokončeným studiem podle jiného než českého právního řádu; vždy se však musí jednat o doplňkové studium v požadovaných oborech; </w:t>
      </w:r>
      <w:r w:rsidRPr="00652CBD">
        <w:rPr>
          <w:rFonts w:ascii="Aptos Display" w:hAnsi="Aptos Display" w:cs="Arial"/>
          <w:sz w:val="20"/>
          <w:szCs w:val="20"/>
        </w:rPr>
        <w:t xml:space="preserve"> dále se požaduje se znalost komunikace v českém jazyce – </w:t>
      </w:r>
      <w:r w:rsidRPr="00652CBD">
        <w:rPr>
          <w:rFonts w:ascii="Aptos Display" w:hAnsi="Aptos Display" w:cs="Arial"/>
          <w:b/>
          <w:sz w:val="20"/>
          <w:szCs w:val="20"/>
        </w:rPr>
        <w:t>minimálně 2 osoby</w:t>
      </w:r>
      <w:r w:rsidRPr="00652CBD">
        <w:rPr>
          <w:rFonts w:ascii="Aptos Display" w:hAnsi="Aptos Display" w:cs="Arial"/>
          <w:sz w:val="20"/>
          <w:szCs w:val="20"/>
        </w:rPr>
        <w:t xml:space="preserve">. </w:t>
      </w:r>
    </w:p>
    <w:p w14:paraId="04DACE62"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sz w:val="20"/>
          <w:szCs w:val="20"/>
          <w:u w:val="single"/>
        </w:rPr>
        <w:t xml:space="preserve">Pracovníci řízení provozu kanalizačních </w:t>
      </w:r>
      <w:proofErr w:type="gramStart"/>
      <w:r w:rsidRPr="00652CBD">
        <w:rPr>
          <w:rFonts w:ascii="Aptos Display" w:hAnsi="Aptos Display" w:cs="Arial"/>
          <w:b/>
          <w:sz w:val="20"/>
          <w:szCs w:val="20"/>
          <w:u w:val="single"/>
        </w:rPr>
        <w:t xml:space="preserve">sítí - </w:t>
      </w:r>
      <w:r w:rsidRPr="00652CBD">
        <w:rPr>
          <w:rFonts w:ascii="Aptos Display" w:hAnsi="Aptos Display" w:cs="Arial"/>
          <w:sz w:val="20"/>
          <w:szCs w:val="20"/>
        </w:rPr>
        <w:t>Střední</w:t>
      </w:r>
      <w:proofErr w:type="gramEnd"/>
      <w:r w:rsidRPr="00652CBD">
        <w:rPr>
          <w:rFonts w:ascii="Aptos Display" w:hAnsi="Aptos Display" w:cs="Arial"/>
          <w:sz w:val="20"/>
          <w:szCs w:val="20"/>
        </w:rPr>
        <w:t xml:space="preserve"> vzdělání (nebo odpovídající dokončené studium podle jiného než českého právního řádu) s minimálně 2letou praxí při řízení provozu kanalizačních sítí; požaduje se znalost komunikace v českém jazyce – </w:t>
      </w:r>
      <w:r w:rsidRPr="00652CBD">
        <w:rPr>
          <w:rFonts w:ascii="Aptos Display" w:hAnsi="Aptos Display" w:cs="Arial"/>
          <w:b/>
          <w:sz w:val="20"/>
          <w:szCs w:val="20"/>
        </w:rPr>
        <w:t>minimálně 2 osoby.</w:t>
      </w:r>
    </w:p>
    <w:p w14:paraId="592C3734" w14:textId="5C417366"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b/>
          <w:bCs/>
          <w:sz w:val="20"/>
          <w:szCs w:val="20"/>
          <w:u w:val="single"/>
        </w:rPr>
      </w:pPr>
      <w:r w:rsidRPr="00652CBD">
        <w:rPr>
          <w:rFonts w:ascii="Aptos Display" w:hAnsi="Aptos Display" w:cs="Arial"/>
          <w:b/>
          <w:bCs/>
          <w:sz w:val="20"/>
          <w:szCs w:val="20"/>
          <w:u w:val="single"/>
        </w:rPr>
        <w:t xml:space="preserve">Pracovníci řízení a obsluhy </w:t>
      </w:r>
      <w:proofErr w:type="gramStart"/>
      <w:r w:rsidRPr="00652CBD">
        <w:rPr>
          <w:rFonts w:ascii="Aptos Display" w:hAnsi="Aptos Display" w:cs="Arial"/>
          <w:b/>
          <w:bCs/>
          <w:sz w:val="20"/>
          <w:szCs w:val="20"/>
          <w:u w:val="single"/>
        </w:rPr>
        <w:t xml:space="preserve">ČOV - </w:t>
      </w:r>
      <w:r w:rsidRPr="00652CBD">
        <w:rPr>
          <w:rFonts w:ascii="Aptos Display" w:hAnsi="Aptos Display" w:cs="Arial"/>
          <w:sz w:val="20"/>
          <w:szCs w:val="20"/>
        </w:rPr>
        <w:t>Střední</w:t>
      </w:r>
      <w:proofErr w:type="gramEnd"/>
      <w:r w:rsidRPr="00652CBD">
        <w:rPr>
          <w:rFonts w:ascii="Aptos Display" w:hAnsi="Aptos Display" w:cs="Arial"/>
          <w:sz w:val="20"/>
          <w:szCs w:val="20"/>
        </w:rPr>
        <w:t xml:space="preserve"> vzdělání (maturitní zkouška, nebo dokončená vyšší odborná škola nebo dokončené bakalářské studium, nebo odpovídající dokončené studium podle jiného než českého právního řádu) obsahově zaměřené na vodní hospodářství, stavebnictví nebo chemicko-technologické procesy úpravy a čištění vod s minimálně 3letou praxí s řízením </w:t>
      </w:r>
      <w:r w:rsidR="009D6E5F">
        <w:rPr>
          <w:rFonts w:ascii="Aptos Display" w:hAnsi="Aptos Display" w:cs="Arial"/>
          <w:sz w:val="20"/>
          <w:szCs w:val="20"/>
        </w:rPr>
        <w:t>ČOV</w:t>
      </w:r>
      <w:r w:rsidRPr="00652CBD">
        <w:rPr>
          <w:rFonts w:ascii="Aptos Display" w:hAnsi="Aptos Display" w:cs="Arial"/>
          <w:sz w:val="20"/>
          <w:szCs w:val="20"/>
        </w:rPr>
        <w:t xml:space="preserve"> – </w:t>
      </w:r>
      <w:r w:rsidRPr="00652CBD">
        <w:rPr>
          <w:rFonts w:ascii="Aptos Display" w:hAnsi="Aptos Display" w:cs="Arial"/>
          <w:b/>
          <w:bCs/>
          <w:sz w:val="20"/>
          <w:szCs w:val="20"/>
        </w:rPr>
        <w:t>minimálně 2 osoby.</w:t>
      </w:r>
    </w:p>
    <w:p w14:paraId="104EA92D" w14:textId="77777777" w:rsidR="00AE2145" w:rsidRPr="00652CBD" w:rsidRDefault="00AE2145" w:rsidP="00AE2145">
      <w:pPr>
        <w:pStyle w:val="Odstavecseseznamem"/>
        <w:numPr>
          <w:ilvl w:val="1"/>
          <w:numId w:val="35"/>
        </w:numPr>
        <w:autoSpaceDE w:val="0"/>
        <w:autoSpaceDN w:val="0"/>
        <w:adjustRightInd w:val="0"/>
        <w:spacing w:before="120"/>
        <w:jc w:val="both"/>
        <w:rPr>
          <w:rFonts w:ascii="Aptos Display" w:hAnsi="Aptos Display" w:cs="Arial"/>
          <w:sz w:val="20"/>
          <w:szCs w:val="20"/>
        </w:rPr>
      </w:pPr>
      <w:r w:rsidRPr="00652CBD">
        <w:rPr>
          <w:rFonts w:ascii="Aptos Display" w:hAnsi="Aptos Display" w:cs="Arial"/>
          <w:b/>
          <w:sz w:val="20"/>
          <w:szCs w:val="20"/>
          <w:u w:val="single"/>
        </w:rPr>
        <w:t xml:space="preserve">Osoba, která bude oprávněna k provozování podle § 6 </w:t>
      </w:r>
      <w:proofErr w:type="spellStart"/>
      <w:r w:rsidRPr="00652CBD">
        <w:rPr>
          <w:rFonts w:ascii="Aptos Display" w:hAnsi="Aptos Display" w:cs="Arial"/>
          <w:b/>
          <w:sz w:val="20"/>
          <w:szCs w:val="20"/>
          <w:u w:val="single"/>
        </w:rPr>
        <w:t>ZVaK</w:t>
      </w:r>
      <w:proofErr w:type="spellEnd"/>
      <w:r w:rsidRPr="00652CBD">
        <w:rPr>
          <w:rFonts w:ascii="Aptos Display" w:hAnsi="Aptos Display" w:cs="Arial"/>
          <w:b/>
          <w:sz w:val="20"/>
          <w:szCs w:val="20"/>
          <w:u w:val="single"/>
        </w:rPr>
        <w:t xml:space="preserve">, </w:t>
      </w:r>
      <w:r w:rsidRPr="00652CBD">
        <w:rPr>
          <w:rFonts w:ascii="Aptos Display" w:hAnsi="Aptos Display" w:cs="Arial"/>
          <w:sz w:val="20"/>
          <w:szCs w:val="20"/>
        </w:rPr>
        <w:t xml:space="preserve">a která je podle § 6 odst. 2 písm. c) bod 2 </w:t>
      </w:r>
      <w:proofErr w:type="spellStart"/>
      <w:r w:rsidRPr="00652CBD">
        <w:rPr>
          <w:rFonts w:ascii="Aptos Display" w:hAnsi="Aptos Display" w:cs="Arial"/>
          <w:sz w:val="20"/>
          <w:szCs w:val="20"/>
        </w:rPr>
        <w:t>ZVaK</w:t>
      </w:r>
      <w:proofErr w:type="spellEnd"/>
      <w:r w:rsidRPr="00652CBD">
        <w:rPr>
          <w:rFonts w:ascii="Aptos Display" w:hAnsi="Aptos Display" w:cs="Arial"/>
          <w:sz w:val="20"/>
          <w:szCs w:val="20"/>
        </w:rPr>
        <w:t xml:space="preserve"> oprávněna provozovat živnost "Provozování vodovodů a kanalizací pro veřejnou potřebu" podle zákona č. 455/1991 Sb., o živnostenském podnikání (živnostenský zákon), ve znění pozdějších předpisů.</w:t>
      </w:r>
    </w:p>
    <w:p w14:paraId="1DCE73D2" w14:textId="77777777" w:rsidR="009005FF" w:rsidRPr="00652CBD" w:rsidRDefault="009005FF" w:rsidP="0005193D">
      <w:pPr>
        <w:pStyle w:val="Nadpis3"/>
        <w:tabs>
          <w:tab w:val="clear" w:pos="1276"/>
          <w:tab w:val="num" w:pos="1702"/>
        </w:tabs>
        <w:ind w:left="709" w:hanging="709"/>
        <w:rPr>
          <w:rFonts w:ascii="Aptos Display" w:hAnsi="Aptos Display" w:cs="Arial"/>
          <w:szCs w:val="20"/>
        </w:rPr>
      </w:pPr>
      <w:r w:rsidRPr="00652CBD">
        <w:rPr>
          <w:rFonts w:ascii="Aptos Display" w:hAnsi="Aptos Display" w:cs="Arial"/>
          <w:szCs w:val="20"/>
        </w:rPr>
        <w:t>Pro splnění kritéria technické kvalifikace dle § 79 odst. 2 písm. i ZZVZ požaduje Zadavatele doložení:</w:t>
      </w:r>
    </w:p>
    <w:p w14:paraId="143DFB2A" w14:textId="77777777" w:rsidR="009005FF" w:rsidRPr="00652CBD" w:rsidRDefault="009005FF" w:rsidP="009005FF">
      <w:pPr>
        <w:autoSpaceDE w:val="0"/>
        <w:autoSpaceDN w:val="0"/>
        <w:adjustRightInd w:val="0"/>
        <w:spacing w:before="120" w:after="120"/>
        <w:ind w:left="567"/>
        <w:rPr>
          <w:rFonts w:ascii="Aptos Display" w:hAnsi="Aptos Display" w:cs="Arial"/>
          <w:bCs/>
          <w:szCs w:val="20"/>
        </w:rPr>
      </w:pPr>
      <w:r w:rsidRPr="00652CBD">
        <w:rPr>
          <w:rFonts w:ascii="Aptos Display" w:hAnsi="Aptos Display" w:cs="Arial"/>
          <w:b/>
          <w:bCs/>
          <w:szCs w:val="20"/>
        </w:rPr>
        <w:t xml:space="preserve">Přehled průměrného ročního počtu zaměstnanců dodavatele </w:t>
      </w:r>
      <w:r w:rsidRPr="00652CBD">
        <w:rPr>
          <w:rFonts w:ascii="Aptos Display" w:hAnsi="Aptos Display" w:cs="Arial"/>
          <w:bCs/>
          <w:szCs w:val="20"/>
        </w:rPr>
        <w:t>za poslední tři roky, který splňuje tyto minimální požadavky Zadavatele:</w:t>
      </w:r>
    </w:p>
    <w:p w14:paraId="28D92365" w14:textId="1B76ED1D" w:rsidR="009005FF" w:rsidRPr="00652CBD" w:rsidRDefault="009005FF" w:rsidP="001E0BD3">
      <w:pPr>
        <w:numPr>
          <w:ilvl w:val="1"/>
          <w:numId w:val="15"/>
        </w:numPr>
        <w:tabs>
          <w:tab w:val="left" w:pos="567"/>
        </w:tabs>
        <w:autoSpaceDE w:val="0"/>
        <w:autoSpaceDN w:val="0"/>
        <w:adjustRightInd w:val="0"/>
        <w:spacing w:before="120"/>
        <w:ind w:left="851" w:hanging="284"/>
        <w:rPr>
          <w:rFonts w:ascii="Aptos Display" w:hAnsi="Aptos Display" w:cs="Arial"/>
          <w:bCs/>
          <w:szCs w:val="20"/>
        </w:rPr>
      </w:pPr>
      <w:r w:rsidRPr="00652CBD">
        <w:rPr>
          <w:rFonts w:ascii="Aptos Display" w:hAnsi="Aptos Display" w:cs="Arial"/>
          <w:color w:val="000000"/>
          <w:szCs w:val="20"/>
        </w:rPr>
        <w:t>Průměrný</w:t>
      </w:r>
      <w:r w:rsidRPr="00652CBD">
        <w:rPr>
          <w:rFonts w:ascii="Aptos Display" w:hAnsi="Aptos Display" w:cs="Arial"/>
          <w:bCs/>
          <w:szCs w:val="20"/>
        </w:rPr>
        <w:t xml:space="preserve"> roční počet zaměstnanců v každém z posledních 3 let – </w:t>
      </w:r>
      <w:r w:rsidRPr="00652CBD">
        <w:rPr>
          <w:rFonts w:ascii="Aptos Display" w:hAnsi="Aptos Display" w:cs="Arial"/>
          <w:b/>
          <w:bCs/>
          <w:szCs w:val="20"/>
        </w:rPr>
        <w:t xml:space="preserve">nejméně </w:t>
      </w:r>
      <w:r w:rsidR="00AE2145" w:rsidRPr="00652CBD">
        <w:rPr>
          <w:rFonts w:ascii="Aptos Display" w:hAnsi="Aptos Display" w:cs="Arial"/>
          <w:b/>
          <w:bCs/>
          <w:szCs w:val="20"/>
        </w:rPr>
        <w:t>10</w:t>
      </w:r>
      <w:r w:rsidRPr="00652CBD">
        <w:rPr>
          <w:rFonts w:ascii="Aptos Display" w:hAnsi="Aptos Display" w:cs="Arial"/>
          <w:b/>
          <w:bCs/>
          <w:szCs w:val="20"/>
        </w:rPr>
        <w:t xml:space="preserve"> osob</w:t>
      </w:r>
    </w:p>
    <w:p w14:paraId="2D2FA8D1" w14:textId="77777777" w:rsidR="009005FF" w:rsidRPr="00652CBD" w:rsidRDefault="009005FF" w:rsidP="001E0BD3">
      <w:pPr>
        <w:numPr>
          <w:ilvl w:val="1"/>
          <w:numId w:val="15"/>
        </w:numPr>
        <w:tabs>
          <w:tab w:val="left" w:pos="567"/>
        </w:tabs>
        <w:autoSpaceDE w:val="0"/>
        <w:autoSpaceDN w:val="0"/>
        <w:adjustRightInd w:val="0"/>
        <w:spacing w:before="120"/>
        <w:ind w:left="851" w:hanging="284"/>
        <w:rPr>
          <w:rFonts w:ascii="Aptos Display" w:hAnsi="Aptos Display" w:cs="Arial"/>
          <w:bCs/>
          <w:szCs w:val="20"/>
        </w:rPr>
      </w:pPr>
      <w:r w:rsidRPr="00652CBD">
        <w:rPr>
          <w:rFonts w:ascii="Aptos Display" w:hAnsi="Aptos Display" w:cs="Arial"/>
          <w:color w:val="000000"/>
          <w:szCs w:val="20"/>
        </w:rPr>
        <w:t>Dodavatel</w:t>
      </w:r>
      <w:r w:rsidRPr="00652CBD">
        <w:rPr>
          <w:rFonts w:ascii="Aptos Display" w:hAnsi="Aptos Display" w:cs="Arial"/>
          <w:bCs/>
          <w:szCs w:val="20"/>
        </w:rPr>
        <w:t xml:space="preserve"> prokáže splnění tohoto požadavku formou </w:t>
      </w:r>
      <w:r w:rsidRPr="00652CBD">
        <w:rPr>
          <w:rFonts w:ascii="Aptos Display" w:hAnsi="Aptos Display" w:cs="Arial"/>
          <w:b/>
          <w:bCs/>
          <w:szCs w:val="20"/>
        </w:rPr>
        <w:t>čestného prohlášení</w:t>
      </w:r>
      <w:r w:rsidRPr="00652CBD">
        <w:rPr>
          <w:rFonts w:ascii="Aptos Display" w:hAnsi="Aptos Display" w:cs="Arial"/>
          <w:bCs/>
          <w:szCs w:val="20"/>
        </w:rPr>
        <w:t>.</w:t>
      </w:r>
    </w:p>
    <w:p w14:paraId="186C2C93" w14:textId="3E413863" w:rsidR="009005FF" w:rsidRPr="00652CBD" w:rsidRDefault="009005FF" w:rsidP="009005FF">
      <w:pPr>
        <w:pStyle w:val="Nadpis3"/>
        <w:tabs>
          <w:tab w:val="clear" w:pos="1276"/>
          <w:tab w:val="num" w:pos="709"/>
          <w:tab w:val="num" w:pos="1702"/>
        </w:tabs>
        <w:ind w:left="709" w:hanging="709"/>
        <w:rPr>
          <w:rFonts w:ascii="Aptos Display" w:hAnsi="Aptos Display" w:cs="Arial"/>
          <w:szCs w:val="20"/>
        </w:rPr>
      </w:pPr>
      <w:r w:rsidRPr="00652CBD">
        <w:rPr>
          <w:rFonts w:ascii="Aptos Display" w:hAnsi="Aptos Display" w:cs="Arial"/>
          <w:szCs w:val="20"/>
        </w:rPr>
        <w:lastRenderedPageBreak/>
        <w:t xml:space="preserve">Zadavatel ve vztahu k bodu </w:t>
      </w:r>
      <w:r w:rsidR="001154B9" w:rsidRPr="00652CBD">
        <w:rPr>
          <w:rFonts w:ascii="Aptos Display" w:hAnsi="Aptos Display" w:cs="Arial"/>
          <w:szCs w:val="20"/>
        </w:rPr>
        <w:t>2</w:t>
      </w:r>
      <w:r w:rsidRPr="00652CBD">
        <w:rPr>
          <w:rFonts w:ascii="Aptos Display" w:hAnsi="Aptos Display" w:cs="Arial"/>
          <w:szCs w:val="20"/>
        </w:rPr>
        <w:t>.6.3.stanovuje tyto podmínky:</w:t>
      </w:r>
    </w:p>
    <w:p w14:paraId="7DD53042" w14:textId="3FB06D3F" w:rsidR="009005FF" w:rsidRPr="00652CBD" w:rsidRDefault="009005FF" w:rsidP="001E0BD3">
      <w:pPr>
        <w:numPr>
          <w:ilvl w:val="0"/>
          <w:numId w:val="36"/>
        </w:numPr>
        <w:tabs>
          <w:tab w:val="left" w:pos="1134"/>
        </w:tabs>
        <w:autoSpaceDE w:val="0"/>
        <w:autoSpaceDN w:val="0"/>
        <w:adjustRightInd w:val="0"/>
        <w:spacing w:before="120"/>
        <w:ind w:left="851" w:hanging="284"/>
        <w:rPr>
          <w:rFonts w:ascii="Aptos Display" w:hAnsi="Aptos Display" w:cstheme="minorHAnsi"/>
          <w:color w:val="000000"/>
        </w:rPr>
      </w:pPr>
      <w:r w:rsidRPr="00652CBD">
        <w:rPr>
          <w:rFonts w:ascii="Aptos Display" w:hAnsi="Aptos Display" w:cs="Arial"/>
          <w:color w:val="000000"/>
          <w:szCs w:val="20"/>
        </w:rPr>
        <w:t xml:space="preserve">dodavatel </w:t>
      </w:r>
      <w:r w:rsidR="00AA7881" w:rsidRPr="00652CBD">
        <w:rPr>
          <w:rFonts w:ascii="Aptos Display" w:hAnsi="Aptos Display" w:cs="Arial"/>
          <w:b/>
          <w:szCs w:val="20"/>
        </w:rPr>
        <w:t xml:space="preserve">je oprávněn </w:t>
      </w:r>
      <w:r w:rsidRPr="00652CBD">
        <w:rPr>
          <w:rFonts w:ascii="Aptos Display" w:hAnsi="Aptos Display" w:cs="Arial"/>
          <w:b/>
          <w:szCs w:val="20"/>
        </w:rPr>
        <w:t>prokázat kvalifikaci jednou</w:t>
      </w:r>
      <w:r w:rsidRPr="00652CBD">
        <w:rPr>
          <w:rFonts w:ascii="Aptos Display" w:hAnsi="Aptos Display" w:cstheme="minorHAnsi"/>
          <w:b/>
        </w:rPr>
        <w:t xml:space="preserve"> a toutéž osobou</w:t>
      </w:r>
      <w:r w:rsidRPr="00652CBD">
        <w:rPr>
          <w:rFonts w:ascii="Aptos Display" w:hAnsi="Aptos Display" w:cstheme="minorHAnsi"/>
        </w:rPr>
        <w:t xml:space="preserve"> ve vztahu k jednotlivým požadavkům na vzdělání a kvalifikaci osob.</w:t>
      </w:r>
    </w:p>
    <w:p w14:paraId="38386559" w14:textId="293D0BCE" w:rsidR="004E2B0E" w:rsidRPr="00652CBD" w:rsidRDefault="00EF0D6D" w:rsidP="00EF0D6D">
      <w:pPr>
        <w:pStyle w:val="Nadpis3"/>
        <w:tabs>
          <w:tab w:val="clear" w:pos="1276"/>
          <w:tab w:val="num" w:pos="709"/>
        </w:tabs>
        <w:ind w:left="709" w:hanging="709"/>
        <w:rPr>
          <w:rFonts w:ascii="Aptos Display" w:hAnsi="Aptos Display"/>
        </w:rPr>
      </w:pPr>
      <w:r w:rsidRPr="00652CBD">
        <w:rPr>
          <w:rFonts w:ascii="Aptos Display" w:hAnsi="Aptos Display"/>
        </w:rPr>
        <w:t xml:space="preserve">Dodavatel bude oprávněn v průběhu plnění </w:t>
      </w:r>
      <w:r w:rsidR="003E4FF1" w:rsidRPr="00652CBD">
        <w:rPr>
          <w:rFonts w:ascii="Aptos Display" w:hAnsi="Aptos Display"/>
        </w:rPr>
        <w:t>veřejné zakázky</w:t>
      </w:r>
      <w:r w:rsidRPr="00652CBD">
        <w:rPr>
          <w:rFonts w:ascii="Aptos Display" w:hAnsi="Aptos Display"/>
        </w:rPr>
        <w:t xml:space="preserve"> požádat Zadavatele o návrh výměny osoby v pozicích </w:t>
      </w:r>
      <w:r w:rsidRPr="00652CBD">
        <w:rPr>
          <w:rFonts w:ascii="Aptos Display" w:hAnsi="Aptos Display" w:cs="Arial"/>
          <w:color w:val="000000"/>
          <w:szCs w:val="20"/>
        </w:rPr>
        <w:t>dle bodu 2.6.3 odst. b1.</w:t>
      </w:r>
      <w:r w:rsidR="001154B9" w:rsidRPr="00652CBD">
        <w:rPr>
          <w:rFonts w:ascii="Aptos Display" w:hAnsi="Aptos Display" w:cs="Arial"/>
          <w:color w:val="000000"/>
          <w:szCs w:val="20"/>
        </w:rPr>
        <w:t xml:space="preserve"> – </w:t>
      </w:r>
      <w:r w:rsidRPr="00652CBD">
        <w:rPr>
          <w:rFonts w:ascii="Aptos Display" w:hAnsi="Aptos Display" w:cs="Arial"/>
          <w:color w:val="000000"/>
          <w:szCs w:val="20"/>
        </w:rPr>
        <w:t>b</w:t>
      </w:r>
      <w:r w:rsidR="00AE2145" w:rsidRPr="00652CBD">
        <w:rPr>
          <w:rFonts w:ascii="Aptos Display" w:hAnsi="Aptos Display" w:cs="Arial"/>
          <w:color w:val="000000"/>
          <w:szCs w:val="20"/>
        </w:rPr>
        <w:t>6</w:t>
      </w:r>
      <w:r w:rsidRPr="00652CBD">
        <w:rPr>
          <w:rFonts w:ascii="Aptos Display" w:hAnsi="Aptos Display"/>
        </w:rPr>
        <w:t>, kterou dodavatel uvede ve své nabídce. Zadavatel bude s tímto návrhem souhlasit jen tehdy, pokud dodavatel doloží doklady osvědčující požadované vzdělání a odbornou kvalifikaci navrhovaných osob podle této zadávací dokumentace.</w:t>
      </w:r>
    </w:p>
    <w:p w14:paraId="67D11759" w14:textId="77777777" w:rsidR="00D26F1C" w:rsidRPr="00652CBD" w:rsidRDefault="00D26F1C" w:rsidP="001225C1">
      <w:pPr>
        <w:autoSpaceDE w:val="0"/>
        <w:autoSpaceDN w:val="0"/>
        <w:adjustRightInd w:val="0"/>
        <w:rPr>
          <w:rFonts w:ascii="Aptos Display" w:hAnsi="Aptos Display"/>
          <w:b/>
          <w:color w:val="000000"/>
        </w:rPr>
      </w:pPr>
    </w:p>
    <w:p w14:paraId="1E051D55" w14:textId="2DD4DE88" w:rsidR="00283982" w:rsidRPr="00652CBD" w:rsidRDefault="00283982">
      <w:pPr>
        <w:jc w:val="left"/>
        <w:rPr>
          <w:rFonts w:ascii="Aptos Display" w:hAnsi="Aptos Display"/>
          <w:b/>
          <w:sz w:val="26"/>
          <w:szCs w:val="32"/>
        </w:rPr>
      </w:pPr>
      <w:bookmarkStart w:id="91" w:name="_Toc261511603"/>
      <w:bookmarkStart w:id="92" w:name="_Toc255904652"/>
      <w:bookmarkStart w:id="93" w:name="_Toc479145802"/>
      <w:bookmarkStart w:id="94" w:name="_Toc512203300"/>
      <w:bookmarkStart w:id="95" w:name="_Toc21631402"/>
      <w:bookmarkEnd w:id="91"/>
    </w:p>
    <w:p w14:paraId="45B2571D" w14:textId="77777777" w:rsidR="00652CBD" w:rsidRDefault="00652CBD">
      <w:pPr>
        <w:jc w:val="left"/>
        <w:rPr>
          <w:rFonts w:ascii="Aptos Display" w:hAnsi="Aptos Display"/>
          <w:b/>
          <w:sz w:val="26"/>
          <w:szCs w:val="32"/>
        </w:rPr>
      </w:pPr>
      <w:r>
        <w:rPr>
          <w:rFonts w:ascii="Aptos Display" w:hAnsi="Aptos Display"/>
        </w:rPr>
        <w:br w:type="page"/>
      </w:r>
    </w:p>
    <w:p w14:paraId="5B79A864" w14:textId="74143140" w:rsidR="00F97190" w:rsidRPr="00652CBD" w:rsidRDefault="00F97190" w:rsidP="00203355">
      <w:pPr>
        <w:pStyle w:val="Nadpis1"/>
        <w:keepLines/>
        <w:tabs>
          <w:tab w:val="num" w:pos="360"/>
        </w:tabs>
        <w:spacing w:before="120" w:after="120"/>
        <w:ind w:left="360" w:hanging="360"/>
        <w:rPr>
          <w:rFonts w:ascii="Aptos Display" w:hAnsi="Aptos Display"/>
        </w:rPr>
      </w:pPr>
      <w:bookmarkStart w:id="96" w:name="_Toc167282306"/>
      <w:r w:rsidRPr="00652CBD">
        <w:rPr>
          <w:rFonts w:ascii="Aptos Display" w:hAnsi="Aptos Display"/>
        </w:rPr>
        <w:lastRenderedPageBreak/>
        <w:t xml:space="preserve">Podmínky a požadavky na zpracování </w:t>
      </w:r>
      <w:bookmarkEnd w:id="92"/>
      <w:bookmarkEnd w:id="93"/>
      <w:r w:rsidRPr="00652CBD">
        <w:rPr>
          <w:rFonts w:ascii="Aptos Display" w:hAnsi="Aptos Display"/>
        </w:rPr>
        <w:t>Žádosti</w:t>
      </w:r>
      <w:bookmarkEnd w:id="94"/>
      <w:bookmarkEnd w:id="95"/>
      <w:bookmarkEnd w:id="96"/>
    </w:p>
    <w:p w14:paraId="653DF638" w14:textId="2E659B0C" w:rsidR="001E77D2" w:rsidRPr="00652CBD" w:rsidRDefault="00050F51" w:rsidP="00992EC3">
      <w:pPr>
        <w:spacing w:before="120"/>
        <w:rPr>
          <w:rFonts w:ascii="Aptos Display" w:hAnsi="Aptos Display" w:cs="Arial"/>
          <w:szCs w:val="20"/>
        </w:rPr>
      </w:pPr>
      <w:r w:rsidRPr="00652CBD">
        <w:rPr>
          <w:rFonts w:ascii="Aptos Display" w:hAnsi="Aptos Display" w:cs="Arial"/>
          <w:szCs w:val="20"/>
        </w:rPr>
        <w:t>Údaje a doklady předložené v Žádosti budou uvedeny v českém jazyce (listiny v</w:t>
      </w:r>
      <w:r w:rsidR="0095751C" w:rsidRPr="00652CBD">
        <w:rPr>
          <w:rFonts w:ascii="Aptos Display" w:hAnsi="Aptos Display" w:cs="Arial"/>
          <w:szCs w:val="20"/>
        </w:rPr>
        <w:t> </w:t>
      </w:r>
      <w:r w:rsidRPr="00652CBD">
        <w:rPr>
          <w:rFonts w:ascii="Aptos Display" w:hAnsi="Aptos Display" w:cs="Arial"/>
          <w:szCs w:val="20"/>
        </w:rPr>
        <w:t>jiném</w:t>
      </w:r>
      <w:r w:rsidR="0095751C" w:rsidRPr="00652CBD">
        <w:rPr>
          <w:rFonts w:ascii="Aptos Display" w:hAnsi="Aptos Display" w:cs="Arial"/>
          <w:szCs w:val="20"/>
        </w:rPr>
        <w:t>,</w:t>
      </w:r>
      <w:r w:rsidRPr="00652CBD">
        <w:rPr>
          <w:rFonts w:ascii="Aptos Display" w:hAnsi="Aptos Display" w:cs="Arial"/>
          <w:szCs w:val="20"/>
        </w:rPr>
        <w:t xml:space="preserve"> než českém jazyce budou doplněny překladem do českého jazyka) v písemné formě</w:t>
      </w:r>
      <w:r w:rsidR="00621BFF" w:rsidRPr="00652CBD">
        <w:rPr>
          <w:rFonts w:ascii="Aptos Display" w:hAnsi="Aptos Display" w:cs="Arial"/>
          <w:szCs w:val="20"/>
        </w:rPr>
        <w:t>. Doklad</w:t>
      </w:r>
      <w:r w:rsidR="0064144D" w:rsidRPr="00652CBD">
        <w:rPr>
          <w:rFonts w:ascii="Aptos Display" w:hAnsi="Aptos Display" w:cs="Arial"/>
          <w:szCs w:val="20"/>
        </w:rPr>
        <w:t>y</w:t>
      </w:r>
      <w:r w:rsidR="00621BFF" w:rsidRPr="00652CBD">
        <w:rPr>
          <w:rFonts w:ascii="Aptos Display" w:hAnsi="Aptos Display" w:cs="Arial"/>
          <w:szCs w:val="20"/>
        </w:rPr>
        <w:t xml:space="preserve"> ve slovenském jazyce a doklad o vzdělání v latinském jazyce se předkládají bez překladu. </w:t>
      </w:r>
    </w:p>
    <w:p w14:paraId="151B9FC8" w14:textId="0AF9F760" w:rsidR="00050F51" w:rsidRPr="00652CBD" w:rsidRDefault="00050F51" w:rsidP="00992EC3">
      <w:pPr>
        <w:spacing w:before="120"/>
        <w:rPr>
          <w:rFonts w:ascii="Aptos Display" w:hAnsi="Aptos Display" w:cs="Arial"/>
          <w:szCs w:val="20"/>
        </w:rPr>
      </w:pPr>
      <w:r w:rsidRPr="00652CBD">
        <w:rPr>
          <w:rFonts w:ascii="Aptos Display" w:hAnsi="Aptos Display" w:cs="Arial"/>
          <w:szCs w:val="20"/>
        </w:rPr>
        <w:t>Žádost bude podepsána osobou oprávněnou za dodavatele jednat a podepisovat podle výpisu z</w:t>
      </w:r>
      <w:r w:rsidR="001154B9" w:rsidRPr="00652CBD">
        <w:rPr>
          <w:rFonts w:ascii="Aptos Display" w:hAnsi="Aptos Display" w:cs="Arial"/>
          <w:szCs w:val="20"/>
        </w:rPr>
        <w:t> </w:t>
      </w:r>
      <w:r w:rsidR="0005193D" w:rsidRPr="00652CBD">
        <w:rPr>
          <w:rFonts w:ascii="Aptos Display" w:hAnsi="Aptos Display" w:cs="Arial"/>
          <w:szCs w:val="20"/>
        </w:rPr>
        <w:t>o</w:t>
      </w:r>
      <w:r w:rsidRPr="00652CBD">
        <w:rPr>
          <w:rFonts w:ascii="Aptos Display" w:hAnsi="Aptos Display" w:cs="Arial"/>
          <w:szCs w:val="20"/>
        </w:rPr>
        <w:t xml:space="preserve">bchodního rejstříku, popřípadě statutárním orgánem zmocněnou osobou, jejíž plná moc musí být součástí </w:t>
      </w:r>
      <w:r w:rsidR="00BE0DF5" w:rsidRPr="00652CBD">
        <w:rPr>
          <w:rFonts w:ascii="Aptos Display" w:hAnsi="Aptos Display" w:cs="Arial"/>
          <w:szCs w:val="20"/>
        </w:rPr>
        <w:t>Žádosti</w:t>
      </w:r>
      <w:r w:rsidRPr="00652CBD">
        <w:rPr>
          <w:rFonts w:ascii="Aptos Display" w:hAnsi="Aptos Display" w:cs="Arial"/>
          <w:szCs w:val="20"/>
        </w:rPr>
        <w:t>.</w:t>
      </w:r>
    </w:p>
    <w:p w14:paraId="5FCD8289" w14:textId="77777777" w:rsidR="003B5803" w:rsidRPr="00652CBD" w:rsidRDefault="003B5803" w:rsidP="00992EC3">
      <w:pPr>
        <w:spacing w:before="120"/>
        <w:rPr>
          <w:rFonts w:ascii="Aptos Display" w:hAnsi="Aptos Display" w:cs="Arial"/>
          <w:szCs w:val="20"/>
        </w:rPr>
      </w:pPr>
    </w:p>
    <w:p w14:paraId="6A15BB87" w14:textId="77777777" w:rsidR="00621BFF" w:rsidRPr="00652CBD" w:rsidRDefault="00050F51" w:rsidP="001E77D2">
      <w:pPr>
        <w:pStyle w:val="Nadpis2"/>
        <w:tabs>
          <w:tab w:val="clear" w:pos="1844"/>
          <w:tab w:val="num" w:pos="567"/>
        </w:tabs>
        <w:ind w:left="567" w:hanging="567"/>
        <w:rPr>
          <w:rFonts w:ascii="Aptos Display" w:hAnsi="Aptos Display" w:cs="Arial"/>
          <w:szCs w:val="20"/>
        </w:rPr>
      </w:pPr>
      <w:bookmarkStart w:id="97" w:name="_Toc512203301"/>
      <w:bookmarkStart w:id="98" w:name="_Toc21631403"/>
      <w:bookmarkStart w:id="99" w:name="_Toc167282307"/>
      <w:r w:rsidRPr="00652CBD">
        <w:rPr>
          <w:rFonts w:ascii="Aptos Display" w:hAnsi="Aptos Display"/>
        </w:rPr>
        <w:t xml:space="preserve">Forma </w:t>
      </w:r>
      <w:bookmarkEnd w:id="97"/>
      <w:r w:rsidR="00621BFF" w:rsidRPr="00652CBD">
        <w:rPr>
          <w:rFonts w:ascii="Aptos Display" w:hAnsi="Aptos Display"/>
        </w:rPr>
        <w:t>Žádosti</w:t>
      </w:r>
      <w:bookmarkEnd w:id="98"/>
      <w:bookmarkEnd w:id="99"/>
    </w:p>
    <w:p w14:paraId="5EC80A40" w14:textId="4542FBA4" w:rsidR="00050F51" w:rsidRPr="00652CBD" w:rsidRDefault="000676C2" w:rsidP="00050F51">
      <w:pPr>
        <w:spacing w:before="120"/>
        <w:rPr>
          <w:rFonts w:ascii="Aptos Display" w:hAnsi="Aptos Display" w:cs="Arial"/>
          <w:szCs w:val="20"/>
        </w:rPr>
      </w:pPr>
      <w:r w:rsidRPr="00652CBD">
        <w:rPr>
          <w:rFonts w:ascii="Aptos Display" w:hAnsi="Aptos Display"/>
        </w:rPr>
        <w:t xml:space="preserve">Žádost bude zpracována </w:t>
      </w:r>
      <w:r w:rsidR="00050F51" w:rsidRPr="00652CBD">
        <w:rPr>
          <w:rFonts w:ascii="Aptos Display" w:hAnsi="Aptos Display" w:cs="Arial"/>
          <w:szCs w:val="20"/>
        </w:rPr>
        <w:t>a předložena v</w:t>
      </w:r>
      <w:r w:rsidR="006428E5" w:rsidRPr="00652CBD">
        <w:rPr>
          <w:rFonts w:ascii="Aptos Display" w:hAnsi="Aptos Display" w:cs="Arial"/>
          <w:szCs w:val="20"/>
        </w:rPr>
        <w:t> elektronické</w:t>
      </w:r>
      <w:r w:rsidR="00050F51" w:rsidRPr="00652CBD">
        <w:rPr>
          <w:rFonts w:ascii="Aptos Display" w:hAnsi="Aptos Display" w:cs="Arial"/>
          <w:szCs w:val="20"/>
        </w:rPr>
        <w:t xml:space="preserve"> podobě</w:t>
      </w:r>
      <w:r w:rsidR="006428E5" w:rsidRPr="00652CBD">
        <w:rPr>
          <w:rFonts w:ascii="Aptos Display" w:hAnsi="Aptos Display" w:cs="Arial"/>
          <w:szCs w:val="20"/>
        </w:rPr>
        <w:t>.</w:t>
      </w:r>
      <w:r w:rsidR="00050F51" w:rsidRPr="00652CBD">
        <w:rPr>
          <w:rFonts w:ascii="Aptos Display" w:hAnsi="Aptos Display" w:cs="Arial"/>
          <w:szCs w:val="20"/>
        </w:rPr>
        <w:t xml:space="preserve"> </w:t>
      </w:r>
    </w:p>
    <w:p w14:paraId="35BC95C9" w14:textId="77777777" w:rsidR="00283982" w:rsidRPr="00652CBD" w:rsidRDefault="00283982" w:rsidP="00050F51">
      <w:pPr>
        <w:spacing w:before="120"/>
        <w:rPr>
          <w:rFonts w:ascii="Aptos Display" w:hAnsi="Aptos Display" w:cs="Arial"/>
          <w:szCs w:val="20"/>
        </w:rPr>
      </w:pPr>
    </w:p>
    <w:p w14:paraId="58BC9C06" w14:textId="76C52F73" w:rsidR="00050F51" w:rsidRPr="00652CBD" w:rsidRDefault="00050F51" w:rsidP="001E77D2">
      <w:pPr>
        <w:pStyle w:val="Nadpis2"/>
        <w:tabs>
          <w:tab w:val="clear" w:pos="1844"/>
          <w:tab w:val="num" w:pos="567"/>
        </w:tabs>
        <w:ind w:left="567" w:hanging="567"/>
        <w:rPr>
          <w:rFonts w:ascii="Aptos Display" w:hAnsi="Aptos Display"/>
        </w:rPr>
      </w:pPr>
      <w:bookmarkStart w:id="100" w:name="_Toc512203302"/>
      <w:bookmarkStart w:id="101" w:name="_Toc21631404"/>
      <w:bookmarkStart w:id="102" w:name="_Toc167282308"/>
      <w:r w:rsidRPr="00652CBD">
        <w:rPr>
          <w:rFonts w:ascii="Aptos Display" w:hAnsi="Aptos Display"/>
        </w:rPr>
        <w:t xml:space="preserve">Způsob a místo podání </w:t>
      </w:r>
      <w:bookmarkEnd w:id="100"/>
      <w:r w:rsidR="00621BFF" w:rsidRPr="00652CBD">
        <w:rPr>
          <w:rFonts w:ascii="Aptos Display" w:hAnsi="Aptos Display"/>
        </w:rPr>
        <w:t>Žádosti</w:t>
      </w:r>
      <w:bookmarkEnd w:id="101"/>
      <w:bookmarkEnd w:id="102"/>
    </w:p>
    <w:p w14:paraId="57D95DE4" w14:textId="6BEC88C6" w:rsidR="00B70B04" w:rsidRPr="00652CBD" w:rsidRDefault="00B70B04" w:rsidP="00B70B04">
      <w:pPr>
        <w:tabs>
          <w:tab w:val="left" w:pos="360"/>
        </w:tabs>
        <w:spacing w:before="120"/>
        <w:rPr>
          <w:rFonts w:ascii="Aptos Display" w:hAnsi="Aptos Display" w:cs="Arial"/>
          <w:b/>
          <w:bCs/>
          <w:sz w:val="22"/>
          <w:szCs w:val="22"/>
          <w:lang w:eastAsia="en-US"/>
        </w:rPr>
      </w:pPr>
      <w:r w:rsidRPr="00652CBD">
        <w:rPr>
          <w:rFonts w:ascii="Aptos Display" w:hAnsi="Aptos Display"/>
          <w:b/>
          <w:bCs/>
          <w:sz w:val="22"/>
          <w:szCs w:val="28"/>
        </w:rPr>
        <w:t xml:space="preserve">Lhůta pro podání Žádostí je stanovena na </w:t>
      </w:r>
      <w:r w:rsidR="00D822C8">
        <w:rPr>
          <w:rFonts w:ascii="Aptos Display" w:hAnsi="Aptos Display"/>
          <w:b/>
          <w:bCs/>
          <w:sz w:val="22"/>
          <w:szCs w:val="28"/>
        </w:rPr>
        <w:t>27. 1. 2025</w:t>
      </w:r>
      <w:r w:rsidR="008741A5" w:rsidRPr="00652CBD">
        <w:rPr>
          <w:rFonts w:ascii="Aptos Display" w:hAnsi="Aptos Display"/>
          <w:b/>
          <w:bCs/>
          <w:sz w:val="22"/>
          <w:szCs w:val="28"/>
        </w:rPr>
        <w:t xml:space="preserve"> </w:t>
      </w:r>
      <w:r w:rsidRPr="00652CBD">
        <w:rPr>
          <w:rFonts w:ascii="Aptos Display" w:hAnsi="Aptos Display"/>
          <w:b/>
          <w:bCs/>
          <w:sz w:val="22"/>
          <w:szCs w:val="28"/>
        </w:rPr>
        <w:t xml:space="preserve">do </w:t>
      </w:r>
      <w:r w:rsidR="00D822C8">
        <w:rPr>
          <w:rFonts w:ascii="Aptos Display" w:hAnsi="Aptos Display"/>
          <w:b/>
          <w:bCs/>
          <w:sz w:val="22"/>
          <w:szCs w:val="28"/>
        </w:rPr>
        <w:t xml:space="preserve">10:00 </w:t>
      </w:r>
      <w:r w:rsidRPr="00652CBD">
        <w:rPr>
          <w:rFonts w:ascii="Aptos Display" w:hAnsi="Aptos Display"/>
          <w:b/>
          <w:bCs/>
          <w:sz w:val="22"/>
          <w:szCs w:val="28"/>
        </w:rPr>
        <w:t>hodin.</w:t>
      </w:r>
    </w:p>
    <w:p w14:paraId="48F3CA25" w14:textId="4681825E"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 xml:space="preserve">Žádost musí být podána ve stanovené lhůtě výhradně písemně v elektronické podobě, prostřednictvím Zadavatelem stanoveného elektronického nástroje, kterým je </w:t>
      </w:r>
      <w:r w:rsidR="00BA56D0" w:rsidRPr="00652CBD">
        <w:rPr>
          <w:rFonts w:ascii="Aptos Display" w:hAnsi="Aptos Display" w:cs="Arial"/>
          <w:szCs w:val="20"/>
          <w:lang w:eastAsia="en-US"/>
        </w:rPr>
        <w:t>„</w:t>
      </w:r>
      <w:r w:rsidR="008741A5" w:rsidRPr="00652CBD">
        <w:rPr>
          <w:rFonts w:ascii="Aptos Display" w:hAnsi="Aptos Display" w:cs="Arial"/>
          <w:szCs w:val="20"/>
          <w:lang w:eastAsia="en-US"/>
        </w:rPr>
        <w:t>E-ZAK</w:t>
      </w:r>
      <w:r w:rsidR="00BA56D0" w:rsidRPr="00652CBD">
        <w:rPr>
          <w:rFonts w:ascii="Aptos Display" w:hAnsi="Aptos Display" w:cs="Arial"/>
          <w:szCs w:val="20"/>
          <w:lang w:eastAsia="en-US"/>
        </w:rPr>
        <w:t>“ (dále jen „</w:t>
      </w:r>
      <w:r w:rsidR="008741A5" w:rsidRPr="00652CBD">
        <w:rPr>
          <w:rFonts w:ascii="Aptos Display" w:hAnsi="Aptos Display"/>
          <w:b/>
        </w:rPr>
        <w:t>E-ZAK</w:t>
      </w:r>
      <w:r w:rsidR="00BA56D0" w:rsidRPr="00652CBD">
        <w:rPr>
          <w:rFonts w:ascii="Aptos Display" w:hAnsi="Aptos Display" w:cs="Arial"/>
          <w:szCs w:val="20"/>
          <w:lang w:eastAsia="en-US"/>
        </w:rPr>
        <w:t>“)</w:t>
      </w:r>
      <w:r w:rsidRPr="00652CBD">
        <w:rPr>
          <w:rFonts w:ascii="Aptos Display" w:hAnsi="Aptos Display" w:cs="Arial"/>
          <w:szCs w:val="20"/>
          <w:lang w:eastAsia="en-US"/>
        </w:rPr>
        <w:t xml:space="preserve">. Adresa nástroje: </w:t>
      </w:r>
      <w:hyperlink r:id="rId13" w:history="1">
        <w:r w:rsidR="008741A5" w:rsidRPr="00652CBD">
          <w:rPr>
            <w:rStyle w:val="Hypertextovodkaz"/>
            <w:rFonts w:ascii="Aptos Display" w:hAnsi="Aptos Display"/>
          </w:rPr>
          <w:t>https://zakazky.mukolin.cz/</w:t>
        </w:r>
      </w:hyperlink>
      <w:r w:rsidR="008741A5" w:rsidRPr="00652CBD">
        <w:rPr>
          <w:rFonts w:ascii="Aptos Display" w:hAnsi="Aptos Display"/>
        </w:rPr>
        <w:t xml:space="preserve"> </w:t>
      </w:r>
    </w:p>
    <w:p w14:paraId="4B9ED0DF" w14:textId="70E453AF"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Žádost účastníka koncesního řízení podaná v elektronické podobě musí splňovat požadavky podle §</w:t>
      </w:r>
      <w:r w:rsidR="007E3CE8" w:rsidRPr="00652CBD">
        <w:rPr>
          <w:rFonts w:ascii="Aptos Display" w:hAnsi="Aptos Display" w:cs="Arial"/>
          <w:szCs w:val="20"/>
          <w:lang w:eastAsia="en-US"/>
        </w:rPr>
        <w:t> </w:t>
      </w:r>
      <w:r w:rsidRPr="00652CBD">
        <w:rPr>
          <w:rFonts w:ascii="Aptos Display" w:hAnsi="Aptos Display" w:cs="Arial"/>
          <w:szCs w:val="20"/>
          <w:lang w:eastAsia="en-US"/>
        </w:rPr>
        <w:t>5</w:t>
      </w:r>
      <w:r w:rsidR="007E3CE8" w:rsidRPr="00652CBD">
        <w:rPr>
          <w:rFonts w:ascii="Aptos Display" w:hAnsi="Aptos Display" w:cs="Arial"/>
          <w:szCs w:val="20"/>
          <w:lang w:eastAsia="en-US"/>
        </w:rPr>
        <w:t> </w:t>
      </w:r>
      <w:r w:rsidRPr="00652CBD">
        <w:rPr>
          <w:rFonts w:ascii="Aptos Display" w:hAnsi="Aptos Display" w:cs="Arial"/>
          <w:szCs w:val="20"/>
          <w:lang w:eastAsia="en-US"/>
        </w:rPr>
        <w:t>odst. 3 vyhlášky č. 260/2016 Sb., o stanovení podrobnějších podmínek týkajících se elektronických nástrojů, elektronických úkonů při zadávání veřejných zakázek a certifikátu shody.</w:t>
      </w:r>
    </w:p>
    <w:p w14:paraId="26BFD647" w14:textId="1EBBA1E1"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 xml:space="preserve">Podávané dokumenty Žádosti musí být zpracovány prostřednictvím akceptovatelných formátů souborů (doporučuje se zejména PDF).  Dokumenty mohou být rovněž v komprimovaném souboru ve formátu zip, </w:t>
      </w:r>
      <w:proofErr w:type="spellStart"/>
      <w:r w:rsidRPr="00652CBD">
        <w:rPr>
          <w:rFonts w:ascii="Aptos Display" w:hAnsi="Aptos Display" w:cs="Arial"/>
          <w:szCs w:val="20"/>
          <w:lang w:eastAsia="en-US"/>
        </w:rPr>
        <w:t>rar</w:t>
      </w:r>
      <w:proofErr w:type="spellEnd"/>
      <w:r w:rsidRPr="00652CBD">
        <w:rPr>
          <w:rFonts w:ascii="Aptos Display" w:hAnsi="Aptos Display" w:cs="Arial"/>
          <w:szCs w:val="20"/>
          <w:lang w:eastAsia="en-US"/>
        </w:rPr>
        <w:t xml:space="preserve">. </w:t>
      </w:r>
    </w:p>
    <w:p w14:paraId="288C1E69" w14:textId="77777777" w:rsidR="00B70B04" w:rsidRPr="00652CBD" w:rsidRDefault="00B70B04" w:rsidP="00B70B04">
      <w:pPr>
        <w:tabs>
          <w:tab w:val="left" w:pos="360"/>
        </w:tabs>
        <w:spacing w:before="120"/>
        <w:rPr>
          <w:rFonts w:ascii="Aptos Display" w:hAnsi="Aptos Display" w:cs="Arial"/>
          <w:b/>
          <w:szCs w:val="20"/>
          <w:lang w:eastAsia="en-US"/>
        </w:rPr>
      </w:pPr>
      <w:r w:rsidRPr="00652CBD">
        <w:rPr>
          <w:rFonts w:ascii="Aptos Display" w:hAnsi="Aptos Display" w:cs="Arial"/>
          <w:b/>
          <w:szCs w:val="20"/>
          <w:lang w:eastAsia="en-US"/>
        </w:rPr>
        <w:t>Šifrování nabídky:</w:t>
      </w:r>
    </w:p>
    <w:p w14:paraId="227779F6" w14:textId="2B4DFEEF"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Pro elektronické podání Žádosti je nutné její zašifrování</w:t>
      </w:r>
      <w:r w:rsidR="008741A5" w:rsidRPr="00652CBD">
        <w:rPr>
          <w:rFonts w:ascii="Aptos Display" w:hAnsi="Aptos Display" w:cs="Arial"/>
          <w:szCs w:val="20"/>
          <w:lang w:eastAsia="en-US"/>
        </w:rPr>
        <w:t xml:space="preserve"> podle pravidel E-ZAK</w:t>
      </w:r>
      <w:r w:rsidRPr="00652CBD">
        <w:rPr>
          <w:rFonts w:ascii="Aptos Display" w:hAnsi="Aptos Display" w:cs="Arial"/>
          <w:szCs w:val="20"/>
          <w:lang w:eastAsia="en-US"/>
        </w:rPr>
        <w:t>.</w:t>
      </w:r>
    </w:p>
    <w:p w14:paraId="5C8EA7B6" w14:textId="6BC8B15A"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 xml:space="preserve">Podrobné informace o elektronickém nástroji </w:t>
      </w:r>
      <w:r w:rsidR="008741A5" w:rsidRPr="00652CBD">
        <w:rPr>
          <w:rFonts w:ascii="Aptos Display" w:hAnsi="Aptos Display" w:cs="Arial"/>
          <w:szCs w:val="20"/>
          <w:lang w:eastAsia="en-US"/>
        </w:rPr>
        <w:t>E-ZAK</w:t>
      </w:r>
      <w:r w:rsidR="004F3398" w:rsidRPr="00652CBD">
        <w:rPr>
          <w:rFonts w:ascii="Aptos Display" w:hAnsi="Aptos Display" w:cs="Arial"/>
          <w:szCs w:val="20"/>
          <w:lang w:eastAsia="en-US"/>
        </w:rPr>
        <w:t xml:space="preserve"> </w:t>
      </w:r>
      <w:r w:rsidRPr="00652CBD">
        <w:rPr>
          <w:rFonts w:ascii="Aptos Display" w:hAnsi="Aptos Display" w:cs="Arial"/>
          <w:szCs w:val="20"/>
          <w:lang w:eastAsia="en-US"/>
        </w:rPr>
        <w:t xml:space="preserve">vč. instrukcí pro podání Žádosti jsou dostupné </w:t>
      </w:r>
      <w:r w:rsidR="00283982" w:rsidRPr="00652CBD">
        <w:rPr>
          <w:rFonts w:ascii="Aptos Display" w:hAnsi="Aptos Display" w:cs="Arial"/>
          <w:szCs w:val="20"/>
        </w:rPr>
        <w:t xml:space="preserve">na </w:t>
      </w:r>
      <w:hyperlink r:id="rId14" w:history="1">
        <w:r w:rsidR="008741A5" w:rsidRPr="00652CBD">
          <w:rPr>
            <w:rStyle w:val="Hypertextovodkaz"/>
            <w:rFonts w:ascii="Aptos Display" w:hAnsi="Aptos Display"/>
          </w:rPr>
          <w:t>https://zakazky.mukolin.cz/</w:t>
        </w:r>
      </w:hyperlink>
      <w:r w:rsidR="008741A5" w:rsidRPr="00652CBD">
        <w:rPr>
          <w:rFonts w:ascii="Aptos Display" w:hAnsi="Aptos Display"/>
        </w:rPr>
        <w:t xml:space="preserve"> a </w:t>
      </w:r>
      <w:hyperlink r:id="rId15" w:history="1">
        <w:r w:rsidR="008741A5" w:rsidRPr="00652CBD">
          <w:rPr>
            <w:rStyle w:val="Hypertextovodkaz"/>
            <w:rFonts w:ascii="Aptos Display" w:hAnsi="Aptos Display"/>
          </w:rPr>
          <w:t>https://ezak.cz/</w:t>
        </w:r>
      </w:hyperlink>
      <w:r w:rsidR="008741A5" w:rsidRPr="00652CBD">
        <w:rPr>
          <w:rFonts w:ascii="Aptos Display" w:hAnsi="Aptos Display"/>
        </w:rPr>
        <w:t xml:space="preserve"> </w:t>
      </w:r>
    </w:p>
    <w:p w14:paraId="67C4C6AF" w14:textId="3BFA100E" w:rsidR="00B70B04" w:rsidRPr="00652CBD" w:rsidRDefault="00B70B04" w:rsidP="00B70B04">
      <w:pPr>
        <w:tabs>
          <w:tab w:val="left" w:pos="360"/>
        </w:tabs>
        <w:spacing w:before="120"/>
        <w:rPr>
          <w:rFonts w:ascii="Aptos Display" w:hAnsi="Aptos Display" w:cs="Arial"/>
          <w:szCs w:val="20"/>
        </w:rPr>
      </w:pPr>
      <w:r w:rsidRPr="00652CBD">
        <w:rPr>
          <w:rFonts w:ascii="Aptos Display" w:hAnsi="Aptos Display" w:cs="Arial"/>
          <w:szCs w:val="20"/>
          <w:lang w:eastAsia="en-US"/>
        </w:rPr>
        <w:t>Dodavatel musí být řádně registrovaným dodavatelem v </w:t>
      </w:r>
      <w:r w:rsidR="008741A5" w:rsidRPr="00652CBD">
        <w:rPr>
          <w:rFonts w:ascii="Aptos Display" w:hAnsi="Aptos Display" w:cs="Arial"/>
          <w:szCs w:val="20"/>
          <w:lang w:eastAsia="en-US"/>
        </w:rPr>
        <w:t>E-ZAK</w:t>
      </w:r>
      <w:r w:rsidRPr="00652CBD">
        <w:rPr>
          <w:rFonts w:ascii="Aptos Display" w:hAnsi="Aptos Display" w:cs="Arial"/>
          <w:szCs w:val="20"/>
          <w:lang w:eastAsia="en-US"/>
        </w:rPr>
        <w:t xml:space="preserve">. </w:t>
      </w:r>
      <w:r w:rsidRPr="00652CBD">
        <w:rPr>
          <w:rFonts w:ascii="Aptos Display" w:hAnsi="Aptos Display" w:cs="Arial"/>
          <w:szCs w:val="20"/>
        </w:rPr>
        <w:t>K úspěšnému provedení registrace je</w:t>
      </w:r>
      <w:r w:rsidR="00457BE8" w:rsidRPr="00652CBD">
        <w:rPr>
          <w:rFonts w:ascii="Aptos Display" w:hAnsi="Aptos Display" w:cs="Arial"/>
          <w:szCs w:val="20"/>
        </w:rPr>
        <w:t> </w:t>
      </w:r>
      <w:r w:rsidRPr="00652CBD">
        <w:rPr>
          <w:rFonts w:ascii="Aptos Display" w:hAnsi="Aptos Display" w:cs="Arial"/>
          <w:szCs w:val="20"/>
        </w:rPr>
        <w:t>nutné využít platný elektronický podpis založený na kvalifikovaném certifikátu.</w:t>
      </w:r>
    </w:p>
    <w:p w14:paraId="0307120D" w14:textId="7E569C50"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rPr>
        <w:t>Systémové požadavky na PC pro podání Žádosti v</w:t>
      </w:r>
      <w:r w:rsidR="008741A5" w:rsidRPr="00652CBD">
        <w:rPr>
          <w:rFonts w:ascii="Aptos Display" w:hAnsi="Aptos Display" w:cs="Arial"/>
          <w:szCs w:val="20"/>
        </w:rPr>
        <w:t> E-ZAK</w:t>
      </w:r>
      <w:r w:rsidR="00604C21" w:rsidRPr="00652CBD">
        <w:rPr>
          <w:rFonts w:ascii="Aptos Display" w:hAnsi="Aptos Display" w:cs="Arial"/>
          <w:szCs w:val="20"/>
        </w:rPr>
        <w:t xml:space="preserve"> </w:t>
      </w:r>
      <w:r w:rsidRPr="00652CBD">
        <w:rPr>
          <w:rFonts w:ascii="Aptos Display" w:hAnsi="Aptos Display" w:cs="Arial"/>
          <w:szCs w:val="20"/>
        </w:rPr>
        <w:t xml:space="preserve">jsou dostupné na </w:t>
      </w:r>
      <w:hyperlink r:id="rId16" w:history="1">
        <w:r w:rsidR="008741A5" w:rsidRPr="00652CBD">
          <w:rPr>
            <w:rStyle w:val="Hypertextovodkaz"/>
            <w:rFonts w:ascii="Aptos Display" w:hAnsi="Aptos Display"/>
          </w:rPr>
          <w:t>https://zakazky.mukolin.cz/</w:t>
        </w:r>
      </w:hyperlink>
      <w:r w:rsidR="008741A5" w:rsidRPr="00652CBD">
        <w:rPr>
          <w:rFonts w:ascii="Aptos Display" w:hAnsi="Aptos Display"/>
        </w:rPr>
        <w:t xml:space="preserve"> a </w:t>
      </w:r>
      <w:hyperlink r:id="rId17" w:history="1">
        <w:r w:rsidR="008741A5" w:rsidRPr="00652CBD">
          <w:rPr>
            <w:rStyle w:val="Hypertextovodkaz"/>
            <w:rFonts w:ascii="Aptos Display" w:hAnsi="Aptos Display"/>
          </w:rPr>
          <w:t>https://ezak.cz/</w:t>
        </w:r>
      </w:hyperlink>
    </w:p>
    <w:p w14:paraId="414C3478" w14:textId="7AAF5499" w:rsidR="00B70B04" w:rsidRPr="00652CBD" w:rsidRDefault="00B70B04" w:rsidP="00B70B04">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 xml:space="preserve">Zadavatel upozorňuje, že nenese odpovědnost za technické podmínky na straně dodavatele. Zadavatel doporučuje dodavatelům podat Žádost s dostatečným předstihem, zohlednit zejména rychlost jejich připojení k internetu při podávání Žádosti tak, aby tato byla podána ve lhůtě pro podání Žádostí (podáním se rozumí finální odeslání Žádosti do </w:t>
      </w:r>
      <w:r w:rsidR="00F048EF" w:rsidRPr="00652CBD">
        <w:rPr>
          <w:rFonts w:ascii="Aptos Display" w:hAnsi="Aptos Display" w:cs="Arial"/>
          <w:szCs w:val="20"/>
          <w:lang w:eastAsia="en-US"/>
        </w:rPr>
        <w:t>PPV</w:t>
      </w:r>
      <w:r w:rsidRPr="00652CBD">
        <w:rPr>
          <w:rFonts w:ascii="Aptos Display" w:hAnsi="Aptos Display" w:cs="Arial"/>
          <w:szCs w:val="20"/>
          <w:lang w:eastAsia="en-US"/>
        </w:rPr>
        <w:t xml:space="preserve"> po nahrání veškerých příloh).</w:t>
      </w:r>
    </w:p>
    <w:p w14:paraId="2385BED5" w14:textId="449C5663" w:rsidR="00B70B04" w:rsidRPr="00652CBD" w:rsidRDefault="00B70B04" w:rsidP="008741A5">
      <w:pPr>
        <w:tabs>
          <w:tab w:val="left" w:pos="360"/>
        </w:tabs>
        <w:spacing w:before="120"/>
        <w:rPr>
          <w:rFonts w:ascii="Aptos Display" w:hAnsi="Aptos Display" w:cs="Arial"/>
          <w:szCs w:val="20"/>
          <w:lang w:eastAsia="en-US"/>
        </w:rPr>
      </w:pPr>
      <w:r w:rsidRPr="00652CBD">
        <w:rPr>
          <w:rFonts w:ascii="Aptos Display" w:hAnsi="Aptos Display" w:cs="Arial"/>
          <w:szCs w:val="20"/>
          <w:lang w:eastAsia="en-US"/>
        </w:rPr>
        <w:t>Bude-li mít dodavatel technické potíže s podání</w:t>
      </w:r>
      <w:r w:rsidR="00ED3D3A" w:rsidRPr="00652CBD">
        <w:rPr>
          <w:rFonts w:ascii="Aptos Display" w:hAnsi="Aptos Display" w:cs="Arial"/>
          <w:szCs w:val="20"/>
          <w:lang w:eastAsia="en-US"/>
        </w:rPr>
        <w:t>m</w:t>
      </w:r>
      <w:r w:rsidRPr="00652CBD">
        <w:rPr>
          <w:rFonts w:ascii="Aptos Display" w:hAnsi="Aptos Display" w:cs="Arial"/>
          <w:szCs w:val="20"/>
          <w:lang w:eastAsia="en-US"/>
        </w:rPr>
        <w:t xml:space="preserve"> Žádosti, Zadavatel doporučuje kontaktovat uživatelskou podporu</w:t>
      </w:r>
      <w:r w:rsidR="00BA56D0" w:rsidRPr="00652CBD">
        <w:rPr>
          <w:rFonts w:ascii="Aptos Display" w:hAnsi="Aptos Display" w:cs="Arial"/>
          <w:szCs w:val="20"/>
          <w:lang w:eastAsia="en-US"/>
        </w:rPr>
        <w:t xml:space="preserve"> </w:t>
      </w:r>
      <w:r w:rsidR="008741A5" w:rsidRPr="00652CBD">
        <w:rPr>
          <w:rFonts w:ascii="Aptos Display" w:hAnsi="Aptos Display" w:cs="Arial"/>
          <w:szCs w:val="20"/>
          <w:lang w:eastAsia="en-US"/>
        </w:rPr>
        <w:t>E-ZAK</w:t>
      </w:r>
      <w:r w:rsidR="00BA56D0" w:rsidRPr="00652CBD">
        <w:rPr>
          <w:rFonts w:ascii="Aptos Display" w:hAnsi="Aptos Display" w:cs="Arial"/>
          <w:szCs w:val="20"/>
          <w:lang w:eastAsia="en-US"/>
        </w:rPr>
        <w:t>:</w:t>
      </w:r>
      <w:r w:rsidRPr="00652CBD">
        <w:rPr>
          <w:rFonts w:ascii="Aptos Display" w:hAnsi="Aptos Display" w:cs="Arial"/>
          <w:szCs w:val="20"/>
          <w:lang w:eastAsia="en-US"/>
        </w:rPr>
        <w:t xml:space="preserve"> </w:t>
      </w:r>
      <w:r w:rsidR="008741A5" w:rsidRPr="00652CBD">
        <w:rPr>
          <w:rFonts w:ascii="Aptos Display" w:hAnsi="Aptos Display" w:cs="Arial"/>
          <w:szCs w:val="20"/>
          <w:lang w:eastAsia="en-US"/>
        </w:rPr>
        <w:t xml:space="preserve">mail: </w:t>
      </w:r>
      <w:hyperlink r:id="rId18" w:history="1">
        <w:r w:rsidR="008741A5" w:rsidRPr="00652CBD">
          <w:rPr>
            <w:rStyle w:val="Hypertextovodkaz"/>
            <w:rFonts w:ascii="Aptos Display" w:hAnsi="Aptos Display" w:cs="Arial"/>
            <w:szCs w:val="20"/>
            <w:lang w:eastAsia="en-US"/>
          </w:rPr>
          <w:t>podpora@ezak.cz</w:t>
        </w:r>
      </w:hyperlink>
      <w:r w:rsidR="008741A5" w:rsidRPr="00652CBD">
        <w:rPr>
          <w:rFonts w:ascii="Aptos Display" w:hAnsi="Aptos Display" w:cs="Arial"/>
          <w:szCs w:val="20"/>
          <w:lang w:eastAsia="en-US"/>
        </w:rPr>
        <w:t xml:space="preserve"> tel: +420 538 702 719</w:t>
      </w:r>
    </w:p>
    <w:p w14:paraId="34214043" w14:textId="77777777" w:rsidR="00B70B04" w:rsidRPr="00652CBD" w:rsidRDefault="00B70B04" w:rsidP="007B7550">
      <w:pPr>
        <w:tabs>
          <w:tab w:val="left" w:pos="360"/>
        </w:tabs>
        <w:spacing w:before="120"/>
        <w:rPr>
          <w:rFonts w:ascii="Aptos Display" w:hAnsi="Aptos Display" w:cs="Arial"/>
          <w:szCs w:val="20"/>
          <w:lang w:eastAsia="en-US"/>
        </w:rPr>
      </w:pPr>
    </w:p>
    <w:p w14:paraId="2C61AC89" w14:textId="20E1C751" w:rsidR="002E34EC" w:rsidRPr="00652CBD" w:rsidRDefault="002E34EC" w:rsidP="00283982">
      <w:pPr>
        <w:pStyle w:val="Nadpis2"/>
        <w:keepLines/>
        <w:tabs>
          <w:tab w:val="clear" w:pos="1844"/>
          <w:tab w:val="num" w:pos="567"/>
        </w:tabs>
        <w:ind w:left="567" w:hanging="567"/>
        <w:rPr>
          <w:rFonts w:ascii="Aptos Display" w:hAnsi="Aptos Display"/>
        </w:rPr>
      </w:pPr>
      <w:bookmarkStart w:id="103" w:name="_Toc21631405"/>
      <w:bookmarkStart w:id="104" w:name="_Toc167282309"/>
      <w:r w:rsidRPr="00652CBD">
        <w:rPr>
          <w:rFonts w:ascii="Aptos Display" w:hAnsi="Aptos Display"/>
        </w:rPr>
        <w:lastRenderedPageBreak/>
        <w:t>Struktura Žádosti</w:t>
      </w:r>
      <w:bookmarkEnd w:id="103"/>
      <w:bookmarkEnd w:id="104"/>
    </w:p>
    <w:p w14:paraId="4CD9A611" w14:textId="3CCD7FCC" w:rsidR="00DB2E81" w:rsidRPr="00652CBD" w:rsidRDefault="00DB2E81" w:rsidP="00283982">
      <w:pPr>
        <w:keepNext/>
        <w:keepLines/>
        <w:tabs>
          <w:tab w:val="left" w:pos="360"/>
        </w:tabs>
        <w:spacing w:before="120"/>
        <w:rPr>
          <w:rFonts w:ascii="Aptos Display" w:hAnsi="Aptos Display" w:cs="Arial"/>
          <w:szCs w:val="20"/>
        </w:rPr>
      </w:pPr>
      <w:r w:rsidRPr="00652CBD">
        <w:rPr>
          <w:rFonts w:ascii="Aptos Display" w:hAnsi="Aptos Display"/>
        </w:rPr>
        <w:t>Žádost</w:t>
      </w:r>
      <w:r w:rsidRPr="00652CBD">
        <w:rPr>
          <w:rFonts w:ascii="Aptos Display" w:hAnsi="Aptos Display" w:cs="Arial"/>
          <w:szCs w:val="20"/>
        </w:rPr>
        <w:t xml:space="preserve"> bude obsahovat údaje a doklady požadované Zadavatelem v </w:t>
      </w:r>
      <w:r w:rsidR="00C13B11" w:rsidRPr="00652CBD">
        <w:rPr>
          <w:rFonts w:ascii="Aptos Display" w:hAnsi="Aptos Display" w:cs="Arial"/>
          <w:szCs w:val="20"/>
        </w:rPr>
        <w:t>zadávací</w:t>
      </w:r>
      <w:r w:rsidRPr="00652CBD">
        <w:rPr>
          <w:rFonts w:ascii="Aptos Display" w:hAnsi="Aptos Display" w:cs="Arial"/>
          <w:szCs w:val="20"/>
        </w:rPr>
        <w:t xml:space="preserve"> dokumentaci v tomto </w:t>
      </w:r>
      <w:r w:rsidR="00457BE8" w:rsidRPr="00652CBD">
        <w:rPr>
          <w:rFonts w:ascii="Aptos Display" w:hAnsi="Aptos Display" w:cs="Arial"/>
          <w:szCs w:val="20"/>
        </w:rPr>
        <w:t xml:space="preserve">doporučeném </w:t>
      </w:r>
      <w:r w:rsidRPr="00652CBD">
        <w:rPr>
          <w:rFonts w:ascii="Aptos Display" w:hAnsi="Aptos Display" w:cs="Arial"/>
          <w:szCs w:val="20"/>
        </w:rPr>
        <w:t>členění a pořadí dokumentů:</w:t>
      </w:r>
    </w:p>
    <w:p w14:paraId="54C4A674" w14:textId="77777777" w:rsidR="00E025A3" w:rsidRPr="00652CBD" w:rsidRDefault="00DB2E81" w:rsidP="001E0BD3">
      <w:pPr>
        <w:keepNext/>
        <w:keepLines/>
        <w:numPr>
          <w:ilvl w:val="0"/>
          <w:numId w:val="18"/>
        </w:numPr>
        <w:tabs>
          <w:tab w:val="clear" w:pos="720"/>
        </w:tabs>
        <w:spacing w:before="120"/>
        <w:ind w:left="567" w:hanging="567"/>
        <w:jc w:val="left"/>
        <w:rPr>
          <w:rFonts w:ascii="Aptos Display" w:hAnsi="Aptos Display" w:cs="Arial"/>
          <w:b/>
          <w:szCs w:val="20"/>
        </w:rPr>
      </w:pPr>
      <w:r w:rsidRPr="00652CBD">
        <w:rPr>
          <w:rFonts w:ascii="Aptos Display" w:hAnsi="Aptos Display" w:cs="Arial"/>
          <w:szCs w:val="20"/>
          <w:u w:val="single"/>
        </w:rPr>
        <w:t xml:space="preserve">Obsah </w:t>
      </w:r>
      <w:r w:rsidRPr="00652CBD">
        <w:rPr>
          <w:rFonts w:ascii="Aptos Display" w:hAnsi="Aptos Display"/>
          <w:u w:val="single"/>
        </w:rPr>
        <w:t>Žádosti</w:t>
      </w:r>
      <w:r w:rsidRPr="00652CBD">
        <w:rPr>
          <w:rFonts w:ascii="Aptos Display" w:hAnsi="Aptos Display" w:cs="Arial"/>
          <w:szCs w:val="20"/>
        </w:rPr>
        <w:t xml:space="preserve"> </w:t>
      </w:r>
    </w:p>
    <w:p w14:paraId="17328689" w14:textId="77777777" w:rsidR="00DB2E81" w:rsidRPr="00652CBD" w:rsidRDefault="00C02765" w:rsidP="00283982">
      <w:pPr>
        <w:keepNext/>
        <w:keepLines/>
        <w:spacing w:before="120"/>
        <w:rPr>
          <w:rFonts w:ascii="Aptos Display" w:hAnsi="Aptos Display" w:cs="Arial"/>
          <w:szCs w:val="20"/>
        </w:rPr>
      </w:pPr>
      <w:r w:rsidRPr="00652CBD">
        <w:rPr>
          <w:rFonts w:ascii="Aptos Display" w:hAnsi="Aptos Display" w:cs="Arial"/>
          <w:szCs w:val="20"/>
        </w:rPr>
        <w:t xml:space="preserve">          </w:t>
      </w:r>
      <w:r w:rsidR="00DB2E81" w:rsidRPr="00652CBD">
        <w:rPr>
          <w:rFonts w:ascii="Aptos Display" w:hAnsi="Aptos Display" w:cs="Arial"/>
          <w:szCs w:val="20"/>
        </w:rPr>
        <w:t xml:space="preserve">s odkazy na čísla stránek jednotlivých částí </w:t>
      </w:r>
      <w:r w:rsidR="009156E4" w:rsidRPr="00652CBD">
        <w:rPr>
          <w:rFonts w:ascii="Aptos Display" w:hAnsi="Aptos Display" w:cs="Arial"/>
          <w:szCs w:val="20"/>
        </w:rPr>
        <w:t>Žádosti</w:t>
      </w:r>
    </w:p>
    <w:p w14:paraId="085FF9CF" w14:textId="77777777" w:rsidR="00DB2E81" w:rsidRPr="00652CBD" w:rsidRDefault="00DB2E81" w:rsidP="001E0BD3">
      <w:pPr>
        <w:keepNext/>
        <w:keepLines/>
        <w:numPr>
          <w:ilvl w:val="0"/>
          <w:numId w:val="18"/>
        </w:numPr>
        <w:tabs>
          <w:tab w:val="clear" w:pos="720"/>
        </w:tabs>
        <w:spacing w:before="120"/>
        <w:ind w:left="567" w:hanging="567"/>
        <w:jc w:val="left"/>
        <w:rPr>
          <w:rFonts w:ascii="Aptos Display" w:hAnsi="Aptos Display" w:cs="Arial"/>
          <w:b/>
          <w:szCs w:val="20"/>
          <w:u w:val="single"/>
        </w:rPr>
      </w:pPr>
      <w:r w:rsidRPr="00652CBD">
        <w:rPr>
          <w:rFonts w:ascii="Aptos Display" w:hAnsi="Aptos Display" w:cs="Arial"/>
          <w:szCs w:val="20"/>
          <w:u w:val="single"/>
        </w:rPr>
        <w:t xml:space="preserve">Identifikační údaje </w:t>
      </w:r>
    </w:p>
    <w:p w14:paraId="64FF2AFA" w14:textId="747A5C8F" w:rsidR="00DB2E81" w:rsidRPr="00652CBD" w:rsidRDefault="00DB2E81" w:rsidP="001E0BD3">
      <w:pPr>
        <w:keepNext/>
        <w:keepLines/>
        <w:numPr>
          <w:ilvl w:val="0"/>
          <w:numId w:val="31"/>
        </w:numPr>
        <w:spacing w:before="120"/>
        <w:rPr>
          <w:rFonts w:ascii="Aptos Display" w:hAnsi="Aptos Display" w:cs="Arial"/>
          <w:szCs w:val="20"/>
        </w:rPr>
      </w:pPr>
      <w:r w:rsidRPr="00652CBD">
        <w:rPr>
          <w:rFonts w:ascii="Aptos Display" w:hAnsi="Aptos Display" w:cs="Arial"/>
          <w:szCs w:val="20"/>
        </w:rPr>
        <w:t>vyplněný</w:t>
      </w:r>
      <w:r w:rsidRPr="00652CBD">
        <w:rPr>
          <w:rFonts w:ascii="Aptos Display" w:hAnsi="Aptos Display" w:cs="Arial"/>
          <w:b/>
          <w:szCs w:val="20"/>
        </w:rPr>
        <w:t xml:space="preserve"> </w:t>
      </w:r>
      <w:r w:rsidRPr="00652CBD">
        <w:rPr>
          <w:rFonts w:ascii="Aptos Display" w:hAnsi="Aptos Display" w:cs="Arial"/>
          <w:szCs w:val="20"/>
        </w:rPr>
        <w:t>formulář „</w:t>
      </w:r>
      <w:r w:rsidR="00D40A6F" w:rsidRPr="00652CBD">
        <w:rPr>
          <w:rFonts w:ascii="Aptos Display" w:hAnsi="Aptos Display" w:cs="Arial"/>
          <w:szCs w:val="20"/>
        </w:rPr>
        <w:t>Úvodní list</w:t>
      </w:r>
      <w:r w:rsidR="00E025A3" w:rsidRPr="00652CBD">
        <w:rPr>
          <w:rFonts w:ascii="Aptos Display" w:hAnsi="Aptos Display" w:cs="Arial"/>
          <w:szCs w:val="20"/>
        </w:rPr>
        <w:t>“</w:t>
      </w:r>
      <w:r w:rsidRPr="00652CBD">
        <w:rPr>
          <w:rFonts w:ascii="Aptos Display" w:hAnsi="Aptos Display" w:cs="Arial"/>
          <w:szCs w:val="20"/>
        </w:rPr>
        <w:t xml:space="preserve"> </w:t>
      </w:r>
      <w:r w:rsidR="00BE0DF5" w:rsidRPr="00652CBD">
        <w:rPr>
          <w:rFonts w:ascii="Aptos Display" w:hAnsi="Aptos Display"/>
        </w:rPr>
        <w:t>Žádosti</w:t>
      </w:r>
      <w:r w:rsidRPr="00652CBD">
        <w:rPr>
          <w:rFonts w:ascii="Aptos Display" w:hAnsi="Aptos Display" w:cs="Arial"/>
          <w:szCs w:val="20"/>
        </w:rPr>
        <w:t xml:space="preserve"> (</w:t>
      </w:r>
      <w:r w:rsidR="008E343A" w:rsidRPr="00652CBD">
        <w:rPr>
          <w:rFonts w:ascii="Aptos Display" w:hAnsi="Aptos Display" w:cs="Arial"/>
          <w:b/>
          <w:szCs w:val="20"/>
        </w:rPr>
        <w:t>P</w:t>
      </w:r>
      <w:r w:rsidRPr="00652CBD">
        <w:rPr>
          <w:rFonts w:ascii="Aptos Display" w:hAnsi="Aptos Display" w:cs="Arial"/>
          <w:b/>
          <w:szCs w:val="20"/>
        </w:rPr>
        <w:t>říloha</w:t>
      </w:r>
      <w:r w:rsidR="002B6A86" w:rsidRPr="00652CBD">
        <w:rPr>
          <w:rFonts w:ascii="Aptos Display" w:hAnsi="Aptos Display" w:cs="Arial"/>
          <w:b/>
          <w:szCs w:val="20"/>
        </w:rPr>
        <w:t xml:space="preserve"> </w:t>
      </w:r>
      <w:r w:rsidR="002D6038" w:rsidRPr="00652CBD">
        <w:rPr>
          <w:rFonts w:ascii="Aptos Display" w:hAnsi="Aptos Display" w:cs="Arial"/>
          <w:b/>
          <w:szCs w:val="20"/>
        </w:rPr>
        <w:t>A</w:t>
      </w:r>
      <w:r w:rsidRPr="00652CBD">
        <w:rPr>
          <w:rFonts w:ascii="Aptos Display" w:hAnsi="Aptos Display" w:cs="Arial"/>
          <w:szCs w:val="20"/>
        </w:rPr>
        <w:t xml:space="preserve">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Pr="00652CBD">
        <w:rPr>
          <w:rFonts w:ascii="Aptos Display" w:hAnsi="Aptos Display" w:cs="Arial"/>
          <w:szCs w:val="20"/>
        </w:rPr>
        <w:t xml:space="preserve">), </w:t>
      </w:r>
    </w:p>
    <w:p w14:paraId="2C209C2D" w14:textId="77777777" w:rsidR="00DB2E81" w:rsidRPr="00652CBD" w:rsidRDefault="00DB2E81" w:rsidP="001E0BD3">
      <w:pPr>
        <w:keepNext/>
        <w:keepLines/>
        <w:numPr>
          <w:ilvl w:val="0"/>
          <w:numId w:val="31"/>
        </w:numPr>
        <w:spacing w:before="120"/>
        <w:rPr>
          <w:rFonts w:ascii="Aptos Display" w:hAnsi="Aptos Display" w:cs="Arial"/>
          <w:szCs w:val="20"/>
        </w:rPr>
      </w:pPr>
      <w:r w:rsidRPr="00652CBD">
        <w:rPr>
          <w:rFonts w:ascii="Aptos Display" w:hAnsi="Aptos Display" w:cs="Arial"/>
          <w:szCs w:val="20"/>
        </w:rPr>
        <w:t xml:space="preserve">případná plná moc osoby zmocněné statutárním orgánem k jednání a podpisu </w:t>
      </w:r>
      <w:r w:rsidR="00BE0DF5" w:rsidRPr="00652CBD">
        <w:rPr>
          <w:rFonts w:ascii="Aptos Display" w:hAnsi="Aptos Display"/>
        </w:rPr>
        <w:t>Žádosti</w:t>
      </w:r>
      <w:r w:rsidRPr="00652CBD">
        <w:rPr>
          <w:rFonts w:ascii="Aptos Display" w:hAnsi="Aptos Display" w:cs="Arial"/>
          <w:szCs w:val="20"/>
        </w:rPr>
        <w:t xml:space="preserve"> jménem dodavatele, </w:t>
      </w:r>
    </w:p>
    <w:p w14:paraId="7A143EA4" w14:textId="77777777" w:rsidR="00DB2E81" w:rsidRPr="00652CBD" w:rsidRDefault="00DB2E81" w:rsidP="001E0BD3">
      <w:pPr>
        <w:keepNext/>
        <w:keepLines/>
        <w:numPr>
          <w:ilvl w:val="0"/>
          <w:numId w:val="18"/>
        </w:numPr>
        <w:tabs>
          <w:tab w:val="clear" w:pos="720"/>
        </w:tabs>
        <w:spacing w:before="120"/>
        <w:ind w:left="578" w:hanging="578"/>
        <w:rPr>
          <w:rFonts w:ascii="Aptos Display" w:hAnsi="Aptos Display" w:cs="Arial"/>
          <w:szCs w:val="20"/>
        </w:rPr>
      </w:pPr>
      <w:r w:rsidRPr="00652CBD">
        <w:rPr>
          <w:rFonts w:ascii="Aptos Display" w:hAnsi="Aptos Display" w:cs="Arial"/>
          <w:szCs w:val="20"/>
          <w:u w:val="single"/>
        </w:rPr>
        <w:t>Doklady k prokázání splnění kvalifikace</w:t>
      </w:r>
      <w:r w:rsidRPr="00652CBD">
        <w:rPr>
          <w:rFonts w:ascii="Aptos Display" w:hAnsi="Aptos Display" w:cs="Arial"/>
          <w:szCs w:val="20"/>
        </w:rPr>
        <w:t xml:space="preserve"> dle čl. 2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Pr="00652CBD">
        <w:rPr>
          <w:rFonts w:ascii="Aptos Display" w:hAnsi="Aptos Display" w:cs="Arial"/>
          <w:szCs w:val="20"/>
        </w:rPr>
        <w:t xml:space="preserve"> v členění:</w:t>
      </w:r>
    </w:p>
    <w:p w14:paraId="75B400AD" w14:textId="77777777" w:rsidR="00DB2E81" w:rsidRPr="00652CBD" w:rsidRDefault="00DB2E81"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základní způsobilosti dle § 74 ZZVZ – viz čl. 2.</w:t>
      </w:r>
      <w:r w:rsidR="00C13B11" w:rsidRPr="00652CBD">
        <w:rPr>
          <w:rFonts w:ascii="Aptos Display" w:hAnsi="Aptos Display" w:cs="Arial"/>
          <w:szCs w:val="20"/>
        </w:rPr>
        <w:t xml:space="preserve"> </w:t>
      </w:r>
      <w:r w:rsidRPr="00652CBD">
        <w:rPr>
          <w:rFonts w:ascii="Aptos Display" w:hAnsi="Aptos Display" w:cs="Arial"/>
          <w:szCs w:val="20"/>
        </w:rPr>
        <w:t xml:space="preserve">3.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Pr="00652CBD">
        <w:rPr>
          <w:rFonts w:ascii="Aptos Display" w:hAnsi="Aptos Display" w:cs="Arial"/>
          <w:szCs w:val="20"/>
        </w:rPr>
        <w:t>;</w:t>
      </w:r>
    </w:p>
    <w:p w14:paraId="158AEAA8" w14:textId="77777777" w:rsidR="00DB2E81" w:rsidRPr="00652CBD" w:rsidRDefault="00DB2E81"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 xml:space="preserve">profesní způsobilosti dle § 77 ZZVZ – viz čl. 2. 4.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Pr="00652CBD">
        <w:rPr>
          <w:rFonts w:ascii="Aptos Display" w:hAnsi="Aptos Display" w:cs="Arial"/>
          <w:szCs w:val="20"/>
        </w:rPr>
        <w:t>;</w:t>
      </w:r>
    </w:p>
    <w:p w14:paraId="0D58E19C" w14:textId="3252C43A" w:rsidR="00DB2E81" w:rsidRPr="00652CBD" w:rsidRDefault="00DB2E81"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ekonomické kvalifikace dle § 78 ZZVZ – viz čl. 2.</w:t>
      </w:r>
      <w:r w:rsidR="004008F0" w:rsidRPr="00652CBD">
        <w:rPr>
          <w:rFonts w:ascii="Aptos Display" w:hAnsi="Aptos Display" w:cs="Arial"/>
          <w:szCs w:val="20"/>
        </w:rPr>
        <w:t xml:space="preserve"> </w:t>
      </w:r>
      <w:r w:rsidRPr="00652CBD">
        <w:rPr>
          <w:rFonts w:ascii="Aptos Display" w:hAnsi="Aptos Display" w:cs="Arial"/>
          <w:szCs w:val="20"/>
        </w:rPr>
        <w:t>5</w:t>
      </w:r>
      <w:r w:rsidR="00CE11D2" w:rsidRPr="00652CBD">
        <w:rPr>
          <w:rFonts w:ascii="Aptos Display" w:hAnsi="Aptos Display" w:cs="Arial"/>
          <w:szCs w:val="20"/>
        </w:rPr>
        <w:t>.</w:t>
      </w:r>
      <w:r w:rsidRPr="00652CBD">
        <w:rPr>
          <w:rFonts w:ascii="Aptos Display" w:hAnsi="Aptos Display" w:cs="Arial"/>
          <w:szCs w:val="20"/>
        </w:rPr>
        <w:t xml:space="preserve">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003918C8" w:rsidRPr="00652CBD">
        <w:rPr>
          <w:rFonts w:ascii="Aptos Display" w:hAnsi="Aptos Display" w:cs="Arial"/>
          <w:szCs w:val="20"/>
        </w:rPr>
        <w:t>;</w:t>
      </w:r>
    </w:p>
    <w:p w14:paraId="25D3E874" w14:textId="2C3EB864" w:rsidR="00DB2E81" w:rsidRPr="00652CBD" w:rsidRDefault="00DB2E81"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technické kvalifikace dle § 79 ZZVZ – viz čl. 2.</w:t>
      </w:r>
      <w:r w:rsidR="004008F0" w:rsidRPr="00652CBD">
        <w:rPr>
          <w:rFonts w:ascii="Aptos Display" w:hAnsi="Aptos Display" w:cs="Arial"/>
          <w:szCs w:val="20"/>
        </w:rPr>
        <w:t xml:space="preserve"> </w:t>
      </w:r>
      <w:r w:rsidRPr="00652CBD">
        <w:rPr>
          <w:rFonts w:ascii="Aptos Display" w:hAnsi="Aptos Display" w:cs="Arial"/>
          <w:szCs w:val="20"/>
        </w:rPr>
        <w:t>6</w:t>
      </w:r>
      <w:r w:rsidR="00C810BD" w:rsidRPr="00652CBD">
        <w:rPr>
          <w:rFonts w:ascii="Aptos Display" w:hAnsi="Aptos Display" w:cs="Arial"/>
          <w:szCs w:val="20"/>
        </w:rPr>
        <w:t>.</w:t>
      </w:r>
      <w:r w:rsidRPr="00652CBD">
        <w:rPr>
          <w:rFonts w:ascii="Aptos Display" w:hAnsi="Aptos Display" w:cs="Arial"/>
          <w:szCs w:val="20"/>
        </w:rPr>
        <w:t xml:space="preserve"> této </w:t>
      </w:r>
      <w:r w:rsidR="00C13B11" w:rsidRPr="00652CBD">
        <w:rPr>
          <w:rFonts w:ascii="Aptos Display" w:hAnsi="Aptos Display" w:cs="Arial"/>
          <w:szCs w:val="20"/>
        </w:rPr>
        <w:t>zadávací</w:t>
      </w:r>
      <w:r w:rsidR="000D687B" w:rsidRPr="00652CBD">
        <w:rPr>
          <w:rFonts w:ascii="Aptos Display" w:hAnsi="Aptos Display" w:cs="Arial"/>
          <w:szCs w:val="20"/>
        </w:rPr>
        <w:t xml:space="preserve"> dokumentace</w:t>
      </w:r>
      <w:r w:rsidR="003918C8" w:rsidRPr="00652CBD">
        <w:rPr>
          <w:rFonts w:ascii="Aptos Display" w:hAnsi="Aptos Display" w:cs="Arial"/>
          <w:szCs w:val="20"/>
        </w:rPr>
        <w:t>;</w:t>
      </w:r>
    </w:p>
    <w:p w14:paraId="5A172202" w14:textId="2F784A1F" w:rsidR="002E34EC" w:rsidRPr="00652CBD" w:rsidRDefault="004008F0" w:rsidP="001E0BD3">
      <w:pPr>
        <w:keepNext/>
        <w:keepLines/>
        <w:numPr>
          <w:ilvl w:val="0"/>
          <w:numId w:val="32"/>
        </w:numPr>
        <w:spacing w:before="120"/>
        <w:rPr>
          <w:rFonts w:ascii="Aptos Display" w:hAnsi="Aptos Display" w:cs="Arial"/>
          <w:szCs w:val="20"/>
        </w:rPr>
      </w:pPr>
      <w:r w:rsidRPr="00652CBD">
        <w:rPr>
          <w:rFonts w:ascii="Aptos Display" w:hAnsi="Aptos Display" w:cs="Arial"/>
          <w:szCs w:val="20"/>
        </w:rPr>
        <w:t>o</w:t>
      </w:r>
      <w:r w:rsidR="002E34EC" w:rsidRPr="00652CBD">
        <w:rPr>
          <w:rFonts w:ascii="Aptos Display" w:hAnsi="Aptos Display" w:cs="Arial"/>
          <w:szCs w:val="20"/>
        </w:rPr>
        <w:t>statní údaje a doklady – další údaje a doklady, které jsou součástí Žádosti.</w:t>
      </w:r>
    </w:p>
    <w:p w14:paraId="2D3E9757" w14:textId="6160E4E3" w:rsidR="002E34EC" w:rsidRPr="00652CBD" w:rsidRDefault="002E34EC" w:rsidP="002E34EC">
      <w:pPr>
        <w:rPr>
          <w:rFonts w:ascii="Aptos Display" w:hAnsi="Aptos Display"/>
        </w:rPr>
      </w:pPr>
    </w:p>
    <w:p w14:paraId="72769553" w14:textId="768A7FFF" w:rsidR="002E34EC" w:rsidRPr="00652CBD" w:rsidRDefault="002104CC" w:rsidP="00AB159E">
      <w:pPr>
        <w:pStyle w:val="Nadpis2"/>
        <w:tabs>
          <w:tab w:val="clear" w:pos="1844"/>
          <w:tab w:val="num" w:pos="567"/>
        </w:tabs>
        <w:ind w:left="567" w:hanging="567"/>
        <w:rPr>
          <w:rFonts w:ascii="Aptos Display" w:hAnsi="Aptos Display"/>
        </w:rPr>
      </w:pPr>
      <w:bookmarkStart w:id="105" w:name="_Toc21631406"/>
      <w:bookmarkStart w:id="106" w:name="_Toc167282310"/>
      <w:r w:rsidRPr="00652CBD">
        <w:rPr>
          <w:rFonts w:ascii="Aptos Display" w:hAnsi="Aptos Display"/>
        </w:rPr>
        <w:t>Ochrana informací a s</w:t>
      </w:r>
      <w:r w:rsidR="002E34EC" w:rsidRPr="00652CBD">
        <w:rPr>
          <w:rFonts w:ascii="Aptos Display" w:hAnsi="Aptos Display"/>
        </w:rPr>
        <w:t>ouhlas se zpracováním osobních údajů</w:t>
      </w:r>
      <w:bookmarkEnd w:id="105"/>
      <w:bookmarkEnd w:id="106"/>
    </w:p>
    <w:p w14:paraId="14CEE592" w14:textId="317405BA" w:rsidR="002104CC" w:rsidRPr="00652CBD" w:rsidRDefault="002104CC" w:rsidP="002104CC">
      <w:pPr>
        <w:pStyle w:val="Nadpis3"/>
        <w:tabs>
          <w:tab w:val="num" w:pos="567"/>
        </w:tabs>
        <w:ind w:left="567" w:hanging="567"/>
        <w:rPr>
          <w:rFonts w:ascii="Aptos Display" w:hAnsi="Aptos Display"/>
        </w:rPr>
      </w:pPr>
      <w:r w:rsidRPr="00652CBD">
        <w:rPr>
          <w:rFonts w:ascii="Aptos Display" w:hAnsi="Aptos Display"/>
        </w:rPr>
        <w:t xml:space="preserve">Pokud dodavatel považuje některé údaje ve své Žádosti podané do </w:t>
      </w:r>
      <w:r w:rsidR="00EE4AC5" w:rsidRPr="00652CBD">
        <w:rPr>
          <w:rFonts w:ascii="Aptos Display" w:hAnsi="Aptos Display"/>
        </w:rPr>
        <w:t>koncesn</w:t>
      </w:r>
      <w:r w:rsidR="001372AD" w:rsidRPr="00652CBD">
        <w:rPr>
          <w:rFonts w:ascii="Aptos Display" w:hAnsi="Aptos Display"/>
        </w:rPr>
        <w:t>í</w:t>
      </w:r>
      <w:r w:rsidR="00272DCA" w:rsidRPr="00652CBD">
        <w:rPr>
          <w:rFonts w:ascii="Aptos Display" w:hAnsi="Aptos Display"/>
        </w:rPr>
        <w:t xml:space="preserve">ho </w:t>
      </w:r>
      <w:r w:rsidRPr="00652CBD">
        <w:rPr>
          <w:rFonts w:ascii="Aptos Display" w:hAnsi="Aptos Display"/>
        </w:rPr>
        <w:t>řízení za důvěrné ve smyslu § 218 odst. 1 ZZVZ, tak tyto údaje v Žádosti označí.</w:t>
      </w:r>
    </w:p>
    <w:p w14:paraId="6049CE81" w14:textId="2300A6DA" w:rsidR="002104CC" w:rsidRPr="00652CBD" w:rsidRDefault="002104CC" w:rsidP="002104CC">
      <w:pPr>
        <w:pStyle w:val="Nadpis3"/>
        <w:tabs>
          <w:tab w:val="num" w:pos="567"/>
        </w:tabs>
        <w:ind w:left="567" w:hanging="567"/>
        <w:rPr>
          <w:rFonts w:ascii="Aptos Display" w:hAnsi="Aptos Display"/>
        </w:rPr>
      </w:pPr>
      <w:r w:rsidRPr="00652CBD">
        <w:rPr>
          <w:rFonts w:ascii="Aptos Display" w:hAnsi="Aptos Display"/>
        </w:rPr>
        <w:t xml:space="preserve">Při označení informací, jako důvěrné, vezme dodavatel v úvahu ustanovení § 218 odst. 2 písm. b) ZZVZ, ve vztahu k informacím, u kterých má </w:t>
      </w:r>
      <w:r w:rsidR="00E7531B" w:rsidRPr="00652CBD">
        <w:rPr>
          <w:rFonts w:ascii="Aptos Display" w:hAnsi="Aptos Display"/>
        </w:rPr>
        <w:t>Z</w:t>
      </w:r>
      <w:r w:rsidRPr="00652CBD">
        <w:rPr>
          <w:rFonts w:ascii="Aptos Display" w:hAnsi="Aptos Display"/>
        </w:rPr>
        <w:t>adavatel ze zákona povinnost jejich uvedení ve</w:t>
      </w:r>
      <w:r w:rsidR="00457BE8" w:rsidRPr="00652CBD">
        <w:rPr>
          <w:rFonts w:ascii="Aptos Display" w:hAnsi="Aptos Display"/>
        </w:rPr>
        <w:t> </w:t>
      </w:r>
      <w:r w:rsidRPr="00652CBD">
        <w:rPr>
          <w:rFonts w:ascii="Aptos Display" w:hAnsi="Aptos Display"/>
        </w:rPr>
        <w:t xml:space="preserve">zprávě o hodnocení, oznámení o výběru dodavatele, nebo v písemné zprávě </w:t>
      </w:r>
      <w:r w:rsidR="001372AD" w:rsidRPr="00652CBD">
        <w:rPr>
          <w:rFonts w:ascii="Aptos Display" w:hAnsi="Aptos Display"/>
        </w:rPr>
        <w:t>Z</w:t>
      </w:r>
      <w:r w:rsidRPr="00652CBD">
        <w:rPr>
          <w:rFonts w:ascii="Aptos Display" w:hAnsi="Aptos Display"/>
        </w:rPr>
        <w:t>adavatele.</w:t>
      </w:r>
    </w:p>
    <w:p w14:paraId="0A841B1C" w14:textId="77777777" w:rsidR="002104CC" w:rsidRPr="00652CBD" w:rsidRDefault="002104CC" w:rsidP="002104CC">
      <w:pPr>
        <w:pStyle w:val="Nadpis3"/>
        <w:numPr>
          <w:ilvl w:val="0"/>
          <w:numId w:val="0"/>
        </w:numPr>
        <w:ind w:left="567" w:hanging="567"/>
        <w:rPr>
          <w:rFonts w:ascii="Aptos Display" w:hAnsi="Aptos Display"/>
        </w:rPr>
      </w:pPr>
      <w:r w:rsidRPr="00652CBD">
        <w:rPr>
          <w:rFonts w:ascii="Aptos Display" w:hAnsi="Aptos Display"/>
          <w:iCs w:val="0"/>
        </w:rPr>
        <w:t>3.</w:t>
      </w:r>
      <w:r w:rsidRPr="00652CBD">
        <w:rPr>
          <w:rFonts w:ascii="Aptos Display" w:hAnsi="Aptos Display"/>
        </w:rPr>
        <w:t>4.3</w:t>
      </w:r>
      <w:r w:rsidRPr="00652CBD">
        <w:rPr>
          <w:rFonts w:ascii="Aptos Display" w:hAnsi="Aptos Display"/>
          <w:b/>
        </w:rPr>
        <w:t>.</w:t>
      </w:r>
      <w:r w:rsidRPr="00652CBD">
        <w:rPr>
          <w:rFonts w:ascii="Aptos Display" w:hAnsi="Aptos Display"/>
        </w:rPr>
        <w:t xml:space="preserve"> Dodavatel podáním žádosti o účast souhlasí se zpracováním osobních údajů v souladu s Nařízením Evropského parlamentu a Rady (EU) č. 2016/679 ze dne 27. dubna 2016 o ochraně fyzických osob v souvislosti se zpracováním osobních údajů a o volném pohybu těchto údajů a o zrušení směrnice 95/46/ES (obecné nařízení o ochraně osobních údajů).</w:t>
      </w:r>
    </w:p>
    <w:p w14:paraId="0E7DB594" w14:textId="77777777" w:rsidR="002104CC" w:rsidRPr="00652CBD" w:rsidRDefault="002104CC" w:rsidP="002104CC">
      <w:pPr>
        <w:rPr>
          <w:rFonts w:ascii="Aptos Display" w:hAnsi="Aptos Display"/>
        </w:rPr>
      </w:pPr>
    </w:p>
    <w:p w14:paraId="0D4D65CD" w14:textId="77777777" w:rsidR="00283982" w:rsidRPr="00652CBD" w:rsidRDefault="00283982">
      <w:pPr>
        <w:jc w:val="left"/>
        <w:rPr>
          <w:rFonts w:ascii="Aptos Display" w:hAnsi="Aptos Display"/>
          <w:b/>
          <w:sz w:val="26"/>
          <w:szCs w:val="32"/>
        </w:rPr>
      </w:pPr>
      <w:bookmarkStart w:id="107" w:name="_Toc21631407"/>
      <w:r w:rsidRPr="00652CBD">
        <w:rPr>
          <w:rFonts w:ascii="Aptos Display" w:hAnsi="Aptos Display"/>
        </w:rPr>
        <w:br w:type="page"/>
      </w:r>
    </w:p>
    <w:p w14:paraId="2AE6229C" w14:textId="2A54ABBE" w:rsidR="00203355" w:rsidRPr="00652CBD" w:rsidRDefault="00617931" w:rsidP="009156E4">
      <w:pPr>
        <w:pStyle w:val="Nadpis1"/>
        <w:ind w:left="567" w:hanging="567"/>
        <w:rPr>
          <w:rFonts w:ascii="Aptos Display" w:hAnsi="Aptos Display"/>
        </w:rPr>
      </w:pPr>
      <w:bookmarkStart w:id="108" w:name="_Toc167282311"/>
      <w:r w:rsidRPr="00652CBD">
        <w:rPr>
          <w:rFonts w:ascii="Aptos Display" w:hAnsi="Aptos Display"/>
        </w:rPr>
        <w:lastRenderedPageBreak/>
        <w:t xml:space="preserve">Další podmínky pro průběh koncesního řízení </w:t>
      </w:r>
      <w:r w:rsidR="00203355" w:rsidRPr="00652CBD">
        <w:rPr>
          <w:rFonts w:ascii="Aptos Display" w:hAnsi="Aptos Display"/>
        </w:rPr>
        <w:t>a požadavky Zadavatele</w:t>
      </w:r>
      <w:bookmarkEnd w:id="107"/>
      <w:bookmarkEnd w:id="108"/>
    </w:p>
    <w:p w14:paraId="59CA8885" w14:textId="77777777" w:rsidR="0007614A" w:rsidRPr="00652CBD" w:rsidRDefault="0007614A" w:rsidP="001E77D2">
      <w:pPr>
        <w:pStyle w:val="Nadpis2"/>
        <w:tabs>
          <w:tab w:val="clear" w:pos="1844"/>
          <w:tab w:val="num" w:pos="567"/>
        </w:tabs>
        <w:ind w:left="567" w:hanging="567"/>
        <w:rPr>
          <w:rFonts w:ascii="Aptos Display" w:hAnsi="Aptos Display"/>
        </w:rPr>
      </w:pPr>
      <w:bookmarkStart w:id="109" w:name="_Toc479145825"/>
      <w:bookmarkStart w:id="110" w:name="_Toc512203345"/>
      <w:bookmarkStart w:id="111" w:name="_Toc21631408"/>
      <w:bookmarkStart w:id="112" w:name="_Toc167282312"/>
      <w:bookmarkStart w:id="113" w:name="_Toc284415042"/>
      <w:bookmarkStart w:id="114" w:name="_Toc284422117"/>
      <w:r w:rsidRPr="00652CBD">
        <w:rPr>
          <w:rFonts w:ascii="Aptos Display" w:hAnsi="Aptos Display"/>
        </w:rPr>
        <w:t>Komunikace mezi dodavatelem a Zadavatelem</w:t>
      </w:r>
      <w:bookmarkEnd w:id="109"/>
      <w:bookmarkEnd w:id="110"/>
      <w:bookmarkEnd w:id="111"/>
      <w:bookmarkEnd w:id="112"/>
    </w:p>
    <w:p w14:paraId="49E44BF4" w14:textId="77777777" w:rsidR="0007614A" w:rsidRPr="00652CBD" w:rsidRDefault="0007614A" w:rsidP="0007614A">
      <w:pPr>
        <w:pStyle w:val="Nadpis3"/>
        <w:tabs>
          <w:tab w:val="num" w:pos="567"/>
        </w:tabs>
        <w:spacing w:before="120"/>
        <w:ind w:left="567" w:hanging="567"/>
        <w:rPr>
          <w:rFonts w:ascii="Aptos Display" w:hAnsi="Aptos Display"/>
        </w:rPr>
      </w:pPr>
      <w:bookmarkStart w:id="115" w:name="_Toc512203346"/>
      <w:r w:rsidRPr="00652CBD">
        <w:rPr>
          <w:rFonts w:ascii="Aptos Display" w:hAnsi="Aptos Display"/>
        </w:rPr>
        <w:t>Komunikace mezi dodavatelem a Zadavatelem a bude probíhat výhradně v písemné podobě.</w:t>
      </w:r>
      <w:bookmarkEnd w:id="115"/>
      <w:r w:rsidRPr="00652CBD">
        <w:rPr>
          <w:rFonts w:ascii="Aptos Display" w:hAnsi="Aptos Display"/>
        </w:rPr>
        <w:t xml:space="preserve"> </w:t>
      </w:r>
    </w:p>
    <w:p w14:paraId="5642B039" w14:textId="3DACE472" w:rsidR="0007614A" w:rsidRPr="00652CBD" w:rsidRDefault="0007614A" w:rsidP="0007614A">
      <w:pPr>
        <w:pStyle w:val="Nadpis3"/>
        <w:tabs>
          <w:tab w:val="num" w:pos="567"/>
        </w:tabs>
        <w:spacing w:before="120"/>
        <w:ind w:left="567" w:hanging="567"/>
        <w:rPr>
          <w:rFonts w:ascii="Aptos Display" w:hAnsi="Aptos Display"/>
        </w:rPr>
      </w:pPr>
      <w:bookmarkStart w:id="116" w:name="_Toc512203347"/>
      <w:r w:rsidRPr="00652CBD">
        <w:rPr>
          <w:rFonts w:ascii="Aptos Display" w:hAnsi="Aptos Display"/>
        </w:rPr>
        <w:t>Veškeré písemnosti doručované Zadavateli, zasílá dodavatel</w:t>
      </w:r>
      <w:r w:rsidR="00632F33" w:rsidRPr="00652CBD">
        <w:rPr>
          <w:rFonts w:ascii="Aptos Display" w:hAnsi="Aptos Display"/>
        </w:rPr>
        <w:t xml:space="preserve"> výhradně v elektronické podobě</w:t>
      </w:r>
      <w:r w:rsidRPr="00652CBD">
        <w:rPr>
          <w:rFonts w:ascii="Aptos Display" w:hAnsi="Aptos Display"/>
        </w:rPr>
        <w:t xml:space="preserve"> na kontaktní osobu </w:t>
      </w:r>
      <w:r w:rsidR="00AD603F" w:rsidRPr="00652CBD">
        <w:rPr>
          <w:rFonts w:ascii="Aptos Display" w:hAnsi="Aptos Display"/>
        </w:rPr>
        <w:t>Zástupce</w:t>
      </w:r>
      <w:r w:rsidRPr="00652CBD">
        <w:rPr>
          <w:rFonts w:ascii="Aptos Display" w:hAnsi="Aptos Display"/>
        </w:rPr>
        <w:t xml:space="preserve"> uvedenou v této </w:t>
      </w:r>
      <w:r w:rsidR="009F7A6F" w:rsidRPr="00652CBD">
        <w:rPr>
          <w:rFonts w:ascii="Aptos Display" w:hAnsi="Aptos Display"/>
        </w:rPr>
        <w:t>zadávací</w:t>
      </w:r>
      <w:r w:rsidRPr="00652CBD">
        <w:rPr>
          <w:rFonts w:ascii="Aptos Display" w:hAnsi="Aptos Display"/>
        </w:rPr>
        <w:t xml:space="preserve"> dokumentaci</w:t>
      </w:r>
      <w:bookmarkEnd w:id="116"/>
      <w:r w:rsidR="00632F33" w:rsidRPr="00652CBD">
        <w:rPr>
          <w:rFonts w:ascii="Aptos Display" w:hAnsi="Aptos Display"/>
        </w:rPr>
        <w:t>.</w:t>
      </w:r>
      <w:r w:rsidR="00B36163" w:rsidRPr="00652CBD">
        <w:rPr>
          <w:rFonts w:ascii="Aptos Display" w:hAnsi="Aptos Display"/>
        </w:rPr>
        <w:t xml:space="preserve"> </w:t>
      </w:r>
    </w:p>
    <w:p w14:paraId="65D1A79B" w14:textId="74E5AD97" w:rsidR="009156E4" w:rsidRPr="00652CBD" w:rsidRDefault="0007614A" w:rsidP="0007614A">
      <w:pPr>
        <w:pStyle w:val="Nadpis3"/>
        <w:tabs>
          <w:tab w:val="num" w:pos="567"/>
        </w:tabs>
        <w:spacing w:before="120"/>
        <w:ind w:left="567" w:hanging="567"/>
        <w:rPr>
          <w:rFonts w:ascii="Aptos Display" w:hAnsi="Aptos Display"/>
        </w:rPr>
      </w:pPr>
      <w:bookmarkStart w:id="117" w:name="_Toc512203349"/>
      <w:r w:rsidRPr="00652CBD">
        <w:rPr>
          <w:rFonts w:ascii="Aptos Display" w:hAnsi="Aptos Display"/>
        </w:rPr>
        <w:t>Žádosti o vysvětlení zadávací dokumentace dle čl. 4</w:t>
      </w:r>
      <w:r w:rsidR="000D6100" w:rsidRPr="00652CBD">
        <w:rPr>
          <w:rFonts w:ascii="Aptos Display" w:hAnsi="Aptos Display"/>
        </w:rPr>
        <w:t>.2</w:t>
      </w:r>
      <w:r w:rsidRPr="00652CBD">
        <w:rPr>
          <w:rFonts w:ascii="Aptos Display" w:hAnsi="Aptos Display"/>
        </w:rPr>
        <w:t>, doklady či údaje vyžádané Zadavatelem, bude dodavatel přednostně zasílat elektronickou poštou na adresu kontaktní osoby Zadavatele</w:t>
      </w:r>
      <w:bookmarkEnd w:id="117"/>
      <w:r w:rsidR="00775B7A" w:rsidRPr="00652CBD">
        <w:rPr>
          <w:rFonts w:ascii="Aptos Display" w:hAnsi="Aptos Display"/>
        </w:rPr>
        <w:t xml:space="preserve"> a</w:t>
      </w:r>
      <w:r w:rsidR="00457BE8" w:rsidRPr="00652CBD">
        <w:rPr>
          <w:rFonts w:ascii="Aptos Display" w:hAnsi="Aptos Display"/>
        </w:rPr>
        <w:t> </w:t>
      </w:r>
      <w:r w:rsidR="00775B7A" w:rsidRPr="00652CBD">
        <w:rPr>
          <w:rFonts w:ascii="Aptos Display" w:hAnsi="Aptos Display"/>
        </w:rPr>
        <w:t>Zástupce</w:t>
      </w:r>
      <w:r w:rsidR="009156E4" w:rsidRPr="00652CBD">
        <w:rPr>
          <w:rFonts w:ascii="Aptos Display" w:hAnsi="Aptos Display"/>
        </w:rPr>
        <w:t>.</w:t>
      </w:r>
      <w:r w:rsidR="00147201" w:rsidRPr="00652CBD">
        <w:rPr>
          <w:rFonts w:ascii="Aptos Display" w:hAnsi="Aptos Display"/>
        </w:rPr>
        <w:t xml:space="preserve"> Použité může být rovněž doručování prostřednictvím </w:t>
      </w:r>
      <w:r w:rsidR="00D8349B" w:rsidRPr="00652CBD">
        <w:rPr>
          <w:rFonts w:ascii="Aptos Display" w:hAnsi="Aptos Display"/>
        </w:rPr>
        <w:t xml:space="preserve">elektronického nástroje nebo </w:t>
      </w:r>
      <w:r w:rsidR="00147201" w:rsidRPr="00652CBD">
        <w:rPr>
          <w:rFonts w:ascii="Aptos Display" w:hAnsi="Aptos Display"/>
        </w:rPr>
        <w:t>datové</w:t>
      </w:r>
      <w:r w:rsidR="00D8349B" w:rsidRPr="00652CBD">
        <w:rPr>
          <w:rFonts w:ascii="Aptos Display" w:hAnsi="Aptos Display"/>
        </w:rPr>
        <w:t xml:space="preserve"> schránky Zástupce.</w:t>
      </w:r>
    </w:p>
    <w:p w14:paraId="3717D541" w14:textId="52E856DE" w:rsidR="0007614A" w:rsidRPr="00652CBD" w:rsidRDefault="00457BE8" w:rsidP="0007614A">
      <w:pPr>
        <w:pStyle w:val="Nadpis3"/>
        <w:tabs>
          <w:tab w:val="num" w:pos="567"/>
        </w:tabs>
        <w:spacing w:before="120"/>
        <w:ind w:left="567" w:hanging="567"/>
        <w:rPr>
          <w:rFonts w:ascii="Aptos Display" w:hAnsi="Aptos Display"/>
        </w:rPr>
      </w:pPr>
      <w:bookmarkStart w:id="118" w:name="_Toc512203350"/>
      <w:r w:rsidRPr="00652CBD">
        <w:rPr>
          <w:rFonts w:ascii="Aptos Display" w:hAnsi="Aptos Display"/>
        </w:rPr>
        <w:t xml:space="preserve">Dodavatel </w:t>
      </w:r>
      <w:r w:rsidR="0007614A" w:rsidRPr="00652CBD">
        <w:rPr>
          <w:rFonts w:ascii="Aptos Display" w:hAnsi="Aptos Display"/>
        </w:rPr>
        <w:t xml:space="preserve">v Krycím listu </w:t>
      </w:r>
      <w:r w:rsidR="00BE0DF5" w:rsidRPr="00652CBD">
        <w:rPr>
          <w:rFonts w:ascii="Aptos Display" w:hAnsi="Aptos Display"/>
        </w:rPr>
        <w:t>Žádosti</w:t>
      </w:r>
      <w:r w:rsidR="007D7658" w:rsidRPr="00652CBD">
        <w:rPr>
          <w:rFonts w:ascii="Aptos Display" w:hAnsi="Aptos Display"/>
        </w:rPr>
        <w:t xml:space="preserve"> (příloha </w:t>
      </w:r>
      <w:r w:rsidR="002D6038" w:rsidRPr="00652CBD">
        <w:rPr>
          <w:rFonts w:ascii="Aptos Display" w:hAnsi="Aptos Display"/>
        </w:rPr>
        <w:t xml:space="preserve">A </w:t>
      </w:r>
      <w:r w:rsidR="009F7A6F" w:rsidRPr="00652CBD">
        <w:rPr>
          <w:rFonts w:ascii="Aptos Display" w:hAnsi="Aptos Display"/>
        </w:rPr>
        <w:t>zadávací</w:t>
      </w:r>
      <w:r w:rsidR="000D687B" w:rsidRPr="00652CBD">
        <w:rPr>
          <w:rFonts w:ascii="Aptos Display" w:hAnsi="Aptos Display"/>
        </w:rPr>
        <w:t xml:space="preserve"> dokumentace</w:t>
      </w:r>
      <w:r w:rsidR="0007614A" w:rsidRPr="00652CBD">
        <w:rPr>
          <w:rFonts w:ascii="Aptos Display" w:hAnsi="Aptos Display"/>
        </w:rPr>
        <w:t xml:space="preserve">) výslovně uvede kontaktní adresu pro </w:t>
      </w:r>
      <w:r w:rsidR="00D8349B" w:rsidRPr="00652CBD">
        <w:rPr>
          <w:rFonts w:ascii="Aptos Display" w:hAnsi="Aptos Display"/>
        </w:rPr>
        <w:t>elektronický písemný</w:t>
      </w:r>
      <w:r w:rsidR="0007614A" w:rsidRPr="00652CBD">
        <w:rPr>
          <w:rFonts w:ascii="Aptos Display" w:hAnsi="Aptos Display"/>
        </w:rPr>
        <w:t xml:space="preserve"> sty</w:t>
      </w:r>
      <w:r w:rsidR="00D8349B" w:rsidRPr="00652CBD">
        <w:rPr>
          <w:rFonts w:ascii="Aptos Display" w:hAnsi="Aptos Display"/>
        </w:rPr>
        <w:t xml:space="preserve">k mezi </w:t>
      </w:r>
      <w:r w:rsidRPr="00652CBD">
        <w:rPr>
          <w:rFonts w:ascii="Aptos Display" w:hAnsi="Aptos Display"/>
        </w:rPr>
        <w:t xml:space="preserve">dodavatelem </w:t>
      </w:r>
      <w:r w:rsidR="00D8349B" w:rsidRPr="00652CBD">
        <w:rPr>
          <w:rFonts w:ascii="Aptos Display" w:hAnsi="Aptos Display"/>
        </w:rPr>
        <w:t xml:space="preserve">a Zadavatelem, včetně e-mailové adresy kontaktní osoby </w:t>
      </w:r>
      <w:r w:rsidRPr="00652CBD">
        <w:rPr>
          <w:rFonts w:ascii="Aptos Display" w:hAnsi="Aptos Display"/>
        </w:rPr>
        <w:t>dodavatele</w:t>
      </w:r>
      <w:r w:rsidR="00D8349B" w:rsidRPr="00652CBD">
        <w:rPr>
          <w:rFonts w:ascii="Aptos Display" w:hAnsi="Aptos Display"/>
        </w:rPr>
        <w:t>.</w:t>
      </w:r>
      <w:r w:rsidR="0007614A" w:rsidRPr="00652CBD">
        <w:rPr>
          <w:rFonts w:ascii="Aptos Display" w:hAnsi="Aptos Display"/>
        </w:rPr>
        <w:t xml:space="preserve"> Případná změna kontaktní adresy pro písemný styk musí být neprodleně písemně oznámena Zadavateli</w:t>
      </w:r>
      <w:r w:rsidR="00244C0F" w:rsidRPr="00652CBD">
        <w:rPr>
          <w:rFonts w:ascii="Aptos Display" w:hAnsi="Aptos Display"/>
        </w:rPr>
        <w:t xml:space="preserve"> a </w:t>
      </w:r>
      <w:r w:rsidR="00D8349B" w:rsidRPr="00652CBD">
        <w:rPr>
          <w:rFonts w:ascii="Aptos Display" w:hAnsi="Aptos Display"/>
        </w:rPr>
        <w:t>Zástupci</w:t>
      </w:r>
      <w:r w:rsidR="00244C0F" w:rsidRPr="00652CBD">
        <w:rPr>
          <w:rFonts w:ascii="Aptos Display" w:hAnsi="Aptos Display"/>
        </w:rPr>
        <w:t>.</w:t>
      </w:r>
      <w:bookmarkEnd w:id="118"/>
    </w:p>
    <w:p w14:paraId="285CE054" w14:textId="77777777" w:rsidR="0007614A" w:rsidRPr="00652CBD" w:rsidRDefault="0007614A" w:rsidP="001E77D2">
      <w:pPr>
        <w:pStyle w:val="Nadpis2"/>
        <w:tabs>
          <w:tab w:val="clear" w:pos="1844"/>
          <w:tab w:val="num" w:pos="567"/>
        </w:tabs>
        <w:ind w:left="567" w:hanging="567"/>
        <w:rPr>
          <w:rFonts w:ascii="Aptos Display" w:hAnsi="Aptos Display"/>
        </w:rPr>
      </w:pPr>
      <w:bookmarkStart w:id="119" w:name="_Toc479145827"/>
      <w:bookmarkStart w:id="120" w:name="_Toc512203352"/>
      <w:bookmarkStart w:id="121" w:name="_Toc21631409"/>
      <w:bookmarkStart w:id="122" w:name="_Toc167282313"/>
      <w:bookmarkEnd w:id="113"/>
      <w:bookmarkEnd w:id="114"/>
      <w:r w:rsidRPr="00652CBD">
        <w:rPr>
          <w:rFonts w:ascii="Aptos Display" w:hAnsi="Aptos Display"/>
        </w:rPr>
        <w:t>Vysvětlení zadávací</w:t>
      </w:r>
      <w:r w:rsidR="004146FE" w:rsidRPr="00652CBD">
        <w:rPr>
          <w:rFonts w:ascii="Aptos Display" w:hAnsi="Aptos Display"/>
        </w:rPr>
        <w:t xml:space="preserve"> </w:t>
      </w:r>
      <w:r w:rsidRPr="00652CBD">
        <w:rPr>
          <w:rFonts w:ascii="Aptos Display" w:hAnsi="Aptos Display"/>
        </w:rPr>
        <w:t>dokumentace</w:t>
      </w:r>
      <w:bookmarkEnd w:id="119"/>
      <w:bookmarkEnd w:id="120"/>
      <w:bookmarkEnd w:id="121"/>
      <w:bookmarkEnd w:id="122"/>
    </w:p>
    <w:p w14:paraId="0E16B575" w14:textId="6E5BCD65" w:rsidR="0007614A" w:rsidRPr="00652CBD" w:rsidRDefault="0007614A" w:rsidP="001E0BD3">
      <w:pPr>
        <w:numPr>
          <w:ilvl w:val="0"/>
          <w:numId w:val="21"/>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Dodavatel je oprávněn požadovat po Zadavateli vysvětlení </w:t>
      </w:r>
      <w:r w:rsidR="00975BE7" w:rsidRPr="00652CBD">
        <w:rPr>
          <w:rFonts w:ascii="Aptos Display" w:hAnsi="Aptos Display" w:cs="Arial"/>
          <w:szCs w:val="20"/>
        </w:rPr>
        <w:t>zadávací</w:t>
      </w:r>
      <w:r w:rsidR="002D6038" w:rsidRPr="00652CBD">
        <w:rPr>
          <w:rFonts w:ascii="Aptos Display" w:hAnsi="Aptos Display" w:cs="Arial"/>
          <w:szCs w:val="20"/>
        </w:rPr>
        <w:t xml:space="preserve"> dokumentace</w:t>
      </w:r>
      <w:r w:rsidRPr="00652CBD">
        <w:rPr>
          <w:rFonts w:ascii="Aptos Display" w:hAnsi="Aptos Display" w:cs="Arial"/>
          <w:szCs w:val="20"/>
        </w:rPr>
        <w:t>. Písemná žádost musí být doručena kontaktní osobě Zadavatele</w:t>
      </w:r>
      <w:r w:rsidR="00775B7A" w:rsidRPr="00652CBD">
        <w:rPr>
          <w:rFonts w:ascii="Aptos Display" w:hAnsi="Aptos Display" w:cs="Arial"/>
          <w:szCs w:val="20"/>
        </w:rPr>
        <w:t xml:space="preserve"> a Zástupce</w:t>
      </w:r>
      <w:r w:rsidR="007E3CE8" w:rsidRPr="00652CBD">
        <w:rPr>
          <w:rFonts w:ascii="Aptos Display" w:hAnsi="Aptos Display" w:cs="Arial"/>
          <w:szCs w:val="20"/>
        </w:rPr>
        <w:t xml:space="preserve"> způsobem dle ZZVZ (</w:t>
      </w:r>
      <w:r w:rsidRPr="00652CBD">
        <w:rPr>
          <w:rFonts w:ascii="Aptos Display" w:hAnsi="Aptos Display" w:cs="Arial"/>
          <w:szCs w:val="20"/>
        </w:rPr>
        <w:t xml:space="preserve">nejpozději 8 pracovních dnů před uplynutím lhůty pro podání </w:t>
      </w:r>
      <w:r w:rsidR="007E3CE8" w:rsidRPr="00652CBD">
        <w:rPr>
          <w:rFonts w:ascii="Aptos Display" w:hAnsi="Aptos Display" w:cs="Arial"/>
          <w:szCs w:val="20"/>
        </w:rPr>
        <w:t>Ž</w:t>
      </w:r>
      <w:r w:rsidR="00BE0DF5" w:rsidRPr="00652CBD">
        <w:rPr>
          <w:rFonts w:ascii="Aptos Display" w:hAnsi="Aptos Display"/>
        </w:rPr>
        <w:t>ádostí</w:t>
      </w:r>
      <w:r w:rsidR="007E3CE8" w:rsidRPr="00652CBD">
        <w:rPr>
          <w:rFonts w:ascii="Aptos Display" w:hAnsi="Aptos Display"/>
        </w:rPr>
        <w:t>, resp. nabídek)</w:t>
      </w:r>
      <w:r w:rsidRPr="00652CBD">
        <w:rPr>
          <w:rFonts w:ascii="Aptos Display" w:hAnsi="Aptos Display" w:cs="Arial"/>
          <w:szCs w:val="20"/>
        </w:rPr>
        <w:t xml:space="preserve">. </w:t>
      </w:r>
    </w:p>
    <w:p w14:paraId="183C1329" w14:textId="77777777" w:rsidR="0007614A" w:rsidRPr="00652CBD" w:rsidRDefault="0007614A" w:rsidP="001E0BD3">
      <w:pPr>
        <w:numPr>
          <w:ilvl w:val="0"/>
          <w:numId w:val="21"/>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Zadavatel uveřejní vysvětlení </w:t>
      </w:r>
      <w:r w:rsidR="00975BE7" w:rsidRPr="00652CBD">
        <w:rPr>
          <w:rFonts w:ascii="Aptos Display" w:hAnsi="Aptos Display" w:cs="Arial"/>
          <w:szCs w:val="20"/>
        </w:rPr>
        <w:t>zadávací</w:t>
      </w:r>
      <w:r w:rsidR="004146FE" w:rsidRPr="00652CBD">
        <w:rPr>
          <w:rFonts w:ascii="Aptos Display" w:hAnsi="Aptos Display" w:cs="Arial"/>
          <w:szCs w:val="20"/>
        </w:rPr>
        <w:t xml:space="preserve"> dokumentace</w:t>
      </w:r>
      <w:r w:rsidRPr="00652CBD">
        <w:rPr>
          <w:rFonts w:ascii="Aptos Display" w:hAnsi="Aptos Display" w:cs="Arial"/>
          <w:szCs w:val="20"/>
        </w:rPr>
        <w:t>, případně související dokumenty, a to do 3 pracovních dnů od doručení žádosti dodavatele. V písemném vyhotovení tohoto vysvětlení bude uvedeno přesné znění žádosti dodavatele bez identifikace tohoto dodavatele.</w:t>
      </w:r>
    </w:p>
    <w:p w14:paraId="53B7D493" w14:textId="62AF7F89" w:rsidR="0007614A" w:rsidRPr="00652CBD" w:rsidRDefault="0007614A" w:rsidP="001E0BD3">
      <w:pPr>
        <w:numPr>
          <w:ilvl w:val="0"/>
          <w:numId w:val="21"/>
        </w:numPr>
        <w:tabs>
          <w:tab w:val="left" w:pos="567"/>
        </w:tabs>
        <w:spacing w:before="120"/>
        <w:ind w:left="567" w:hanging="567"/>
        <w:rPr>
          <w:rFonts w:ascii="Aptos Display" w:hAnsi="Aptos Display" w:cs="Arial"/>
          <w:szCs w:val="20"/>
        </w:rPr>
      </w:pPr>
      <w:r w:rsidRPr="00652CBD">
        <w:rPr>
          <w:rFonts w:ascii="Aptos Display" w:hAnsi="Aptos Display" w:cs="Arial"/>
          <w:szCs w:val="20"/>
        </w:rPr>
        <w:t>Zadavatel je oprávněn poskytnout účastníkům</w:t>
      </w:r>
      <w:r w:rsidR="00A674A8" w:rsidRPr="00652CBD">
        <w:rPr>
          <w:rFonts w:ascii="Aptos Display" w:hAnsi="Aptos Display" w:cs="Arial"/>
          <w:szCs w:val="20"/>
        </w:rPr>
        <w:t xml:space="preserve"> koncesního řízení</w:t>
      </w:r>
      <w:r w:rsidRPr="00652CBD">
        <w:rPr>
          <w:rFonts w:ascii="Aptos Display" w:hAnsi="Aptos Display" w:cs="Arial"/>
          <w:szCs w:val="20"/>
        </w:rPr>
        <w:t xml:space="preserve"> vysvětlení k zadávacím podmínkám </w:t>
      </w:r>
      <w:r w:rsidR="004146FE" w:rsidRPr="00652CBD">
        <w:rPr>
          <w:rFonts w:ascii="Aptos Display" w:hAnsi="Aptos Display" w:cs="Arial"/>
          <w:szCs w:val="20"/>
        </w:rPr>
        <w:t xml:space="preserve">koncesního </w:t>
      </w:r>
      <w:r w:rsidRPr="00652CBD">
        <w:rPr>
          <w:rFonts w:ascii="Aptos Display" w:hAnsi="Aptos Display" w:cs="Arial"/>
          <w:szCs w:val="20"/>
        </w:rPr>
        <w:t>řízení i bez předchozí žádosti.</w:t>
      </w:r>
    </w:p>
    <w:p w14:paraId="4E62EC95" w14:textId="77777777" w:rsidR="0007614A" w:rsidRPr="00652CBD" w:rsidRDefault="0007614A" w:rsidP="001E0BD3">
      <w:pPr>
        <w:numPr>
          <w:ilvl w:val="0"/>
          <w:numId w:val="21"/>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Vysvětlení </w:t>
      </w:r>
      <w:r w:rsidR="00975BE7" w:rsidRPr="00652CBD">
        <w:rPr>
          <w:rFonts w:ascii="Aptos Display" w:hAnsi="Aptos Display" w:cs="Arial"/>
          <w:szCs w:val="20"/>
        </w:rPr>
        <w:t>zadávací</w:t>
      </w:r>
      <w:r w:rsidR="004146FE" w:rsidRPr="00652CBD">
        <w:rPr>
          <w:rFonts w:ascii="Aptos Display" w:hAnsi="Aptos Display" w:cs="Arial"/>
          <w:szCs w:val="20"/>
        </w:rPr>
        <w:t xml:space="preserve"> dokumentace </w:t>
      </w:r>
      <w:r w:rsidRPr="00652CBD">
        <w:rPr>
          <w:rFonts w:ascii="Aptos Display" w:hAnsi="Aptos Display" w:cs="Arial"/>
          <w:szCs w:val="20"/>
        </w:rPr>
        <w:t>včetně přesného znění žádosti bude vždy uveřejněno stejným způsobem, jako je uveřejněna tato</w:t>
      </w:r>
      <w:r w:rsidR="004146FE" w:rsidRPr="00652CBD">
        <w:rPr>
          <w:rFonts w:ascii="Aptos Display" w:hAnsi="Aptos Display" w:cs="Arial"/>
          <w:szCs w:val="20"/>
        </w:rPr>
        <w:t xml:space="preserve"> </w:t>
      </w:r>
      <w:r w:rsidR="00975BE7" w:rsidRPr="00652CBD">
        <w:rPr>
          <w:rFonts w:ascii="Aptos Display" w:hAnsi="Aptos Display" w:cs="Arial"/>
          <w:szCs w:val="20"/>
        </w:rPr>
        <w:t>zadávací</w:t>
      </w:r>
      <w:r w:rsidR="004146FE" w:rsidRPr="00652CBD">
        <w:rPr>
          <w:rFonts w:ascii="Aptos Display" w:hAnsi="Aptos Display" w:cs="Arial"/>
          <w:szCs w:val="20"/>
        </w:rPr>
        <w:t xml:space="preserve"> </w:t>
      </w:r>
      <w:r w:rsidR="000D687B" w:rsidRPr="00652CBD">
        <w:rPr>
          <w:rFonts w:ascii="Aptos Display" w:hAnsi="Aptos Display" w:cs="Arial"/>
          <w:szCs w:val="20"/>
        </w:rPr>
        <w:t>dokumentace</w:t>
      </w:r>
      <w:r w:rsidRPr="00652CBD">
        <w:rPr>
          <w:rFonts w:ascii="Aptos Display" w:hAnsi="Aptos Display" w:cs="Arial"/>
          <w:szCs w:val="20"/>
        </w:rPr>
        <w:t xml:space="preserve">, tj. na profilu </w:t>
      </w:r>
      <w:r w:rsidR="00E025A3" w:rsidRPr="00652CBD">
        <w:rPr>
          <w:rFonts w:ascii="Aptos Display" w:hAnsi="Aptos Display" w:cs="Arial"/>
          <w:szCs w:val="20"/>
        </w:rPr>
        <w:t>Z</w:t>
      </w:r>
      <w:r w:rsidRPr="00652CBD">
        <w:rPr>
          <w:rFonts w:ascii="Aptos Display" w:hAnsi="Aptos Display" w:cs="Arial"/>
          <w:szCs w:val="20"/>
        </w:rPr>
        <w:t>adavatel</w:t>
      </w:r>
      <w:r w:rsidR="000D6100" w:rsidRPr="00652CBD">
        <w:rPr>
          <w:rFonts w:ascii="Aptos Display" w:hAnsi="Aptos Display" w:cs="Arial"/>
          <w:szCs w:val="20"/>
        </w:rPr>
        <w:t>e</w:t>
      </w:r>
      <w:r w:rsidRPr="00652CBD">
        <w:rPr>
          <w:rFonts w:ascii="Aptos Display" w:hAnsi="Aptos Display" w:cs="Arial"/>
          <w:szCs w:val="20"/>
        </w:rPr>
        <w:t>.</w:t>
      </w:r>
    </w:p>
    <w:p w14:paraId="069C853D" w14:textId="2A3A52F7" w:rsidR="00C55A75" w:rsidRPr="00652CBD" w:rsidRDefault="00975BE7" w:rsidP="001E0BD3">
      <w:pPr>
        <w:numPr>
          <w:ilvl w:val="0"/>
          <w:numId w:val="21"/>
        </w:numPr>
        <w:tabs>
          <w:tab w:val="left" w:pos="567"/>
        </w:tabs>
        <w:spacing w:before="120"/>
        <w:ind w:left="567" w:hanging="567"/>
        <w:rPr>
          <w:rFonts w:ascii="Aptos Display" w:hAnsi="Aptos Display" w:cs="Arial"/>
          <w:szCs w:val="20"/>
        </w:rPr>
      </w:pPr>
      <w:bookmarkStart w:id="123" w:name="_Toc281900968"/>
      <w:bookmarkStart w:id="124" w:name="_Toc479145824"/>
      <w:r w:rsidRPr="00652CBD">
        <w:rPr>
          <w:rFonts w:ascii="Aptos Display" w:hAnsi="Aptos Display" w:cs="Arial"/>
          <w:szCs w:val="20"/>
        </w:rPr>
        <w:t>Pro procesní postup při vysvětlení zadávací dokumentace vč. změny nebo doplnění zadávacích podmínek platí ustanovení § 98 a § 99 ZZVZ.</w:t>
      </w:r>
      <w:r w:rsidR="00C55A75" w:rsidRPr="00652CBD">
        <w:rPr>
          <w:rFonts w:ascii="Aptos Display" w:hAnsi="Aptos Display" w:cs="Arial"/>
          <w:szCs w:val="20"/>
        </w:rPr>
        <w:tab/>
      </w:r>
      <w:r w:rsidR="00C55A75" w:rsidRPr="00652CBD">
        <w:rPr>
          <w:rFonts w:ascii="Aptos Display" w:hAnsi="Aptos Display" w:cs="Arial"/>
          <w:szCs w:val="20"/>
        </w:rPr>
        <w:tab/>
      </w:r>
      <w:r w:rsidR="00C55A75" w:rsidRPr="00652CBD">
        <w:rPr>
          <w:rFonts w:ascii="Aptos Display" w:hAnsi="Aptos Display" w:cs="Arial"/>
          <w:szCs w:val="20"/>
        </w:rPr>
        <w:tab/>
      </w:r>
      <w:r w:rsidR="00C55A75" w:rsidRPr="00652CBD">
        <w:rPr>
          <w:rFonts w:ascii="Aptos Display" w:hAnsi="Aptos Display" w:cs="Arial"/>
          <w:szCs w:val="20"/>
        </w:rPr>
        <w:tab/>
      </w:r>
      <w:r w:rsidR="00C55A75" w:rsidRPr="00652CBD">
        <w:rPr>
          <w:rFonts w:ascii="Aptos Display" w:hAnsi="Aptos Display" w:cs="Arial"/>
          <w:szCs w:val="20"/>
        </w:rPr>
        <w:tab/>
      </w:r>
      <w:r w:rsidR="00C55A75" w:rsidRPr="00652CBD">
        <w:rPr>
          <w:rFonts w:ascii="Aptos Display" w:hAnsi="Aptos Display" w:cs="Arial"/>
          <w:szCs w:val="20"/>
        </w:rPr>
        <w:tab/>
      </w:r>
    </w:p>
    <w:p w14:paraId="3E84D9AF" w14:textId="3E7C4669" w:rsidR="004146FE" w:rsidRPr="00652CBD" w:rsidRDefault="004146FE" w:rsidP="00283982">
      <w:pPr>
        <w:pStyle w:val="Nadpis2"/>
        <w:tabs>
          <w:tab w:val="clear" w:pos="1844"/>
          <w:tab w:val="num" w:pos="567"/>
        </w:tabs>
        <w:ind w:left="567" w:hanging="567"/>
        <w:rPr>
          <w:rFonts w:ascii="Aptos Display" w:hAnsi="Aptos Display" w:cs="Arial"/>
          <w:szCs w:val="20"/>
        </w:rPr>
      </w:pPr>
      <w:bookmarkStart w:id="125" w:name="_Toc21631410"/>
      <w:bookmarkStart w:id="126" w:name="_Toc167282314"/>
      <w:bookmarkEnd w:id="123"/>
      <w:bookmarkEnd w:id="124"/>
      <w:r w:rsidRPr="00652CBD">
        <w:rPr>
          <w:rFonts w:ascii="Aptos Display" w:hAnsi="Aptos Display" w:cs="Arial"/>
          <w:szCs w:val="20"/>
        </w:rPr>
        <w:t>Prohlídka místa plnění</w:t>
      </w:r>
      <w:bookmarkEnd w:id="125"/>
      <w:bookmarkEnd w:id="126"/>
    </w:p>
    <w:p w14:paraId="789A602D" w14:textId="6D4731C7" w:rsidR="00283982" w:rsidRPr="00652CBD" w:rsidRDefault="004146FE" w:rsidP="00283982">
      <w:pPr>
        <w:pStyle w:val="Zkladntext2"/>
        <w:shd w:val="clear" w:color="auto" w:fill="auto"/>
        <w:spacing w:before="240"/>
        <w:ind w:right="23"/>
        <w:jc w:val="both"/>
        <w:rPr>
          <w:rFonts w:ascii="Aptos Display" w:hAnsi="Aptos Display" w:cs="Arial"/>
          <w:sz w:val="20"/>
          <w:szCs w:val="20"/>
        </w:rPr>
      </w:pPr>
      <w:r w:rsidRPr="00652CBD">
        <w:rPr>
          <w:rFonts w:ascii="Aptos Display" w:hAnsi="Aptos Display" w:cs="Arial"/>
          <w:sz w:val="20"/>
          <w:szCs w:val="20"/>
        </w:rPr>
        <w:t xml:space="preserve">Zadavatel v rámci koncesního řízení nebude organizovat prohlídku místa plnění ve fázi </w:t>
      </w:r>
      <w:r w:rsidR="00316A3F" w:rsidRPr="00652CBD">
        <w:rPr>
          <w:rFonts w:ascii="Aptos Display" w:hAnsi="Aptos Display" w:cs="Arial"/>
          <w:sz w:val="20"/>
          <w:szCs w:val="20"/>
        </w:rPr>
        <w:t>před podáním Žádosti.</w:t>
      </w:r>
      <w:r w:rsidRPr="00652CBD">
        <w:rPr>
          <w:rFonts w:ascii="Aptos Display" w:hAnsi="Aptos Display" w:cs="Arial"/>
          <w:sz w:val="20"/>
          <w:szCs w:val="20"/>
        </w:rPr>
        <w:t xml:space="preserve"> Prohlídka místa plnění </w:t>
      </w:r>
      <w:r w:rsidR="002972C0" w:rsidRPr="00652CBD">
        <w:rPr>
          <w:rFonts w:ascii="Aptos Display" w:hAnsi="Aptos Display" w:cs="Arial"/>
          <w:sz w:val="20"/>
          <w:szCs w:val="20"/>
        </w:rPr>
        <w:t>se bude konat v termínu uvedeném ve výzvě k podání nabídek</w:t>
      </w:r>
      <w:r w:rsidR="00457BE8" w:rsidRPr="00652CBD">
        <w:rPr>
          <w:rFonts w:ascii="Aptos Display" w:hAnsi="Aptos Display" w:cs="Arial"/>
          <w:sz w:val="20"/>
          <w:szCs w:val="20"/>
        </w:rPr>
        <w:t>,</w:t>
      </w:r>
      <w:r w:rsidR="00316A3F" w:rsidRPr="00652CBD">
        <w:rPr>
          <w:rFonts w:ascii="Aptos Display" w:hAnsi="Aptos Display" w:cs="Arial"/>
          <w:sz w:val="20"/>
          <w:szCs w:val="20"/>
        </w:rPr>
        <w:t xml:space="preserve"> a</w:t>
      </w:r>
      <w:r w:rsidR="007E3CE8" w:rsidRPr="00652CBD">
        <w:rPr>
          <w:rFonts w:ascii="Aptos Display" w:hAnsi="Aptos Display" w:cs="Arial"/>
          <w:sz w:val="20"/>
          <w:szCs w:val="20"/>
        </w:rPr>
        <w:t> </w:t>
      </w:r>
      <w:r w:rsidR="00316A3F" w:rsidRPr="00652CBD">
        <w:rPr>
          <w:rFonts w:ascii="Aptos Display" w:hAnsi="Aptos Display" w:cs="Arial"/>
          <w:sz w:val="20"/>
          <w:szCs w:val="20"/>
        </w:rPr>
        <w:t>to</w:t>
      </w:r>
      <w:r w:rsidR="007E3CE8" w:rsidRPr="00652CBD">
        <w:rPr>
          <w:rFonts w:ascii="Aptos Display" w:hAnsi="Aptos Display" w:cs="Arial"/>
          <w:sz w:val="20"/>
          <w:szCs w:val="20"/>
        </w:rPr>
        <w:t> </w:t>
      </w:r>
      <w:r w:rsidR="00316A3F" w:rsidRPr="00652CBD">
        <w:rPr>
          <w:rFonts w:ascii="Aptos Display" w:hAnsi="Aptos Display" w:cs="Arial"/>
          <w:sz w:val="20"/>
          <w:szCs w:val="20"/>
        </w:rPr>
        <w:t xml:space="preserve">maximálně 20 dnů před </w:t>
      </w:r>
      <w:r w:rsidR="007E3CE8" w:rsidRPr="00652CBD">
        <w:rPr>
          <w:rFonts w:ascii="Aptos Display" w:hAnsi="Aptos Display" w:cs="Arial"/>
          <w:sz w:val="20"/>
          <w:szCs w:val="20"/>
        </w:rPr>
        <w:t xml:space="preserve">koncem lhůty pro </w:t>
      </w:r>
      <w:r w:rsidR="00316A3F" w:rsidRPr="00652CBD">
        <w:rPr>
          <w:rFonts w:ascii="Aptos Display" w:hAnsi="Aptos Display" w:cs="Arial"/>
          <w:sz w:val="20"/>
          <w:szCs w:val="20"/>
        </w:rPr>
        <w:t xml:space="preserve">podání nabídek.  </w:t>
      </w:r>
    </w:p>
    <w:p w14:paraId="4CE55A70" w14:textId="78B4FC95" w:rsidR="00D26F1C" w:rsidRPr="00652CBD" w:rsidRDefault="0089594D" w:rsidP="00283982">
      <w:pPr>
        <w:pStyle w:val="Nadpis2"/>
        <w:tabs>
          <w:tab w:val="clear" w:pos="1844"/>
          <w:tab w:val="num" w:pos="567"/>
        </w:tabs>
        <w:spacing w:after="120"/>
        <w:ind w:hanging="1844"/>
        <w:rPr>
          <w:rFonts w:ascii="Aptos Display" w:hAnsi="Aptos Display"/>
        </w:rPr>
      </w:pPr>
      <w:bookmarkStart w:id="127" w:name="_Toc261511621"/>
      <w:bookmarkStart w:id="128" w:name="_Toc261511622"/>
      <w:bookmarkStart w:id="129" w:name="_Toc512203320"/>
      <w:bookmarkStart w:id="130" w:name="_Toc21631411"/>
      <w:bookmarkStart w:id="131" w:name="_Toc167282315"/>
      <w:bookmarkEnd w:id="127"/>
      <w:bookmarkEnd w:id="128"/>
      <w:r w:rsidRPr="00652CBD">
        <w:rPr>
          <w:rFonts w:ascii="Aptos Display" w:hAnsi="Aptos Display"/>
        </w:rPr>
        <w:t xml:space="preserve">Otevírání </w:t>
      </w:r>
      <w:bookmarkEnd w:id="129"/>
      <w:r w:rsidR="009620B6" w:rsidRPr="00652CBD">
        <w:rPr>
          <w:rFonts w:ascii="Aptos Display" w:hAnsi="Aptos Display"/>
        </w:rPr>
        <w:t>Žádostí</w:t>
      </w:r>
      <w:bookmarkEnd w:id="130"/>
      <w:bookmarkEnd w:id="131"/>
      <w:r w:rsidR="009620B6" w:rsidRPr="00652CBD">
        <w:rPr>
          <w:rFonts w:ascii="Aptos Display" w:hAnsi="Aptos Display"/>
        </w:rPr>
        <w:t xml:space="preserve"> </w:t>
      </w:r>
    </w:p>
    <w:p w14:paraId="6F5AC364" w14:textId="7611F6EA" w:rsidR="00283982" w:rsidRPr="00652CBD" w:rsidRDefault="000125CE" w:rsidP="001E0BD3">
      <w:pPr>
        <w:numPr>
          <w:ilvl w:val="0"/>
          <w:numId w:val="22"/>
        </w:numPr>
        <w:tabs>
          <w:tab w:val="left" w:pos="567"/>
        </w:tabs>
        <w:spacing w:before="120"/>
        <w:ind w:left="567" w:hanging="567"/>
        <w:rPr>
          <w:rFonts w:ascii="Aptos Display" w:hAnsi="Aptos Display" w:cs="Arial"/>
          <w:szCs w:val="20"/>
        </w:rPr>
      </w:pPr>
      <w:bookmarkStart w:id="132" w:name="_Toc512203321"/>
      <w:r w:rsidRPr="00652CBD">
        <w:rPr>
          <w:rFonts w:ascii="Aptos Display" w:hAnsi="Aptos Display" w:cs="Arial"/>
          <w:szCs w:val="20"/>
        </w:rPr>
        <w:t xml:space="preserve">Otevírání Žádostí </w:t>
      </w:r>
      <w:r w:rsidR="009620B6" w:rsidRPr="00652CBD">
        <w:rPr>
          <w:rFonts w:ascii="Aptos Display" w:hAnsi="Aptos Display" w:cs="Arial"/>
          <w:szCs w:val="20"/>
        </w:rPr>
        <w:t>bude provedeno v souladu s </w:t>
      </w:r>
      <w:r w:rsidR="00463C69" w:rsidRPr="00652CBD">
        <w:rPr>
          <w:rFonts w:ascii="Aptos Display" w:hAnsi="Aptos Display" w:cs="Arial"/>
          <w:szCs w:val="20"/>
        </w:rPr>
        <w:t>u</w:t>
      </w:r>
      <w:r w:rsidR="009620B6" w:rsidRPr="00652CBD">
        <w:rPr>
          <w:rFonts w:ascii="Aptos Display" w:hAnsi="Aptos Display" w:cs="Arial"/>
          <w:szCs w:val="20"/>
        </w:rPr>
        <w:t>stanovením § 108 a 109 ZZVZ</w:t>
      </w:r>
      <w:r w:rsidRPr="00652CBD">
        <w:rPr>
          <w:rFonts w:ascii="Aptos Display" w:hAnsi="Aptos Display" w:cs="Arial"/>
          <w:szCs w:val="20"/>
        </w:rPr>
        <w:t>.</w:t>
      </w:r>
      <w:bookmarkEnd w:id="132"/>
    </w:p>
    <w:p w14:paraId="65C3E15F" w14:textId="77777777" w:rsidR="00296F80" w:rsidRPr="00652CBD" w:rsidRDefault="00296F80" w:rsidP="00283982">
      <w:pPr>
        <w:pStyle w:val="Nadpis2"/>
        <w:tabs>
          <w:tab w:val="clear" w:pos="1844"/>
          <w:tab w:val="num" w:pos="567"/>
        </w:tabs>
        <w:spacing w:after="120"/>
        <w:ind w:hanging="1844"/>
        <w:rPr>
          <w:rFonts w:ascii="Aptos Display" w:hAnsi="Aptos Display"/>
        </w:rPr>
      </w:pPr>
      <w:bookmarkStart w:id="133" w:name="_Toc21631412"/>
      <w:bookmarkStart w:id="134" w:name="_Toc167282316"/>
      <w:bookmarkStart w:id="135" w:name="_Toc479145813"/>
      <w:bookmarkStart w:id="136" w:name="stodeset_dva"/>
      <w:r w:rsidRPr="00652CBD">
        <w:rPr>
          <w:rFonts w:ascii="Aptos Display" w:hAnsi="Aptos Display"/>
        </w:rPr>
        <w:t xml:space="preserve">Posouzení </w:t>
      </w:r>
      <w:r w:rsidR="006F7A52" w:rsidRPr="00652CBD">
        <w:rPr>
          <w:rFonts w:ascii="Aptos Display" w:hAnsi="Aptos Display"/>
        </w:rPr>
        <w:t>kvalifikace</w:t>
      </w:r>
      <w:bookmarkEnd w:id="133"/>
      <w:bookmarkEnd w:id="134"/>
      <w:r w:rsidR="006F7A52" w:rsidRPr="00652CBD">
        <w:rPr>
          <w:rFonts w:ascii="Aptos Display" w:hAnsi="Aptos Display"/>
        </w:rPr>
        <w:t xml:space="preserve"> </w:t>
      </w:r>
      <w:bookmarkEnd w:id="135"/>
    </w:p>
    <w:p w14:paraId="26A9EB08" w14:textId="77777777" w:rsidR="00296F80" w:rsidRPr="00652CBD" w:rsidRDefault="00296F80"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Procesní ani časový postup pro posouzení </w:t>
      </w:r>
      <w:r w:rsidR="006F7A52" w:rsidRPr="00652CBD">
        <w:rPr>
          <w:rFonts w:ascii="Aptos Display" w:hAnsi="Aptos Display" w:cs="Arial"/>
          <w:szCs w:val="20"/>
        </w:rPr>
        <w:t xml:space="preserve">Žádostí </w:t>
      </w:r>
      <w:r w:rsidRPr="00652CBD">
        <w:rPr>
          <w:rFonts w:ascii="Aptos Display" w:hAnsi="Aptos Display" w:cs="Arial"/>
          <w:szCs w:val="20"/>
        </w:rPr>
        <w:t xml:space="preserve">z hlediska splnění kvalifikace </w:t>
      </w:r>
      <w:r w:rsidR="006F7A52" w:rsidRPr="00652CBD">
        <w:rPr>
          <w:rFonts w:ascii="Aptos Display" w:hAnsi="Aptos Display" w:cs="Arial"/>
          <w:szCs w:val="20"/>
        </w:rPr>
        <w:t xml:space="preserve">účastníků koncesního řízení </w:t>
      </w:r>
      <w:r w:rsidRPr="00652CBD">
        <w:rPr>
          <w:rFonts w:ascii="Aptos Display" w:hAnsi="Aptos Display" w:cs="Arial"/>
          <w:szCs w:val="20"/>
        </w:rPr>
        <w:t xml:space="preserve">ZZVZ neupravuje. </w:t>
      </w:r>
    </w:p>
    <w:p w14:paraId="5FAA4C80" w14:textId="77777777" w:rsidR="006F7A52" w:rsidRPr="00652CBD" w:rsidRDefault="00296F80"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Zadavatel </w:t>
      </w:r>
      <w:r w:rsidR="006F7A52" w:rsidRPr="00652CBD">
        <w:rPr>
          <w:rFonts w:ascii="Aptos Display" w:hAnsi="Aptos Display" w:cs="Arial"/>
          <w:szCs w:val="20"/>
        </w:rPr>
        <w:t>analogicky k § 58 odst. 3 ZZVZ po uplynutí lhůty pro podání Žádostí o účast posoudí kvalifikaci účastníků koncesního řízení.</w:t>
      </w:r>
    </w:p>
    <w:p w14:paraId="2345A5FD" w14:textId="57F99DC9" w:rsidR="006F7A52" w:rsidRPr="00652CBD" w:rsidRDefault="006F7A52"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Zadavatel může </w:t>
      </w:r>
      <w:r w:rsidR="00A134B8" w:rsidRPr="00652CBD">
        <w:rPr>
          <w:rFonts w:ascii="Aptos Display" w:hAnsi="Aptos Display" w:cs="Arial"/>
          <w:szCs w:val="20"/>
        </w:rPr>
        <w:t xml:space="preserve">postupem podle </w:t>
      </w:r>
      <w:r w:rsidRPr="00652CBD">
        <w:rPr>
          <w:rFonts w:ascii="Aptos Display" w:hAnsi="Aptos Display" w:cs="Arial"/>
          <w:szCs w:val="20"/>
        </w:rPr>
        <w:t xml:space="preserve">§ 46 </w:t>
      </w:r>
      <w:r w:rsidR="00A134B8" w:rsidRPr="00652CBD">
        <w:rPr>
          <w:rFonts w:ascii="Aptos Display" w:hAnsi="Aptos Display" w:cs="Arial"/>
          <w:szCs w:val="20"/>
        </w:rPr>
        <w:t xml:space="preserve">odst. 1 </w:t>
      </w:r>
      <w:r w:rsidRPr="00652CBD">
        <w:rPr>
          <w:rFonts w:ascii="Aptos Display" w:hAnsi="Aptos Display" w:cs="Arial"/>
          <w:szCs w:val="20"/>
        </w:rPr>
        <w:t xml:space="preserve">ZZVZ pro účely zajištění řádného průběhu </w:t>
      </w:r>
      <w:r w:rsidR="00EE4AC5" w:rsidRPr="00652CBD">
        <w:rPr>
          <w:rFonts w:ascii="Aptos Display" w:hAnsi="Aptos Display" w:cs="Arial"/>
          <w:szCs w:val="20"/>
        </w:rPr>
        <w:t>koncesn</w:t>
      </w:r>
      <w:r w:rsidR="00775B7A" w:rsidRPr="00652CBD">
        <w:rPr>
          <w:rFonts w:ascii="Aptos Display" w:hAnsi="Aptos Display" w:cs="Arial"/>
          <w:szCs w:val="20"/>
        </w:rPr>
        <w:t>í</w:t>
      </w:r>
      <w:r w:rsidR="00272DCA" w:rsidRPr="00652CBD">
        <w:rPr>
          <w:rFonts w:ascii="Aptos Display" w:hAnsi="Aptos Display" w:cs="Arial"/>
          <w:szCs w:val="20"/>
        </w:rPr>
        <w:t>ho</w:t>
      </w:r>
      <w:r w:rsidRPr="00652CBD">
        <w:rPr>
          <w:rFonts w:ascii="Aptos Display" w:hAnsi="Aptos Display" w:cs="Arial"/>
          <w:szCs w:val="20"/>
        </w:rPr>
        <w:t xml:space="preserve"> řízení požadovat, aby účastník v přiměřené lhůtě objasnil předložené údaje či doklady předložené v Žádosti nebo doplnil další nebo chybějící údaje.</w:t>
      </w:r>
    </w:p>
    <w:p w14:paraId="41FDAC6F" w14:textId="77777777" w:rsidR="00A134B8" w:rsidRPr="00652CBD" w:rsidRDefault="00A134B8"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 xml:space="preserve">Zadavatel může žádost o objasnění nebo doplnění údajů či dokladů učinit opakovaně a může rovněž stanovenou lhůtu prodloužit nebo prominout její zmeškání. </w:t>
      </w:r>
    </w:p>
    <w:p w14:paraId="3BCCE9C7" w14:textId="1E2717BD" w:rsidR="00A134B8" w:rsidRPr="00652CBD" w:rsidRDefault="00A134B8" w:rsidP="001E0BD3">
      <w:pPr>
        <w:numPr>
          <w:ilvl w:val="0"/>
          <w:numId w:val="23"/>
        </w:numPr>
        <w:tabs>
          <w:tab w:val="left" w:pos="567"/>
        </w:tabs>
        <w:spacing w:before="120"/>
        <w:ind w:left="567" w:hanging="567"/>
        <w:rPr>
          <w:rFonts w:ascii="Aptos Display" w:hAnsi="Aptos Display" w:cs="Arial"/>
          <w:szCs w:val="20"/>
        </w:rPr>
      </w:pPr>
      <w:r w:rsidRPr="00652CBD">
        <w:rPr>
          <w:rFonts w:ascii="Aptos Display" w:hAnsi="Aptos Display" w:cs="Arial"/>
          <w:szCs w:val="20"/>
        </w:rPr>
        <w:t>Zadavatel vyloučí z účasti v </w:t>
      </w:r>
      <w:r w:rsidR="00EE4AC5" w:rsidRPr="00652CBD">
        <w:rPr>
          <w:rFonts w:ascii="Aptos Display" w:hAnsi="Aptos Display" w:cs="Arial"/>
          <w:szCs w:val="20"/>
        </w:rPr>
        <w:t>koncesn</w:t>
      </w:r>
      <w:r w:rsidR="00775B7A" w:rsidRPr="00652CBD">
        <w:rPr>
          <w:rFonts w:ascii="Aptos Display" w:hAnsi="Aptos Display" w:cs="Arial"/>
          <w:szCs w:val="20"/>
        </w:rPr>
        <w:t>í</w:t>
      </w:r>
      <w:r w:rsidR="004762A9" w:rsidRPr="00652CBD">
        <w:rPr>
          <w:rFonts w:ascii="Aptos Display" w:hAnsi="Aptos Display" w:cs="Arial"/>
          <w:szCs w:val="20"/>
        </w:rPr>
        <w:t>m</w:t>
      </w:r>
      <w:r w:rsidRPr="00652CBD">
        <w:rPr>
          <w:rFonts w:ascii="Aptos Display" w:hAnsi="Aptos Display" w:cs="Arial"/>
          <w:szCs w:val="20"/>
        </w:rPr>
        <w:t xml:space="preserve"> řízení účastníky, kteří neprokázali splnění kvalifikace.</w:t>
      </w:r>
    </w:p>
    <w:p w14:paraId="7C224823" w14:textId="34AB3B2F" w:rsidR="00D26F1C" w:rsidRPr="00652CBD" w:rsidRDefault="00E97D55" w:rsidP="00A9301C">
      <w:pPr>
        <w:pStyle w:val="Nadpis1"/>
        <w:ind w:left="567" w:hanging="567"/>
        <w:rPr>
          <w:rFonts w:ascii="Aptos Display" w:hAnsi="Aptos Display"/>
        </w:rPr>
      </w:pPr>
      <w:bookmarkStart w:id="137" w:name="_Toc512203332"/>
      <w:bookmarkStart w:id="138" w:name="_Toc21631413"/>
      <w:bookmarkStart w:id="139" w:name="_Toc167282317"/>
      <w:bookmarkEnd w:id="136"/>
      <w:r w:rsidRPr="00652CBD">
        <w:rPr>
          <w:rFonts w:ascii="Aptos Display" w:hAnsi="Aptos Display"/>
        </w:rPr>
        <w:lastRenderedPageBreak/>
        <w:t xml:space="preserve">Další podmínky </w:t>
      </w:r>
      <w:r w:rsidR="00305411" w:rsidRPr="00652CBD">
        <w:rPr>
          <w:rFonts w:ascii="Aptos Display" w:hAnsi="Aptos Display"/>
        </w:rPr>
        <w:t>Z</w:t>
      </w:r>
      <w:r w:rsidR="005307BF" w:rsidRPr="00652CBD">
        <w:rPr>
          <w:rFonts w:ascii="Aptos Display" w:hAnsi="Aptos Display"/>
        </w:rPr>
        <w:t>adavatele</w:t>
      </w:r>
      <w:bookmarkEnd w:id="137"/>
      <w:bookmarkEnd w:id="138"/>
      <w:bookmarkEnd w:id="139"/>
    </w:p>
    <w:p w14:paraId="4A365DDA" w14:textId="0FC955A0" w:rsidR="005307BF" w:rsidRPr="00652CBD" w:rsidRDefault="002D6038" w:rsidP="005307BF">
      <w:pPr>
        <w:pStyle w:val="Nadpis2"/>
        <w:tabs>
          <w:tab w:val="clear" w:pos="1844"/>
          <w:tab w:val="num" w:pos="567"/>
        </w:tabs>
        <w:spacing w:before="120" w:after="120"/>
        <w:ind w:left="567" w:hanging="567"/>
        <w:rPr>
          <w:rFonts w:ascii="Aptos Display" w:hAnsi="Aptos Display"/>
        </w:rPr>
      </w:pPr>
      <w:bookmarkStart w:id="140" w:name="_Toc21631414"/>
      <w:bookmarkStart w:id="141" w:name="_Toc167282318"/>
      <w:r w:rsidRPr="00652CBD">
        <w:rPr>
          <w:rFonts w:ascii="Aptos Display" w:hAnsi="Aptos Display"/>
        </w:rPr>
        <w:t>Část předmětu K</w:t>
      </w:r>
      <w:r w:rsidR="005307BF" w:rsidRPr="00652CBD">
        <w:rPr>
          <w:rFonts w:ascii="Aptos Display" w:hAnsi="Aptos Display"/>
        </w:rPr>
        <w:t>oncesní sml</w:t>
      </w:r>
      <w:r w:rsidR="005375FA">
        <w:rPr>
          <w:rFonts w:ascii="Aptos Display" w:hAnsi="Aptos Display"/>
        </w:rPr>
        <w:t>o</w:t>
      </w:r>
      <w:r w:rsidR="005307BF" w:rsidRPr="00652CBD">
        <w:rPr>
          <w:rFonts w:ascii="Aptos Display" w:hAnsi="Aptos Display"/>
        </w:rPr>
        <w:t>uv</w:t>
      </w:r>
      <w:r w:rsidR="005375FA">
        <w:rPr>
          <w:rFonts w:ascii="Aptos Display" w:hAnsi="Aptos Display"/>
        </w:rPr>
        <w:t>y</w:t>
      </w:r>
      <w:r w:rsidR="005307BF" w:rsidRPr="00652CBD">
        <w:rPr>
          <w:rFonts w:ascii="Aptos Display" w:hAnsi="Aptos Display"/>
        </w:rPr>
        <w:t>, která nesmí být plněna poddodavatelem</w:t>
      </w:r>
      <w:bookmarkEnd w:id="140"/>
      <w:bookmarkEnd w:id="141"/>
    </w:p>
    <w:p w14:paraId="22BB46D8" w14:textId="4BE84AF3" w:rsidR="005307BF" w:rsidRPr="00652CBD" w:rsidRDefault="005307BF" w:rsidP="005307BF">
      <w:pPr>
        <w:tabs>
          <w:tab w:val="left" w:pos="567"/>
        </w:tabs>
        <w:spacing w:before="120"/>
        <w:rPr>
          <w:rFonts w:ascii="Aptos Display" w:hAnsi="Aptos Display"/>
        </w:rPr>
      </w:pPr>
      <w:r w:rsidRPr="00652CBD">
        <w:rPr>
          <w:rFonts w:ascii="Aptos Display" w:hAnsi="Aptos Display"/>
        </w:rPr>
        <w:t xml:space="preserve">Zadavatel </w:t>
      </w:r>
      <w:r w:rsidR="002D6038" w:rsidRPr="00652CBD">
        <w:rPr>
          <w:rFonts w:ascii="Aptos Display" w:hAnsi="Aptos Display"/>
        </w:rPr>
        <w:t>si vyhrazuje, že část předmětu K</w:t>
      </w:r>
      <w:r w:rsidRPr="00652CBD">
        <w:rPr>
          <w:rFonts w:ascii="Aptos Display" w:hAnsi="Aptos Display"/>
        </w:rPr>
        <w:t>oncesní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nesmí být plněna </w:t>
      </w:r>
      <w:r w:rsidR="00272DCA" w:rsidRPr="00652CBD">
        <w:rPr>
          <w:rFonts w:ascii="Aptos Display" w:hAnsi="Aptos Display"/>
        </w:rPr>
        <w:t>poddodavatelem,</w:t>
      </w:r>
      <w:r w:rsidRPr="00652CBD">
        <w:rPr>
          <w:rFonts w:ascii="Aptos Display" w:hAnsi="Aptos Display"/>
        </w:rPr>
        <w:t xml:space="preserve"> a</w:t>
      </w:r>
      <w:r w:rsidR="00E34DE7" w:rsidRPr="00652CBD">
        <w:rPr>
          <w:rFonts w:ascii="Aptos Display" w:hAnsi="Aptos Display"/>
        </w:rPr>
        <w:t> </w:t>
      </w:r>
      <w:r w:rsidRPr="00652CBD">
        <w:rPr>
          <w:rFonts w:ascii="Aptos Display" w:hAnsi="Aptos Display"/>
        </w:rPr>
        <w:t>to</w:t>
      </w:r>
      <w:r w:rsidR="00E34DE7" w:rsidRPr="00652CBD">
        <w:rPr>
          <w:rFonts w:ascii="Aptos Display" w:hAnsi="Aptos Display"/>
        </w:rPr>
        <w:t> </w:t>
      </w:r>
      <w:r w:rsidRPr="00652CBD">
        <w:rPr>
          <w:rFonts w:ascii="Aptos Display" w:hAnsi="Aptos Display"/>
        </w:rPr>
        <w:t xml:space="preserve">v následujícím rozsahu činností: </w:t>
      </w:r>
    </w:p>
    <w:p w14:paraId="69A10D8D" w14:textId="2A273175"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bookmarkStart w:id="142" w:name="_Hlk167286778"/>
      <w:r w:rsidRPr="00652CBD">
        <w:rPr>
          <w:rFonts w:ascii="Aptos Display" w:hAnsi="Aptos Display" w:cs="Arial"/>
          <w:szCs w:val="20"/>
        </w:rPr>
        <w:t>řízení provozu kanalizačních sítí</w:t>
      </w:r>
      <w:r w:rsidR="008741A5" w:rsidRPr="00652CBD">
        <w:rPr>
          <w:rFonts w:ascii="Aptos Display" w:hAnsi="Aptos Display" w:cs="Arial"/>
          <w:szCs w:val="20"/>
        </w:rPr>
        <w:t xml:space="preserve"> a ČOV</w:t>
      </w:r>
    </w:p>
    <w:p w14:paraId="0E982EBE" w14:textId="043B2BF8"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uzavírání smluv na odvádění odpadních vod s odběrateli a fakturace stočného odběratelům</w:t>
      </w:r>
      <w:r w:rsidR="00E7531B" w:rsidRPr="00652CBD">
        <w:rPr>
          <w:rFonts w:ascii="Aptos Display" w:hAnsi="Aptos Display" w:cs="Arial"/>
          <w:szCs w:val="20"/>
        </w:rPr>
        <w:t>;</w:t>
      </w:r>
    </w:p>
    <w:p w14:paraId="7F45DB9A" w14:textId="3CA1308B"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zpracování ročních plánů údržby, ročních plánů revize vyhrazených technických zařízení a ročních plánů kalibrace a kontroly měřidel</w:t>
      </w:r>
      <w:r w:rsidR="00E7531B" w:rsidRPr="00652CBD">
        <w:rPr>
          <w:rFonts w:ascii="Aptos Display" w:hAnsi="Aptos Display" w:cs="Arial"/>
          <w:szCs w:val="20"/>
        </w:rPr>
        <w:t>;</w:t>
      </w:r>
    </w:p>
    <w:p w14:paraId="3606A612" w14:textId="5F654F37"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 xml:space="preserve">zpracování návrhů každoročních plánů oprav a návrhů plánů preventivní údržby </w:t>
      </w:r>
      <w:r w:rsidR="00912AD7" w:rsidRPr="00652CBD">
        <w:rPr>
          <w:rFonts w:ascii="Aptos Display" w:hAnsi="Aptos Display" w:cs="Arial"/>
          <w:szCs w:val="20"/>
        </w:rPr>
        <w:t>kanalizací</w:t>
      </w:r>
      <w:r w:rsidR="00E7531B" w:rsidRPr="00652CBD">
        <w:rPr>
          <w:rFonts w:ascii="Aptos Display" w:hAnsi="Aptos Display" w:cs="Arial"/>
          <w:szCs w:val="20"/>
        </w:rPr>
        <w:t>;</w:t>
      </w:r>
    </w:p>
    <w:p w14:paraId="381DD595" w14:textId="12611624"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 xml:space="preserve">zpracování podkladů pro stanovení cen pro </w:t>
      </w:r>
      <w:r w:rsidR="00E7531B" w:rsidRPr="00652CBD">
        <w:rPr>
          <w:rFonts w:ascii="Aptos Display" w:hAnsi="Aptos Display" w:cs="Arial"/>
          <w:szCs w:val="20"/>
        </w:rPr>
        <w:t>stočné</w:t>
      </w:r>
      <w:r w:rsidRPr="00652CBD">
        <w:rPr>
          <w:rFonts w:ascii="Aptos Display" w:hAnsi="Aptos Display" w:cs="Arial"/>
          <w:szCs w:val="20"/>
        </w:rPr>
        <w:t xml:space="preserve"> včetně zpracování celkového </w:t>
      </w:r>
      <w:r w:rsidR="008741A5" w:rsidRPr="00652CBD">
        <w:rPr>
          <w:rFonts w:ascii="Aptos Display" w:hAnsi="Aptos Display" w:cs="Arial"/>
          <w:szCs w:val="20"/>
        </w:rPr>
        <w:t>porovnání</w:t>
      </w:r>
      <w:r w:rsidRPr="00652CBD">
        <w:rPr>
          <w:rFonts w:ascii="Aptos Display" w:hAnsi="Aptos Display" w:cs="Arial"/>
          <w:szCs w:val="20"/>
        </w:rPr>
        <w:t xml:space="preserve"> všech položek výpočtu těchto cen podle cenových předpisů, </w:t>
      </w:r>
      <w:r w:rsidR="00011B2B" w:rsidRPr="00652CBD">
        <w:rPr>
          <w:rFonts w:ascii="Aptos Display" w:hAnsi="Aptos Display" w:cs="Arial"/>
          <w:szCs w:val="20"/>
        </w:rPr>
        <w:t>ZVK</w:t>
      </w:r>
      <w:r w:rsidRPr="00652CBD">
        <w:rPr>
          <w:rFonts w:ascii="Aptos Display" w:hAnsi="Aptos Display" w:cs="Arial"/>
          <w:szCs w:val="20"/>
        </w:rPr>
        <w:t xml:space="preserve"> a dalších platných předpisů včetně podkladů pro stanovení cen pro</w:t>
      </w:r>
      <w:r w:rsidR="00E7531B" w:rsidRPr="00652CBD">
        <w:rPr>
          <w:rFonts w:ascii="Aptos Display" w:hAnsi="Aptos Display" w:cs="Arial"/>
          <w:szCs w:val="20"/>
        </w:rPr>
        <w:t xml:space="preserve"> stočné;</w:t>
      </w:r>
    </w:p>
    <w:p w14:paraId="6B97952F" w14:textId="427DCC11"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 xml:space="preserve">zpracování a průběžné vedení provozní evidence, zpráv o stavu </w:t>
      </w:r>
      <w:r w:rsidR="00E7531B" w:rsidRPr="00652CBD">
        <w:rPr>
          <w:rFonts w:ascii="Aptos Display" w:hAnsi="Aptos Display" w:cs="Arial"/>
          <w:szCs w:val="20"/>
        </w:rPr>
        <w:t>V</w:t>
      </w:r>
      <w:r w:rsidRPr="00652CBD">
        <w:rPr>
          <w:rFonts w:ascii="Aptos Display" w:hAnsi="Aptos Display" w:cs="Arial"/>
          <w:szCs w:val="20"/>
        </w:rPr>
        <w:t xml:space="preserve">odohospodářského majetku, dokumentů, stanovisek, informací a vyjádření pro Zadavatele a příslušné správní úřady souvisejících s provozovaným </w:t>
      </w:r>
      <w:r w:rsidR="00E7531B" w:rsidRPr="00652CBD">
        <w:rPr>
          <w:rFonts w:ascii="Aptos Display" w:hAnsi="Aptos Display" w:cs="Arial"/>
          <w:szCs w:val="20"/>
        </w:rPr>
        <w:t>V</w:t>
      </w:r>
      <w:r w:rsidRPr="00652CBD">
        <w:rPr>
          <w:rFonts w:ascii="Aptos Display" w:hAnsi="Aptos Display" w:cs="Arial"/>
          <w:szCs w:val="20"/>
        </w:rPr>
        <w:t>odohospodářským majetkem</w:t>
      </w:r>
      <w:r w:rsidR="00E7531B" w:rsidRPr="00652CBD">
        <w:rPr>
          <w:rFonts w:ascii="Aptos Display" w:hAnsi="Aptos Display" w:cs="Arial"/>
          <w:szCs w:val="20"/>
        </w:rPr>
        <w:t>;</w:t>
      </w:r>
      <w:r w:rsidRPr="00652CBD">
        <w:rPr>
          <w:rFonts w:ascii="Aptos Display" w:hAnsi="Aptos Display" w:cs="Arial"/>
          <w:szCs w:val="20"/>
        </w:rPr>
        <w:t xml:space="preserve"> </w:t>
      </w:r>
    </w:p>
    <w:p w14:paraId="31432708" w14:textId="1CBDF7F1"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správa, evidence a archivace dokladů, dokumentů, kanalizačních a provozních řádů, reklamačního a stížnostního řádu, smluv, technické dokumentace, rozhodnutí správních úřadů a</w:t>
      </w:r>
      <w:r w:rsidR="00457BE8" w:rsidRPr="00652CBD">
        <w:rPr>
          <w:rFonts w:ascii="Aptos Display" w:hAnsi="Aptos Display" w:cs="Arial"/>
          <w:szCs w:val="20"/>
        </w:rPr>
        <w:t> </w:t>
      </w:r>
      <w:r w:rsidRPr="00652CBD">
        <w:rPr>
          <w:rFonts w:ascii="Aptos Display" w:hAnsi="Aptos Display" w:cs="Arial"/>
          <w:szCs w:val="20"/>
        </w:rPr>
        <w:t>dalších dokladů a dokumentů souvisejících s provozováním</w:t>
      </w:r>
      <w:r w:rsidR="00E7531B" w:rsidRPr="00652CBD">
        <w:rPr>
          <w:rFonts w:ascii="Aptos Display" w:hAnsi="Aptos Display" w:cs="Arial"/>
          <w:szCs w:val="20"/>
        </w:rPr>
        <w:t>;</w:t>
      </w:r>
    </w:p>
    <w:p w14:paraId="5FFDA724" w14:textId="77777777" w:rsidR="004762A9" w:rsidRPr="00652CBD" w:rsidRDefault="004762A9" w:rsidP="001E0BD3">
      <w:pPr>
        <w:numPr>
          <w:ilvl w:val="0"/>
          <w:numId w:val="37"/>
        </w:numPr>
        <w:autoSpaceDE w:val="0"/>
        <w:autoSpaceDN w:val="0"/>
        <w:adjustRightInd w:val="0"/>
        <w:spacing w:before="120"/>
        <w:ind w:left="714" w:hanging="357"/>
        <w:rPr>
          <w:rFonts w:ascii="Aptos Display" w:hAnsi="Aptos Display" w:cs="Arial"/>
          <w:szCs w:val="20"/>
        </w:rPr>
      </w:pPr>
      <w:r w:rsidRPr="00652CBD">
        <w:rPr>
          <w:rFonts w:ascii="Aptos Display" w:hAnsi="Aptos Display" w:cs="Arial"/>
          <w:szCs w:val="20"/>
        </w:rPr>
        <w:t>provoz zákaznických center.</w:t>
      </w:r>
    </w:p>
    <w:bookmarkEnd w:id="142"/>
    <w:p w14:paraId="4C6F3D02" w14:textId="77777777" w:rsidR="002F6E84" w:rsidRPr="00652CBD" w:rsidRDefault="002F6E84" w:rsidP="002F6E84">
      <w:pPr>
        <w:rPr>
          <w:rFonts w:ascii="Aptos Display" w:hAnsi="Aptos Display"/>
          <w:highlight w:val="yellow"/>
        </w:rPr>
      </w:pPr>
    </w:p>
    <w:p w14:paraId="02E04EFF" w14:textId="77777777" w:rsidR="00283982" w:rsidRPr="00652CBD" w:rsidRDefault="00283982">
      <w:pPr>
        <w:jc w:val="left"/>
        <w:rPr>
          <w:rFonts w:ascii="Aptos Display" w:hAnsi="Aptos Display"/>
          <w:b/>
          <w:sz w:val="26"/>
          <w:szCs w:val="32"/>
        </w:rPr>
      </w:pPr>
      <w:bookmarkStart w:id="143" w:name="_Toc21631415"/>
      <w:r w:rsidRPr="00652CBD">
        <w:rPr>
          <w:rFonts w:ascii="Aptos Display" w:hAnsi="Aptos Display"/>
        </w:rPr>
        <w:br w:type="page"/>
      </w:r>
    </w:p>
    <w:p w14:paraId="6284436D" w14:textId="436E8B3C" w:rsidR="00B92A6E" w:rsidRPr="00652CBD" w:rsidRDefault="005307BF" w:rsidP="002F6E84">
      <w:pPr>
        <w:pStyle w:val="Nadpis1"/>
        <w:ind w:left="567" w:hanging="567"/>
        <w:rPr>
          <w:rFonts w:ascii="Aptos Display" w:hAnsi="Aptos Display"/>
        </w:rPr>
      </w:pPr>
      <w:bookmarkStart w:id="144" w:name="_Toc167282319"/>
      <w:r w:rsidRPr="00652CBD">
        <w:rPr>
          <w:rFonts w:ascii="Aptos Display" w:hAnsi="Aptos Display"/>
        </w:rPr>
        <w:lastRenderedPageBreak/>
        <w:t>P</w:t>
      </w:r>
      <w:r w:rsidR="002F6E84" w:rsidRPr="00652CBD">
        <w:rPr>
          <w:rFonts w:ascii="Aptos Display" w:hAnsi="Aptos Display"/>
        </w:rPr>
        <w:t xml:space="preserve">odmínky pro průběh </w:t>
      </w:r>
      <w:r w:rsidR="00EE4AC5" w:rsidRPr="00652CBD">
        <w:rPr>
          <w:rFonts w:ascii="Aptos Display" w:hAnsi="Aptos Display"/>
        </w:rPr>
        <w:t>koncesn</w:t>
      </w:r>
      <w:r w:rsidR="00775B7A" w:rsidRPr="00652CBD">
        <w:rPr>
          <w:rFonts w:ascii="Aptos Display" w:hAnsi="Aptos Display"/>
        </w:rPr>
        <w:t>í</w:t>
      </w:r>
      <w:r w:rsidR="004762A9" w:rsidRPr="00652CBD">
        <w:rPr>
          <w:rFonts w:ascii="Aptos Display" w:hAnsi="Aptos Display"/>
        </w:rPr>
        <w:t>ho</w:t>
      </w:r>
      <w:r w:rsidR="002F6E84" w:rsidRPr="00652CBD">
        <w:rPr>
          <w:rFonts w:ascii="Aptos Display" w:hAnsi="Aptos Display"/>
        </w:rPr>
        <w:t xml:space="preserve"> řízení </w:t>
      </w:r>
      <w:r w:rsidR="00B92A6E" w:rsidRPr="00652CBD">
        <w:rPr>
          <w:rFonts w:ascii="Aptos Display" w:hAnsi="Aptos Display"/>
        </w:rPr>
        <w:t>v</w:t>
      </w:r>
      <w:r w:rsidR="004762A9" w:rsidRPr="00652CBD">
        <w:rPr>
          <w:rFonts w:ascii="Aptos Display" w:hAnsi="Aptos Display"/>
        </w:rPr>
        <w:t xml:space="preserve"> jeho </w:t>
      </w:r>
      <w:r w:rsidR="00B92A6E" w:rsidRPr="00652CBD">
        <w:rPr>
          <w:rFonts w:ascii="Aptos Display" w:hAnsi="Aptos Display"/>
        </w:rPr>
        <w:t>druhé fázi</w:t>
      </w:r>
      <w:bookmarkEnd w:id="143"/>
      <w:bookmarkEnd w:id="144"/>
      <w:r w:rsidR="00B92A6E" w:rsidRPr="00652CBD">
        <w:rPr>
          <w:rFonts w:ascii="Aptos Display" w:hAnsi="Aptos Display"/>
        </w:rPr>
        <w:t xml:space="preserve"> </w:t>
      </w:r>
    </w:p>
    <w:p w14:paraId="071B944D" w14:textId="0A19E979" w:rsidR="00B92A6E" w:rsidRPr="00652CBD" w:rsidRDefault="00B92A6E" w:rsidP="00B92A6E">
      <w:pPr>
        <w:spacing w:before="120"/>
        <w:rPr>
          <w:rFonts w:ascii="Aptos Display" w:hAnsi="Aptos Display"/>
        </w:rPr>
      </w:pPr>
      <w:r w:rsidRPr="00652CBD">
        <w:rPr>
          <w:rFonts w:ascii="Aptos Display" w:hAnsi="Aptos Display"/>
        </w:rPr>
        <w:t xml:space="preserve">Zadavatel </w:t>
      </w:r>
      <w:r w:rsidR="00975BE7" w:rsidRPr="00652CBD">
        <w:rPr>
          <w:rFonts w:ascii="Aptos Display" w:hAnsi="Aptos Display"/>
        </w:rPr>
        <w:t>stanovuje tato</w:t>
      </w:r>
      <w:r w:rsidRPr="00652CBD">
        <w:rPr>
          <w:rFonts w:ascii="Aptos Display" w:hAnsi="Aptos Display"/>
        </w:rPr>
        <w:t xml:space="preserve"> základní pravidla pro průběh </w:t>
      </w:r>
      <w:r w:rsidR="00EE4AC5" w:rsidRPr="00652CBD">
        <w:rPr>
          <w:rFonts w:ascii="Aptos Display" w:hAnsi="Aptos Display"/>
        </w:rPr>
        <w:t>koncesn</w:t>
      </w:r>
      <w:r w:rsidR="00775B7A" w:rsidRPr="00652CBD">
        <w:rPr>
          <w:rFonts w:ascii="Aptos Display" w:hAnsi="Aptos Display"/>
        </w:rPr>
        <w:t>í</w:t>
      </w:r>
      <w:r w:rsidR="004762A9" w:rsidRPr="00652CBD">
        <w:rPr>
          <w:rFonts w:ascii="Aptos Display" w:hAnsi="Aptos Display"/>
        </w:rPr>
        <w:t>ho</w:t>
      </w:r>
      <w:r w:rsidRPr="00652CBD">
        <w:rPr>
          <w:rFonts w:ascii="Aptos Display" w:hAnsi="Aptos Display"/>
        </w:rPr>
        <w:t xml:space="preserve"> řízení od odeslání výzvy k podání nabídek účastníků, kteří splnili kvalifikaci, až po ukončení koncesního řízení.</w:t>
      </w:r>
    </w:p>
    <w:p w14:paraId="4815106F" w14:textId="77777777" w:rsidR="002972C0" w:rsidRPr="00652CBD" w:rsidRDefault="002972C0" w:rsidP="002972C0">
      <w:pPr>
        <w:rPr>
          <w:rFonts w:ascii="Aptos Display" w:hAnsi="Aptos Display"/>
          <w:highlight w:val="yellow"/>
        </w:rPr>
      </w:pPr>
    </w:p>
    <w:p w14:paraId="6B245095" w14:textId="77777777" w:rsidR="004B14D5" w:rsidRPr="00652CBD" w:rsidRDefault="004B14D5" w:rsidP="00F33F81">
      <w:pPr>
        <w:pStyle w:val="Nadpis2"/>
        <w:tabs>
          <w:tab w:val="clear" w:pos="1844"/>
          <w:tab w:val="num" w:pos="567"/>
        </w:tabs>
        <w:spacing w:before="120" w:after="120"/>
        <w:ind w:left="567" w:hanging="567"/>
        <w:rPr>
          <w:rFonts w:ascii="Aptos Display" w:hAnsi="Aptos Display"/>
          <w:bCs w:val="0"/>
        </w:rPr>
      </w:pPr>
      <w:bookmarkStart w:id="145" w:name="_Toc255904651"/>
      <w:bookmarkStart w:id="146" w:name="_Toc469240935"/>
      <w:bookmarkStart w:id="147" w:name="_Toc21631416"/>
      <w:bookmarkStart w:id="148" w:name="_Toc167282320"/>
      <w:bookmarkStart w:id="149" w:name="_Toc512203333"/>
      <w:r w:rsidRPr="00652CBD">
        <w:rPr>
          <w:rFonts w:ascii="Aptos Display" w:hAnsi="Aptos Display"/>
          <w:bCs w:val="0"/>
        </w:rPr>
        <w:t>Požadavek na způsob zpracování nabídkové ceny</w:t>
      </w:r>
      <w:bookmarkEnd w:id="145"/>
      <w:bookmarkEnd w:id="146"/>
      <w:r w:rsidR="00A06B00" w:rsidRPr="00652CBD">
        <w:rPr>
          <w:rFonts w:ascii="Aptos Display" w:hAnsi="Aptos Display"/>
          <w:bCs w:val="0"/>
        </w:rPr>
        <w:t xml:space="preserve"> a nabídky</w:t>
      </w:r>
      <w:bookmarkEnd w:id="147"/>
      <w:bookmarkEnd w:id="148"/>
    </w:p>
    <w:p w14:paraId="43798EB5" w14:textId="25BCDDDC" w:rsidR="00016DD9" w:rsidRPr="00652CBD" w:rsidRDefault="00016DD9" w:rsidP="00016DD9">
      <w:pPr>
        <w:spacing w:before="120"/>
        <w:rPr>
          <w:rFonts w:ascii="Aptos Display" w:hAnsi="Aptos Display"/>
        </w:rPr>
      </w:pPr>
      <w:r w:rsidRPr="00652CBD">
        <w:rPr>
          <w:rFonts w:ascii="Aptos Display" w:hAnsi="Aptos Display"/>
        </w:rPr>
        <w:t>Nabídková cena bude zpracována v české měně bez DPH, a dodavatel ji uvede ve formuláři „Krycí list nabídky“, který bude přílohou výzvy k předložení nabídek.</w:t>
      </w:r>
    </w:p>
    <w:p w14:paraId="0676B985" w14:textId="4EEF3EAE" w:rsidR="006B2B29" w:rsidRPr="00652CBD" w:rsidRDefault="005A634A" w:rsidP="00F45A25">
      <w:pPr>
        <w:spacing w:before="120"/>
        <w:rPr>
          <w:rFonts w:ascii="Aptos Display" w:hAnsi="Aptos Display"/>
        </w:rPr>
      </w:pPr>
      <w:r w:rsidRPr="00652CBD">
        <w:rPr>
          <w:rFonts w:ascii="Aptos Display" w:hAnsi="Aptos Display"/>
        </w:rPr>
        <w:t>Závazná pravidla tvorby ceny pro stočné a zjednodušený finanční model je obsahem Přílohy</w:t>
      </w:r>
      <w:r w:rsidR="00870E83" w:rsidRPr="00652CBD">
        <w:rPr>
          <w:rFonts w:ascii="Aptos Display" w:hAnsi="Aptos Display"/>
        </w:rPr>
        <w:t xml:space="preserve"> č.</w:t>
      </w:r>
      <w:r w:rsidR="00457BE8" w:rsidRPr="00652CBD">
        <w:rPr>
          <w:rFonts w:ascii="Aptos Display" w:hAnsi="Aptos Display"/>
        </w:rPr>
        <w:t> </w:t>
      </w:r>
      <w:r w:rsidR="004762A9" w:rsidRPr="00652CBD">
        <w:rPr>
          <w:rFonts w:ascii="Aptos Display" w:hAnsi="Aptos Display"/>
        </w:rPr>
        <w:t>4</w:t>
      </w:r>
      <w:r w:rsidR="00870E83" w:rsidRPr="00652CBD">
        <w:rPr>
          <w:rFonts w:ascii="Aptos Display" w:hAnsi="Aptos Display"/>
        </w:rPr>
        <w:t xml:space="preserve"> Koncesní sml</w:t>
      </w:r>
      <w:r w:rsidR="005375FA">
        <w:rPr>
          <w:rFonts w:ascii="Aptos Display" w:hAnsi="Aptos Display"/>
        </w:rPr>
        <w:t>o</w:t>
      </w:r>
      <w:r w:rsidR="00870E83" w:rsidRPr="00652CBD">
        <w:rPr>
          <w:rFonts w:ascii="Aptos Display" w:hAnsi="Aptos Display"/>
        </w:rPr>
        <w:t>uv</w:t>
      </w:r>
      <w:r w:rsidR="005375FA">
        <w:rPr>
          <w:rFonts w:ascii="Aptos Display" w:hAnsi="Aptos Display"/>
        </w:rPr>
        <w:t>y</w:t>
      </w:r>
      <w:r w:rsidR="00F45A25" w:rsidRPr="00652CBD">
        <w:rPr>
          <w:rFonts w:ascii="Aptos Display" w:hAnsi="Aptos Display"/>
        </w:rPr>
        <w:t>.</w:t>
      </w:r>
    </w:p>
    <w:p w14:paraId="4D31F6AE" w14:textId="44F7F4E6" w:rsidR="004604FA" w:rsidRPr="00652CBD" w:rsidRDefault="004762A9" w:rsidP="00F45A25">
      <w:pPr>
        <w:tabs>
          <w:tab w:val="num" w:pos="0"/>
        </w:tabs>
        <w:spacing w:before="120"/>
        <w:rPr>
          <w:rFonts w:ascii="Aptos Display" w:hAnsi="Aptos Display"/>
        </w:rPr>
      </w:pPr>
      <w:r w:rsidRPr="00652CBD">
        <w:rPr>
          <w:rFonts w:ascii="Aptos Display" w:hAnsi="Aptos Display"/>
        </w:rPr>
        <w:t>Zjednodušený f</w:t>
      </w:r>
      <w:r w:rsidR="00AF23DF" w:rsidRPr="00652CBD">
        <w:rPr>
          <w:rFonts w:ascii="Aptos Display" w:hAnsi="Aptos Display"/>
        </w:rPr>
        <w:t>inanční model</w:t>
      </w:r>
      <w:r w:rsidR="00E96620" w:rsidRPr="00652CBD">
        <w:rPr>
          <w:rFonts w:ascii="Aptos Display" w:hAnsi="Aptos Display"/>
        </w:rPr>
        <w:t xml:space="preserve"> </w:t>
      </w:r>
      <w:r w:rsidRPr="00652CBD">
        <w:rPr>
          <w:rFonts w:ascii="Aptos Display" w:hAnsi="Aptos Display"/>
        </w:rPr>
        <w:t>má</w:t>
      </w:r>
      <w:r w:rsidR="004604FA" w:rsidRPr="00652CBD">
        <w:rPr>
          <w:rFonts w:ascii="Aptos Display" w:hAnsi="Aptos Display"/>
        </w:rPr>
        <w:t xml:space="preserve"> přednastaveny všechny hodnoty, které ovlivňují cenu pro stočné</w:t>
      </w:r>
      <w:r w:rsidR="006B2B29" w:rsidRPr="00652CBD">
        <w:rPr>
          <w:rFonts w:ascii="Aptos Display" w:hAnsi="Aptos Display"/>
        </w:rPr>
        <w:t>.</w:t>
      </w:r>
      <w:r w:rsidR="004604FA" w:rsidRPr="00652CBD">
        <w:rPr>
          <w:rFonts w:ascii="Aptos Display" w:hAnsi="Aptos Display"/>
        </w:rPr>
        <w:t xml:space="preserve"> </w:t>
      </w:r>
      <w:r w:rsidR="006B2B29" w:rsidRPr="00652CBD">
        <w:rPr>
          <w:rFonts w:ascii="Aptos Display" w:hAnsi="Aptos Display"/>
        </w:rPr>
        <w:t>D</w:t>
      </w:r>
      <w:r w:rsidR="004604FA" w:rsidRPr="00652CBD">
        <w:rPr>
          <w:rFonts w:ascii="Aptos Display" w:hAnsi="Aptos Display"/>
        </w:rPr>
        <w:t xml:space="preserve">odavatel doplní dle pokynů dílčí prvky </w:t>
      </w:r>
      <w:r w:rsidR="006B2B29" w:rsidRPr="00652CBD">
        <w:rPr>
          <w:rFonts w:ascii="Aptos Display" w:hAnsi="Aptos Display"/>
        </w:rPr>
        <w:t>na listu</w:t>
      </w:r>
      <w:r w:rsidR="008C1A8E" w:rsidRPr="00652CBD">
        <w:rPr>
          <w:rFonts w:ascii="Aptos Display" w:hAnsi="Aptos Display"/>
        </w:rPr>
        <w:t xml:space="preserve"> </w:t>
      </w:r>
      <w:r w:rsidR="00AF23DF" w:rsidRPr="00652CBD">
        <w:rPr>
          <w:rFonts w:ascii="Aptos Display" w:hAnsi="Aptos Display"/>
        </w:rPr>
        <w:t>„Nabídka“</w:t>
      </w:r>
      <w:r w:rsidR="004604FA" w:rsidRPr="00652CBD">
        <w:rPr>
          <w:rFonts w:ascii="Aptos Display" w:hAnsi="Aptos Display"/>
        </w:rPr>
        <w:t xml:space="preserve">, které mají vliv na ceny a dále jsou předmětem </w:t>
      </w:r>
      <w:r w:rsidR="006B2B29" w:rsidRPr="00652CBD">
        <w:rPr>
          <w:rFonts w:ascii="Aptos Display" w:hAnsi="Aptos Display"/>
        </w:rPr>
        <w:t>výpočtu cen pro stočné po celou dobu trvání koncese</w:t>
      </w:r>
      <w:r w:rsidR="004604FA" w:rsidRPr="00652CBD">
        <w:rPr>
          <w:rFonts w:ascii="Aptos Display" w:hAnsi="Aptos Display"/>
        </w:rPr>
        <w:t>.</w:t>
      </w:r>
    </w:p>
    <w:p w14:paraId="10D14941" w14:textId="0C2C1DE2" w:rsidR="004604FA" w:rsidRPr="00652CBD" w:rsidRDefault="006B2B29" w:rsidP="00C76CB8">
      <w:pPr>
        <w:tabs>
          <w:tab w:val="num" w:pos="0"/>
        </w:tabs>
        <w:spacing w:before="120"/>
        <w:rPr>
          <w:rFonts w:ascii="Aptos Display" w:hAnsi="Aptos Display"/>
        </w:rPr>
      </w:pPr>
      <w:r w:rsidRPr="00652CBD">
        <w:rPr>
          <w:rFonts w:ascii="Aptos Display" w:hAnsi="Aptos Display"/>
        </w:rPr>
        <w:t xml:space="preserve">Zjednodušený finanční model je </w:t>
      </w:r>
      <w:r w:rsidR="004604FA" w:rsidRPr="00652CBD">
        <w:rPr>
          <w:rFonts w:ascii="Aptos Display" w:hAnsi="Aptos Display"/>
        </w:rPr>
        <w:t xml:space="preserve">uzamčen proti neoprávněným zásahům. </w:t>
      </w:r>
      <w:r w:rsidR="00612977" w:rsidRPr="00652CBD">
        <w:rPr>
          <w:rFonts w:ascii="Aptos Display" w:hAnsi="Aptos Display"/>
        </w:rPr>
        <w:t>Z</w:t>
      </w:r>
      <w:r w:rsidR="004604FA" w:rsidRPr="00652CBD">
        <w:rPr>
          <w:rFonts w:ascii="Aptos Display" w:hAnsi="Aptos Display"/>
        </w:rPr>
        <w:t xml:space="preserve">ásahy do přednastavení </w:t>
      </w:r>
      <w:r w:rsidR="00AE1991" w:rsidRPr="00652CBD">
        <w:rPr>
          <w:rFonts w:ascii="Aptos Display" w:hAnsi="Aptos Display"/>
        </w:rPr>
        <w:t>zjednodušeného</w:t>
      </w:r>
      <w:r w:rsidRPr="00652CBD">
        <w:rPr>
          <w:rFonts w:ascii="Aptos Display" w:hAnsi="Aptos Display"/>
        </w:rPr>
        <w:t xml:space="preserve"> finanční</w:t>
      </w:r>
      <w:r w:rsidR="00AE1991" w:rsidRPr="00652CBD">
        <w:rPr>
          <w:rFonts w:ascii="Aptos Display" w:hAnsi="Aptos Display"/>
        </w:rPr>
        <w:t>ho</w:t>
      </w:r>
      <w:r w:rsidRPr="00652CBD">
        <w:rPr>
          <w:rFonts w:ascii="Aptos Display" w:hAnsi="Aptos Display"/>
        </w:rPr>
        <w:t xml:space="preserve"> modelu jsou nepřípustné</w:t>
      </w:r>
      <w:r w:rsidR="004604FA" w:rsidRPr="00652CBD">
        <w:rPr>
          <w:rFonts w:ascii="Aptos Display" w:hAnsi="Aptos Display"/>
        </w:rPr>
        <w:t xml:space="preserve">. V případě porušení základního nastavení </w:t>
      </w:r>
      <w:r w:rsidR="00AE1991" w:rsidRPr="00652CBD">
        <w:rPr>
          <w:rFonts w:ascii="Aptos Display" w:hAnsi="Aptos Display"/>
        </w:rPr>
        <w:t>z</w:t>
      </w:r>
      <w:r w:rsidRPr="00652CBD">
        <w:rPr>
          <w:rFonts w:ascii="Aptos Display" w:hAnsi="Aptos Display"/>
        </w:rPr>
        <w:t xml:space="preserve">jednodušeného finanční modelu </w:t>
      </w:r>
      <w:r w:rsidR="004604FA" w:rsidRPr="00652CBD">
        <w:rPr>
          <w:rFonts w:ascii="Aptos Display" w:hAnsi="Aptos Display"/>
        </w:rPr>
        <w:t>bud</w:t>
      </w:r>
      <w:r w:rsidR="00612977" w:rsidRPr="00652CBD">
        <w:rPr>
          <w:rFonts w:ascii="Aptos Display" w:hAnsi="Aptos Display"/>
        </w:rPr>
        <w:t>ou</w:t>
      </w:r>
      <w:r w:rsidR="004604FA" w:rsidRPr="00652CBD">
        <w:rPr>
          <w:rFonts w:ascii="Aptos Display" w:hAnsi="Aptos Display"/>
        </w:rPr>
        <w:t xml:space="preserve"> posouzen</w:t>
      </w:r>
      <w:r w:rsidR="00612977" w:rsidRPr="00652CBD">
        <w:rPr>
          <w:rFonts w:ascii="Aptos Display" w:hAnsi="Aptos Display"/>
        </w:rPr>
        <w:t>y</w:t>
      </w:r>
      <w:r w:rsidR="004604FA" w:rsidRPr="00652CBD">
        <w:rPr>
          <w:rFonts w:ascii="Aptos Display" w:hAnsi="Aptos Display"/>
        </w:rPr>
        <w:t xml:space="preserve"> jako neplatn</w:t>
      </w:r>
      <w:r w:rsidR="00612977" w:rsidRPr="00652CBD">
        <w:rPr>
          <w:rFonts w:ascii="Aptos Display" w:hAnsi="Aptos Display"/>
        </w:rPr>
        <w:t>é</w:t>
      </w:r>
      <w:r w:rsidR="004604FA" w:rsidRPr="00652CBD">
        <w:rPr>
          <w:rFonts w:ascii="Aptos Display" w:hAnsi="Aptos Display"/>
        </w:rPr>
        <w:t xml:space="preserve"> a nabídka bude z hodnocení vyřazena.</w:t>
      </w:r>
    </w:p>
    <w:p w14:paraId="420F5797" w14:textId="49952751" w:rsidR="007C395D" w:rsidRPr="00652CBD" w:rsidRDefault="0001387F" w:rsidP="00756BB8">
      <w:pPr>
        <w:pStyle w:val="Nadpis3"/>
        <w:tabs>
          <w:tab w:val="clear" w:pos="1276"/>
          <w:tab w:val="num" w:pos="426"/>
        </w:tabs>
        <w:ind w:left="709" w:hanging="709"/>
        <w:rPr>
          <w:rFonts w:ascii="Aptos Display" w:hAnsi="Aptos Display"/>
          <w:b/>
        </w:rPr>
      </w:pPr>
      <w:r w:rsidRPr="00652CBD">
        <w:rPr>
          <w:rFonts w:ascii="Aptos Display" w:hAnsi="Aptos Display"/>
          <w:b/>
        </w:rPr>
        <w:t>P</w:t>
      </w:r>
      <w:r w:rsidR="007C395D" w:rsidRPr="00652CBD">
        <w:rPr>
          <w:rFonts w:ascii="Aptos Display" w:hAnsi="Aptos Display"/>
          <w:b/>
        </w:rPr>
        <w:t>odmínky a požadavky na způsob zpracování nabídky</w:t>
      </w:r>
    </w:p>
    <w:p w14:paraId="552B024F" w14:textId="40957548" w:rsidR="007D77A5" w:rsidRPr="00652CBD" w:rsidRDefault="007D77A5" w:rsidP="007D77A5">
      <w:pPr>
        <w:spacing w:before="120"/>
        <w:rPr>
          <w:rFonts w:ascii="Aptos Display" w:hAnsi="Aptos Display"/>
        </w:rPr>
      </w:pPr>
      <w:r w:rsidRPr="00652CBD">
        <w:rPr>
          <w:rFonts w:ascii="Aptos Display" w:hAnsi="Aptos Display"/>
        </w:rPr>
        <w:t>Pod pojmem nabídka se rozumí návrh Koncesní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předložený </w:t>
      </w:r>
      <w:r w:rsidR="00782AA3" w:rsidRPr="00652CBD">
        <w:rPr>
          <w:rFonts w:ascii="Aptos Display" w:hAnsi="Aptos Display"/>
        </w:rPr>
        <w:t xml:space="preserve">dodavatelem </w:t>
      </w:r>
      <w:r w:rsidRPr="00652CBD">
        <w:rPr>
          <w:rFonts w:ascii="Aptos Display" w:hAnsi="Aptos Display"/>
        </w:rPr>
        <w:t>v </w:t>
      </w:r>
      <w:r w:rsidR="00EE4AC5" w:rsidRPr="00652CBD">
        <w:rPr>
          <w:rFonts w:ascii="Aptos Display" w:hAnsi="Aptos Display"/>
        </w:rPr>
        <w:t>koncesn</w:t>
      </w:r>
      <w:r w:rsidR="00775B7A" w:rsidRPr="00652CBD">
        <w:rPr>
          <w:rFonts w:ascii="Aptos Display" w:hAnsi="Aptos Display"/>
        </w:rPr>
        <w:t>í</w:t>
      </w:r>
      <w:r w:rsidR="00D965D3" w:rsidRPr="00652CBD">
        <w:rPr>
          <w:rFonts w:ascii="Aptos Display" w:hAnsi="Aptos Display"/>
        </w:rPr>
        <w:t>m</w:t>
      </w:r>
      <w:r w:rsidRPr="00652CBD">
        <w:rPr>
          <w:rFonts w:ascii="Aptos Display" w:hAnsi="Aptos Display"/>
        </w:rPr>
        <w:t xml:space="preserve"> řízení včetně dokumentů a dokladů požadovaných ZZVZ nebo Zadavatelem v této zadávací dokumentaci</w:t>
      </w:r>
      <w:r w:rsidR="00D965D3" w:rsidRPr="00652CBD">
        <w:rPr>
          <w:rFonts w:ascii="Aptos Display" w:hAnsi="Aptos Display"/>
        </w:rPr>
        <w:t xml:space="preserve"> a</w:t>
      </w:r>
      <w:r w:rsidR="00457BE8" w:rsidRPr="00652CBD">
        <w:rPr>
          <w:rFonts w:ascii="Aptos Display" w:hAnsi="Aptos Display"/>
        </w:rPr>
        <w:t> </w:t>
      </w:r>
      <w:r w:rsidR="00D965D3" w:rsidRPr="00652CBD">
        <w:rPr>
          <w:rFonts w:ascii="Aptos Display" w:hAnsi="Aptos Display"/>
        </w:rPr>
        <w:t>výzvě k podání nabídek</w:t>
      </w:r>
      <w:r w:rsidRPr="00652CBD">
        <w:rPr>
          <w:rFonts w:ascii="Aptos Display" w:hAnsi="Aptos Display"/>
        </w:rPr>
        <w:t xml:space="preserve">. </w:t>
      </w:r>
    </w:p>
    <w:p w14:paraId="6E047C25" w14:textId="75F61C9B" w:rsidR="007D77A5" w:rsidRPr="00652CBD" w:rsidRDefault="007D77A5" w:rsidP="007D77A5">
      <w:pPr>
        <w:spacing w:before="120"/>
        <w:rPr>
          <w:rFonts w:ascii="Aptos Display" w:hAnsi="Aptos Display"/>
        </w:rPr>
      </w:pPr>
      <w:r w:rsidRPr="00652CBD">
        <w:rPr>
          <w:rFonts w:ascii="Aptos Display" w:hAnsi="Aptos Display"/>
        </w:rPr>
        <w:t>Nabídka a veškeré ostatní doklady a údaje budou uvedeny v českém jazyce (listiny v</w:t>
      </w:r>
      <w:r w:rsidR="00D965D3" w:rsidRPr="00652CBD">
        <w:rPr>
          <w:rFonts w:ascii="Aptos Display" w:hAnsi="Aptos Display"/>
        </w:rPr>
        <w:t> </w:t>
      </w:r>
      <w:r w:rsidRPr="00652CBD">
        <w:rPr>
          <w:rFonts w:ascii="Aptos Display" w:hAnsi="Aptos Display"/>
        </w:rPr>
        <w:t>jiném</w:t>
      </w:r>
      <w:r w:rsidR="00D965D3" w:rsidRPr="00652CBD">
        <w:rPr>
          <w:rFonts w:ascii="Aptos Display" w:hAnsi="Aptos Display"/>
        </w:rPr>
        <w:t xml:space="preserve">, </w:t>
      </w:r>
      <w:r w:rsidRPr="00652CBD">
        <w:rPr>
          <w:rFonts w:ascii="Aptos Display" w:hAnsi="Aptos Display"/>
        </w:rPr>
        <w:t>než českém jazyce budou doplněny překladem do českého jazyka, pokud se nejedná o slovenský jazyk) v písemné formě</w:t>
      </w:r>
      <w:r w:rsidR="00E34DE7" w:rsidRPr="00652CBD">
        <w:rPr>
          <w:rFonts w:ascii="Aptos Display" w:hAnsi="Aptos Display"/>
        </w:rPr>
        <w:t>.</w:t>
      </w:r>
      <w:r w:rsidR="00E34DE7" w:rsidRPr="00652CBD" w:rsidDel="00E34DE7">
        <w:rPr>
          <w:rFonts w:ascii="Aptos Display" w:hAnsi="Aptos Display"/>
        </w:rPr>
        <w:t xml:space="preserve"> </w:t>
      </w:r>
    </w:p>
    <w:p w14:paraId="3D1B836A" w14:textId="77777777" w:rsidR="007D77A5" w:rsidRPr="00652CBD" w:rsidRDefault="007D77A5" w:rsidP="00D965D3">
      <w:pPr>
        <w:pStyle w:val="Nadpis3"/>
        <w:tabs>
          <w:tab w:val="clear" w:pos="1276"/>
        </w:tabs>
        <w:ind w:left="180" w:hanging="180"/>
        <w:rPr>
          <w:rFonts w:ascii="Aptos Display" w:hAnsi="Aptos Display"/>
          <w:b/>
        </w:rPr>
      </w:pPr>
      <w:bookmarkStart w:id="150" w:name="_Toc258937510"/>
      <w:r w:rsidRPr="00652CBD">
        <w:rPr>
          <w:rFonts w:ascii="Aptos Display" w:hAnsi="Aptos Display"/>
          <w:b/>
        </w:rPr>
        <w:t>Forma nabídky</w:t>
      </w:r>
      <w:bookmarkEnd w:id="150"/>
    </w:p>
    <w:p w14:paraId="638D499B" w14:textId="4C815EA3" w:rsidR="007D77A5" w:rsidRPr="00652CBD" w:rsidRDefault="007D77A5" w:rsidP="007D77A5">
      <w:pPr>
        <w:spacing w:before="120"/>
        <w:rPr>
          <w:rFonts w:ascii="Aptos Display" w:hAnsi="Aptos Display"/>
        </w:rPr>
      </w:pPr>
      <w:r w:rsidRPr="00652CBD">
        <w:rPr>
          <w:rFonts w:ascii="Aptos Display" w:hAnsi="Aptos Display"/>
        </w:rPr>
        <w:t xml:space="preserve">Dodavatel </w:t>
      </w:r>
      <w:r w:rsidR="008839B3" w:rsidRPr="00652CBD">
        <w:rPr>
          <w:rFonts w:ascii="Aptos Display" w:hAnsi="Aptos Display"/>
        </w:rPr>
        <w:t xml:space="preserve">podá Zadavateli </w:t>
      </w:r>
      <w:r w:rsidRPr="00652CBD">
        <w:rPr>
          <w:rFonts w:ascii="Aptos Display" w:hAnsi="Aptos Display"/>
        </w:rPr>
        <w:t>úplnou elektronickou verzi nabídky, a to ve formátu PDF s výji</w:t>
      </w:r>
      <w:r w:rsidR="00316A3F" w:rsidRPr="00652CBD">
        <w:rPr>
          <w:rFonts w:ascii="Aptos Display" w:hAnsi="Aptos Display"/>
        </w:rPr>
        <w:t xml:space="preserve">mkou </w:t>
      </w:r>
      <w:r w:rsidR="00A43F84" w:rsidRPr="00652CBD">
        <w:rPr>
          <w:rFonts w:ascii="Aptos Display" w:hAnsi="Aptos Display"/>
        </w:rPr>
        <w:t>příloh č.</w:t>
      </w:r>
      <w:r w:rsidR="00457BE8" w:rsidRPr="00652CBD">
        <w:rPr>
          <w:rFonts w:ascii="Aptos Display" w:hAnsi="Aptos Display"/>
        </w:rPr>
        <w:t> </w:t>
      </w:r>
      <w:r w:rsidR="00D965D3" w:rsidRPr="00652CBD">
        <w:rPr>
          <w:rFonts w:ascii="Aptos Display" w:hAnsi="Aptos Display"/>
        </w:rPr>
        <w:t>4</w:t>
      </w:r>
      <w:r w:rsidRPr="00652CBD">
        <w:rPr>
          <w:rFonts w:ascii="Aptos Display" w:hAnsi="Aptos Display"/>
        </w:rPr>
        <w:t xml:space="preserve"> Koncesní</w:t>
      </w:r>
      <w:r w:rsidR="004F3398" w:rsidRPr="00652CBD">
        <w:rPr>
          <w:rFonts w:ascii="Aptos Display" w:hAnsi="Aptos Display"/>
        </w:rPr>
        <w:t>ch</w:t>
      </w:r>
      <w:r w:rsidRPr="00652CBD">
        <w:rPr>
          <w:rFonts w:ascii="Aptos Display" w:hAnsi="Aptos Display"/>
        </w:rPr>
        <w:t xml:space="preserve">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w:t>
      </w:r>
      <w:r w:rsidR="00AE1991" w:rsidRPr="00652CBD">
        <w:rPr>
          <w:rFonts w:ascii="Aptos Display" w:hAnsi="Aptos Display"/>
        </w:rPr>
        <w:t>kterou</w:t>
      </w:r>
      <w:r w:rsidRPr="00652CBD">
        <w:rPr>
          <w:rFonts w:ascii="Aptos Display" w:hAnsi="Aptos Display"/>
        </w:rPr>
        <w:t xml:space="preserve"> předloží</w:t>
      </w:r>
      <w:r w:rsidR="008839B3" w:rsidRPr="00652CBD">
        <w:rPr>
          <w:rFonts w:ascii="Aptos Display" w:hAnsi="Aptos Display"/>
        </w:rPr>
        <w:t xml:space="preserve"> rovněž</w:t>
      </w:r>
      <w:r w:rsidRPr="00652CBD">
        <w:rPr>
          <w:rFonts w:ascii="Aptos Display" w:hAnsi="Aptos Display"/>
        </w:rPr>
        <w:t xml:space="preserve"> ve formátu MS EXCEL</w:t>
      </w:r>
      <w:r w:rsidR="008839B3" w:rsidRPr="00652CBD">
        <w:rPr>
          <w:rFonts w:ascii="Aptos Display" w:hAnsi="Aptos Display"/>
        </w:rPr>
        <w:t>.</w:t>
      </w:r>
      <w:r w:rsidRPr="00652CBD">
        <w:rPr>
          <w:rFonts w:ascii="Aptos Display" w:hAnsi="Aptos Display"/>
        </w:rPr>
        <w:t xml:space="preserve"> </w:t>
      </w:r>
    </w:p>
    <w:p w14:paraId="3E4D9FD1" w14:textId="77777777" w:rsidR="007D77A5" w:rsidRPr="00652CBD" w:rsidRDefault="007D77A5" w:rsidP="00D965D3">
      <w:pPr>
        <w:pStyle w:val="Nadpis3"/>
        <w:tabs>
          <w:tab w:val="clear" w:pos="1276"/>
        </w:tabs>
        <w:ind w:left="180" w:hanging="180"/>
        <w:rPr>
          <w:rFonts w:ascii="Aptos Display" w:hAnsi="Aptos Display"/>
        </w:rPr>
      </w:pPr>
      <w:r w:rsidRPr="00652CBD">
        <w:rPr>
          <w:rFonts w:ascii="Aptos Display" w:hAnsi="Aptos Display"/>
          <w:b/>
        </w:rPr>
        <w:t>Způsob a místo podání nabídky</w:t>
      </w:r>
    </w:p>
    <w:p w14:paraId="411F2944" w14:textId="0998AB00" w:rsidR="004D738D" w:rsidRPr="00652CBD" w:rsidRDefault="008839B3" w:rsidP="004D738D">
      <w:pPr>
        <w:spacing w:before="120"/>
        <w:rPr>
          <w:rFonts w:ascii="Aptos Display" w:hAnsi="Aptos Display"/>
        </w:rPr>
      </w:pPr>
      <w:r w:rsidRPr="00652CBD">
        <w:rPr>
          <w:rFonts w:ascii="Aptos Display" w:hAnsi="Aptos Display"/>
        </w:rPr>
        <w:t>Pro podání nabídek platí obdobně postup podle bodu 3.</w:t>
      </w:r>
      <w:r w:rsidR="004F35F3" w:rsidRPr="00652CBD">
        <w:rPr>
          <w:rFonts w:ascii="Aptos Display" w:hAnsi="Aptos Display"/>
        </w:rPr>
        <w:t xml:space="preserve"> </w:t>
      </w:r>
      <w:r w:rsidRPr="00652CBD">
        <w:rPr>
          <w:rFonts w:ascii="Aptos Display" w:hAnsi="Aptos Display"/>
        </w:rPr>
        <w:t>2. této zadávací dokumentace.</w:t>
      </w:r>
    </w:p>
    <w:p w14:paraId="637EEC05" w14:textId="77777777" w:rsidR="007C395D" w:rsidRPr="00652CBD" w:rsidRDefault="004D738D" w:rsidP="00D965D3">
      <w:pPr>
        <w:pStyle w:val="Nadpis3"/>
        <w:tabs>
          <w:tab w:val="clear" w:pos="1276"/>
          <w:tab w:val="num" w:pos="426"/>
        </w:tabs>
        <w:ind w:left="567" w:hanging="567"/>
        <w:rPr>
          <w:rFonts w:ascii="Aptos Display" w:hAnsi="Aptos Display"/>
          <w:b/>
        </w:rPr>
      </w:pPr>
      <w:r w:rsidRPr="00652CBD">
        <w:rPr>
          <w:rFonts w:ascii="Aptos Display" w:hAnsi="Aptos Display"/>
          <w:b/>
        </w:rPr>
        <w:t>Lhůta pro podání nabídek</w:t>
      </w:r>
    </w:p>
    <w:p w14:paraId="17315F40" w14:textId="081B4844" w:rsidR="004D738D" w:rsidRPr="00652CBD" w:rsidRDefault="004D738D" w:rsidP="004D738D">
      <w:pPr>
        <w:spacing w:before="120"/>
        <w:rPr>
          <w:rFonts w:ascii="Aptos Display" w:hAnsi="Aptos Display"/>
        </w:rPr>
      </w:pPr>
      <w:r w:rsidRPr="00652CBD">
        <w:rPr>
          <w:rFonts w:ascii="Aptos Display" w:hAnsi="Aptos Display"/>
        </w:rPr>
        <w:t>Lhůta pro podání nabídek bude uvedena ve výzvě k podání nabídek v délce nejméně 30 dnů od odeslání výz</w:t>
      </w:r>
      <w:r w:rsidR="008839B3" w:rsidRPr="00652CBD">
        <w:rPr>
          <w:rFonts w:ascii="Aptos Display" w:hAnsi="Aptos Display"/>
        </w:rPr>
        <w:t>ev</w:t>
      </w:r>
      <w:r w:rsidRPr="00652CBD">
        <w:rPr>
          <w:rFonts w:ascii="Aptos Display" w:hAnsi="Aptos Display"/>
        </w:rPr>
        <w:t xml:space="preserve"> k podání nabídek.</w:t>
      </w:r>
    </w:p>
    <w:p w14:paraId="5C1FCF26" w14:textId="77777777" w:rsidR="00A06B00" w:rsidRPr="00652CBD" w:rsidRDefault="00A06B00" w:rsidP="00A06B00">
      <w:pPr>
        <w:pStyle w:val="Nadpis3"/>
        <w:tabs>
          <w:tab w:val="clear" w:pos="1276"/>
          <w:tab w:val="num" w:pos="426"/>
        </w:tabs>
        <w:ind w:left="567" w:hanging="567"/>
        <w:rPr>
          <w:rFonts w:ascii="Aptos Display" w:hAnsi="Aptos Display"/>
          <w:b/>
        </w:rPr>
      </w:pPr>
      <w:r w:rsidRPr="00652CBD">
        <w:rPr>
          <w:rFonts w:ascii="Aptos Display" w:hAnsi="Aptos Display"/>
          <w:b/>
        </w:rPr>
        <w:t>Obsah nabídky</w:t>
      </w:r>
    </w:p>
    <w:p w14:paraId="74AF41D5" w14:textId="77777777" w:rsidR="00A06B00" w:rsidRPr="00652CBD" w:rsidRDefault="00A06B00" w:rsidP="001E0BD3">
      <w:pPr>
        <w:numPr>
          <w:ilvl w:val="0"/>
          <w:numId w:val="24"/>
        </w:numPr>
        <w:spacing w:before="120"/>
        <w:ind w:left="426" w:hanging="426"/>
        <w:rPr>
          <w:rFonts w:ascii="Aptos Display" w:hAnsi="Aptos Display"/>
          <w:b/>
        </w:rPr>
      </w:pPr>
      <w:r w:rsidRPr="00652CBD">
        <w:rPr>
          <w:rFonts w:ascii="Aptos Display" w:hAnsi="Aptos Display"/>
          <w:u w:val="single"/>
        </w:rPr>
        <w:t>Obsah nabídky</w:t>
      </w:r>
      <w:r w:rsidRPr="00652CBD">
        <w:rPr>
          <w:rFonts w:ascii="Aptos Display" w:hAnsi="Aptos Display"/>
        </w:rPr>
        <w:t xml:space="preserve"> s odkazy na čísla stránek jednotlivých částí nabídky</w:t>
      </w:r>
    </w:p>
    <w:p w14:paraId="027D8417" w14:textId="77777777" w:rsidR="00A06B00" w:rsidRPr="00652CBD" w:rsidRDefault="00A06B00" w:rsidP="001E0BD3">
      <w:pPr>
        <w:numPr>
          <w:ilvl w:val="0"/>
          <w:numId w:val="24"/>
        </w:numPr>
        <w:spacing w:before="120"/>
        <w:ind w:left="426" w:hanging="426"/>
        <w:rPr>
          <w:rFonts w:ascii="Aptos Display" w:hAnsi="Aptos Display"/>
          <w:b/>
          <w:u w:val="single"/>
        </w:rPr>
      </w:pPr>
      <w:r w:rsidRPr="00652CBD">
        <w:rPr>
          <w:rFonts w:ascii="Aptos Display" w:hAnsi="Aptos Display"/>
          <w:u w:val="single"/>
        </w:rPr>
        <w:t xml:space="preserve">Identifikační údaje </w:t>
      </w:r>
    </w:p>
    <w:p w14:paraId="244115A3" w14:textId="77777777" w:rsidR="00A06B00" w:rsidRPr="00652CBD" w:rsidRDefault="00A06B00" w:rsidP="001E0BD3">
      <w:pPr>
        <w:pStyle w:val="Odstavecseseznamem"/>
        <w:numPr>
          <w:ilvl w:val="0"/>
          <w:numId w:val="30"/>
        </w:numPr>
        <w:spacing w:before="120"/>
        <w:ind w:left="426" w:hanging="426"/>
        <w:rPr>
          <w:rFonts w:ascii="Aptos Display" w:hAnsi="Aptos Display" w:cs="Arial"/>
          <w:sz w:val="20"/>
          <w:szCs w:val="20"/>
        </w:rPr>
      </w:pPr>
      <w:r w:rsidRPr="00652CBD">
        <w:rPr>
          <w:rFonts w:ascii="Aptos Display" w:hAnsi="Aptos Display" w:cs="Arial"/>
          <w:sz w:val="20"/>
          <w:szCs w:val="20"/>
        </w:rPr>
        <w:t>vyplněný</w:t>
      </w:r>
      <w:r w:rsidRPr="00652CBD">
        <w:rPr>
          <w:rFonts w:ascii="Aptos Display" w:hAnsi="Aptos Display" w:cs="Arial"/>
          <w:b/>
          <w:sz w:val="20"/>
          <w:szCs w:val="20"/>
        </w:rPr>
        <w:t xml:space="preserve"> </w:t>
      </w:r>
      <w:r w:rsidRPr="00652CBD">
        <w:rPr>
          <w:rFonts w:ascii="Aptos Display" w:hAnsi="Aptos Display" w:cs="Arial"/>
          <w:sz w:val="20"/>
          <w:szCs w:val="20"/>
        </w:rPr>
        <w:t xml:space="preserve">formulář „Krycí list nabídky“ (bude přílohou výzvy k předložení nabídek) </w:t>
      </w:r>
    </w:p>
    <w:p w14:paraId="6FE7D94B" w14:textId="19B00BA8" w:rsidR="00A06B00" w:rsidRPr="00652CBD" w:rsidRDefault="00A06B00" w:rsidP="001E0BD3">
      <w:pPr>
        <w:pStyle w:val="Odstavecseseznamem"/>
        <w:numPr>
          <w:ilvl w:val="0"/>
          <w:numId w:val="30"/>
        </w:numPr>
        <w:spacing w:before="120"/>
        <w:ind w:left="426" w:hanging="426"/>
        <w:rPr>
          <w:rFonts w:ascii="Aptos Display" w:hAnsi="Aptos Display" w:cs="Arial"/>
          <w:sz w:val="20"/>
          <w:szCs w:val="20"/>
        </w:rPr>
      </w:pPr>
      <w:r w:rsidRPr="00652CBD">
        <w:rPr>
          <w:rFonts w:ascii="Aptos Display" w:hAnsi="Aptos Display" w:cs="Arial"/>
          <w:sz w:val="20"/>
          <w:szCs w:val="20"/>
        </w:rPr>
        <w:t xml:space="preserve">případná plná moc osoby zmocněné statutárním orgánem k jednání a podpisu jménem </w:t>
      </w:r>
      <w:r w:rsidR="00782AA3" w:rsidRPr="00652CBD">
        <w:rPr>
          <w:rFonts w:ascii="Aptos Display" w:hAnsi="Aptos Display" w:cs="Arial"/>
          <w:sz w:val="20"/>
          <w:szCs w:val="20"/>
        </w:rPr>
        <w:t>dodavatele</w:t>
      </w:r>
      <w:r w:rsidRPr="00652CBD">
        <w:rPr>
          <w:rFonts w:ascii="Aptos Display" w:hAnsi="Aptos Display" w:cs="Arial"/>
          <w:sz w:val="20"/>
          <w:szCs w:val="20"/>
        </w:rPr>
        <w:t>.</w:t>
      </w:r>
    </w:p>
    <w:p w14:paraId="2C88033D" w14:textId="53504376" w:rsidR="00A06B00" w:rsidRPr="00652CBD" w:rsidRDefault="00A06B00" w:rsidP="001E0BD3">
      <w:pPr>
        <w:numPr>
          <w:ilvl w:val="0"/>
          <w:numId w:val="24"/>
        </w:numPr>
        <w:spacing w:before="120"/>
        <w:ind w:left="426" w:hanging="426"/>
        <w:rPr>
          <w:rFonts w:ascii="Aptos Display" w:hAnsi="Aptos Display"/>
          <w:u w:val="single"/>
        </w:rPr>
      </w:pPr>
      <w:r w:rsidRPr="00652CBD">
        <w:rPr>
          <w:rFonts w:ascii="Aptos Display" w:hAnsi="Aptos Display"/>
          <w:u w:val="single"/>
        </w:rPr>
        <w:t>Návrh Koncesní</w:t>
      </w:r>
      <w:r w:rsidR="00F048EF" w:rsidRPr="00652CBD">
        <w:rPr>
          <w:rFonts w:ascii="Aptos Display" w:hAnsi="Aptos Display"/>
          <w:u w:val="single"/>
        </w:rPr>
        <w:t>ch</w:t>
      </w:r>
      <w:r w:rsidRPr="00652CBD">
        <w:rPr>
          <w:rFonts w:ascii="Aptos Display" w:hAnsi="Aptos Display"/>
          <w:u w:val="single"/>
        </w:rPr>
        <w:t xml:space="preserve"> sml</w:t>
      </w:r>
      <w:r w:rsidR="005375FA">
        <w:rPr>
          <w:rFonts w:ascii="Aptos Display" w:hAnsi="Aptos Display"/>
          <w:u w:val="single"/>
        </w:rPr>
        <w:t>o</w:t>
      </w:r>
      <w:r w:rsidRPr="00652CBD">
        <w:rPr>
          <w:rFonts w:ascii="Aptos Display" w:hAnsi="Aptos Display"/>
          <w:u w:val="single"/>
        </w:rPr>
        <w:t>uv</w:t>
      </w:r>
      <w:r w:rsidR="005375FA">
        <w:rPr>
          <w:rFonts w:ascii="Aptos Display" w:hAnsi="Aptos Display"/>
          <w:u w:val="single"/>
        </w:rPr>
        <w:t>y</w:t>
      </w:r>
      <w:r w:rsidRPr="00652CBD">
        <w:rPr>
          <w:rFonts w:ascii="Aptos Display" w:hAnsi="Aptos Display"/>
        </w:rPr>
        <w:t xml:space="preserve"> – návrh Koncesní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musí být podepsán osobou oprávněnou za</w:t>
      </w:r>
      <w:r w:rsidR="00457BE8" w:rsidRPr="00652CBD">
        <w:rPr>
          <w:rFonts w:ascii="Aptos Display" w:hAnsi="Aptos Display"/>
        </w:rPr>
        <w:t> </w:t>
      </w:r>
      <w:r w:rsidR="00782AA3" w:rsidRPr="00652CBD">
        <w:rPr>
          <w:rFonts w:ascii="Aptos Display" w:hAnsi="Aptos Display"/>
        </w:rPr>
        <w:t xml:space="preserve">dodavatele </w:t>
      </w:r>
      <w:r w:rsidRPr="00652CBD">
        <w:rPr>
          <w:rFonts w:ascii="Aptos Display" w:hAnsi="Aptos Display"/>
        </w:rPr>
        <w:t xml:space="preserve">jednat a podepisovat v souladu se způsobem podepisování uvedeným ve </w:t>
      </w:r>
      <w:r w:rsidR="00263DFB" w:rsidRPr="00652CBD">
        <w:rPr>
          <w:rFonts w:ascii="Aptos Display" w:hAnsi="Aptos Display"/>
        </w:rPr>
        <w:t>výpise z</w:t>
      </w:r>
      <w:r w:rsidR="00457BE8" w:rsidRPr="00652CBD">
        <w:rPr>
          <w:rFonts w:ascii="Aptos Display" w:hAnsi="Aptos Display"/>
        </w:rPr>
        <w:t> </w:t>
      </w:r>
      <w:r w:rsidR="00263DFB" w:rsidRPr="00652CBD">
        <w:rPr>
          <w:rFonts w:ascii="Aptos Display" w:hAnsi="Aptos Display"/>
        </w:rPr>
        <w:t>o</w:t>
      </w:r>
      <w:r w:rsidRPr="00652CBD">
        <w:rPr>
          <w:rFonts w:ascii="Aptos Display" w:hAnsi="Aptos Display"/>
        </w:rPr>
        <w:t xml:space="preserve">bchodního rejstříku nebo zástupcem zmocněným k tomuto úkonu podle právních předpisů. </w:t>
      </w:r>
    </w:p>
    <w:p w14:paraId="78F111B3" w14:textId="51AA9B70" w:rsidR="00A06B00" w:rsidRPr="00652CBD" w:rsidRDefault="00D965D3" w:rsidP="001E0BD3">
      <w:pPr>
        <w:numPr>
          <w:ilvl w:val="0"/>
          <w:numId w:val="24"/>
        </w:numPr>
        <w:spacing w:before="120"/>
        <w:ind w:left="426" w:hanging="426"/>
        <w:rPr>
          <w:rFonts w:ascii="Aptos Display" w:hAnsi="Aptos Display"/>
          <w:u w:val="single"/>
        </w:rPr>
      </w:pPr>
      <w:r w:rsidRPr="00652CBD">
        <w:rPr>
          <w:rFonts w:ascii="Aptos Display" w:hAnsi="Aptos Display"/>
          <w:u w:val="single"/>
        </w:rPr>
        <w:t>P</w:t>
      </w:r>
      <w:r w:rsidR="003D6A9B" w:rsidRPr="00652CBD">
        <w:rPr>
          <w:rFonts w:ascii="Aptos Display" w:hAnsi="Aptos Display"/>
          <w:u w:val="single"/>
        </w:rPr>
        <w:t>říloh</w:t>
      </w:r>
      <w:r w:rsidR="008741A5" w:rsidRPr="00652CBD">
        <w:rPr>
          <w:rFonts w:ascii="Aptos Display" w:hAnsi="Aptos Display"/>
          <w:u w:val="single"/>
        </w:rPr>
        <w:t>a</w:t>
      </w:r>
      <w:r w:rsidR="00A06B00" w:rsidRPr="00652CBD">
        <w:rPr>
          <w:rFonts w:ascii="Aptos Display" w:hAnsi="Aptos Display"/>
          <w:u w:val="single"/>
        </w:rPr>
        <w:t xml:space="preserve"> č. </w:t>
      </w:r>
      <w:r w:rsidRPr="00652CBD">
        <w:rPr>
          <w:rFonts w:ascii="Aptos Display" w:hAnsi="Aptos Display"/>
          <w:u w:val="single"/>
        </w:rPr>
        <w:t>4</w:t>
      </w:r>
      <w:r w:rsidR="00A06B00" w:rsidRPr="00652CBD">
        <w:rPr>
          <w:rFonts w:ascii="Aptos Display" w:hAnsi="Aptos Display"/>
          <w:u w:val="single"/>
        </w:rPr>
        <w:t xml:space="preserve"> Koncesní smlouvy </w:t>
      </w:r>
      <w:r w:rsidR="00795B6C" w:rsidRPr="00652CBD">
        <w:rPr>
          <w:rFonts w:ascii="Aptos Display" w:hAnsi="Aptos Display"/>
        </w:rPr>
        <w:t>–</w:t>
      </w:r>
      <w:r w:rsidRPr="00652CBD">
        <w:rPr>
          <w:rFonts w:ascii="Aptos Display" w:hAnsi="Aptos Display"/>
        </w:rPr>
        <w:t xml:space="preserve"> </w:t>
      </w:r>
      <w:r w:rsidR="00D40A6F" w:rsidRPr="00652CBD">
        <w:rPr>
          <w:rFonts w:ascii="Aptos Display" w:hAnsi="Aptos Display"/>
        </w:rPr>
        <w:t>přílo</w:t>
      </w:r>
      <w:r w:rsidR="008741A5" w:rsidRPr="00652CBD">
        <w:rPr>
          <w:rFonts w:ascii="Aptos Display" w:hAnsi="Aptos Display"/>
        </w:rPr>
        <w:t>ha</w:t>
      </w:r>
      <w:r w:rsidR="00F048EF" w:rsidRPr="00652CBD">
        <w:rPr>
          <w:rFonts w:ascii="Aptos Display" w:hAnsi="Aptos Display"/>
        </w:rPr>
        <w:t xml:space="preserve"> </w:t>
      </w:r>
      <w:r w:rsidR="00A06B00" w:rsidRPr="00652CBD">
        <w:rPr>
          <w:rFonts w:ascii="Aptos Display" w:hAnsi="Aptos Display"/>
        </w:rPr>
        <w:t>bud</w:t>
      </w:r>
      <w:r w:rsidR="008741A5" w:rsidRPr="00652CBD">
        <w:rPr>
          <w:rFonts w:ascii="Aptos Display" w:hAnsi="Aptos Display"/>
        </w:rPr>
        <w:t>e</w:t>
      </w:r>
      <w:r w:rsidR="00A06B00" w:rsidRPr="00652CBD">
        <w:rPr>
          <w:rFonts w:ascii="Aptos Display" w:hAnsi="Aptos Display"/>
        </w:rPr>
        <w:t xml:space="preserve"> předložen</w:t>
      </w:r>
      <w:r w:rsidR="008741A5" w:rsidRPr="00652CBD">
        <w:rPr>
          <w:rFonts w:ascii="Aptos Display" w:hAnsi="Aptos Display"/>
        </w:rPr>
        <w:t>a</w:t>
      </w:r>
      <w:r w:rsidR="00A06B00" w:rsidRPr="00652CBD">
        <w:rPr>
          <w:rFonts w:ascii="Aptos Display" w:hAnsi="Aptos Display"/>
        </w:rPr>
        <w:t xml:space="preserve"> v elektronické verzi ve formátu MS EXCEL</w:t>
      </w:r>
      <w:r w:rsidR="008839B3" w:rsidRPr="00652CBD">
        <w:rPr>
          <w:rFonts w:ascii="Aptos Display" w:hAnsi="Aptos Display"/>
        </w:rPr>
        <w:t>.</w:t>
      </w:r>
    </w:p>
    <w:p w14:paraId="5340F85D" w14:textId="77777777" w:rsidR="00A06B00" w:rsidRPr="00652CBD" w:rsidRDefault="00A06B00" w:rsidP="001E0BD3">
      <w:pPr>
        <w:pStyle w:val="Odstavecseseznamem"/>
        <w:numPr>
          <w:ilvl w:val="0"/>
          <w:numId w:val="24"/>
        </w:numPr>
        <w:spacing w:before="120"/>
        <w:ind w:left="426" w:hanging="426"/>
        <w:rPr>
          <w:rFonts w:ascii="Aptos Display" w:hAnsi="Aptos Display" w:cs="Arial"/>
          <w:sz w:val="20"/>
          <w:szCs w:val="20"/>
          <w:u w:val="single"/>
        </w:rPr>
      </w:pPr>
      <w:r w:rsidRPr="00652CBD">
        <w:rPr>
          <w:rFonts w:ascii="Aptos Display" w:hAnsi="Aptos Display" w:cs="Arial"/>
          <w:sz w:val="20"/>
          <w:szCs w:val="20"/>
          <w:u w:val="single"/>
        </w:rPr>
        <w:t xml:space="preserve">Doklad o poskytnutí jistoty </w:t>
      </w:r>
    </w:p>
    <w:p w14:paraId="7E84D6D5" w14:textId="77777777" w:rsidR="00A06B00" w:rsidRPr="00652CBD" w:rsidRDefault="00A06B00" w:rsidP="001E0BD3">
      <w:pPr>
        <w:pStyle w:val="Odstavecseseznamem"/>
        <w:numPr>
          <w:ilvl w:val="0"/>
          <w:numId w:val="24"/>
        </w:numPr>
        <w:spacing w:before="120"/>
        <w:ind w:left="426" w:hanging="426"/>
        <w:rPr>
          <w:rFonts w:ascii="Aptos Display" w:hAnsi="Aptos Display" w:cs="Arial"/>
          <w:sz w:val="20"/>
          <w:szCs w:val="20"/>
          <w:u w:val="single"/>
        </w:rPr>
      </w:pPr>
      <w:r w:rsidRPr="00652CBD">
        <w:rPr>
          <w:rFonts w:ascii="Aptos Display" w:hAnsi="Aptos Display" w:cs="Arial"/>
          <w:sz w:val="20"/>
          <w:szCs w:val="20"/>
          <w:u w:val="single"/>
        </w:rPr>
        <w:t xml:space="preserve">Prohlášení o počtu listů nabídky dodavatele </w:t>
      </w:r>
    </w:p>
    <w:p w14:paraId="49329B6B" w14:textId="77777777" w:rsidR="00A06B00" w:rsidRPr="00652CBD" w:rsidRDefault="00A06B00" w:rsidP="001E0BD3">
      <w:pPr>
        <w:pStyle w:val="Odstavecseseznamem"/>
        <w:numPr>
          <w:ilvl w:val="0"/>
          <w:numId w:val="24"/>
        </w:numPr>
        <w:spacing w:before="120"/>
        <w:ind w:left="426" w:hanging="426"/>
        <w:rPr>
          <w:rFonts w:ascii="Aptos Display" w:hAnsi="Aptos Display" w:cs="Arial"/>
          <w:sz w:val="20"/>
          <w:szCs w:val="20"/>
          <w:u w:val="single"/>
        </w:rPr>
      </w:pPr>
      <w:r w:rsidRPr="00652CBD">
        <w:rPr>
          <w:rFonts w:ascii="Aptos Display" w:hAnsi="Aptos Display" w:cs="Arial"/>
          <w:sz w:val="20"/>
          <w:szCs w:val="20"/>
          <w:u w:val="single"/>
        </w:rPr>
        <w:t>Ostatní údaje a doklady požadované Zadavatelem v zadávací dokumentaci</w:t>
      </w:r>
    </w:p>
    <w:p w14:paraId="3B034645" w14:textId="77777777" w:rsidR="00A06B00" w:rsidRPr="00652CBD" w:rsidRDefault="00A06B00" w:rsidP="00117454">
      <w:pPr>
        <w:spacing w:before="120"/>
        <w:ind w:left="360"/>
        <w:rPr>
          <w:rFonts w:ascii="Aptos Display" w:hAnsi="Aptos Display"/>
        </w:rPr>
      </w:pPr>
    </w:p>
    <w:p w14:paraId="07AB90F9" w14:textId="77777777" w:rsidR="00D26F1C" w:rsidRPr="00652CBD" w:rsidRDefault="0089594D" w:rsidP="00F33F81">
      <w:pPr>
        <w:pStyle w:val="Nadpis2"/>
        <w:tabs>
          <w:tab w:val="clear" w:pos="1844"/>
          <w:tab w:val="num" w:pos="567"/>
        </w:tabs>
        <w:spacing w:before="120" w:after="120"/>
        <w:ind w:left="567" w:hanging="567"/>
        <w:rPr>
          <w:rFonts w:ascii="Aptos Display" w:hAnsi="Aptos Display"/>
          <w:bCs w:val="0"/>
        </w:rPr>
      </w:pPr>
      <w:bookmarkStart w:id="151" w:name="_Toc21631417"/>
      <w:bookmarkStart w:id="152" w:name="_Toc167282321"/>
      <w:r w:rsidRPr="00652CBD">
        <w:rPr>
          <w:rFonts w:ascii="Aptos Display" w:hAnsi="Aptos Display"/>
          <w:bCs w:val="0"/>
        </w:rPr>
        <w:lastRenderedPageBreak/>
        <w:t>Jistota za nabídku</w:t>
      </w:r>
      <w:bookmarkEnd w:id="149"/>
      <w:bookmarkEnd w:id="151"/>
      <w:bookmarkEnd w:id="152"/>
    </w:p>
    <w:p w14:paraId="5BE55402" w14:textId="3C4CE287" w:rsidR="00C82628" w:rsidRPr="005966EC" w:rsidRDefault="0089594D" w:rsidP="004E20FA">
      <w:pPr>
        <w:pStyle w:val="Nadpis3"/>
        <w:tabs>
          <w:tab w:val="clear" w:pos="1276"/>
          <w:tab w:val="num" w:pos="426"/>
        </w:tabs>
        <w:ind w:left="709" w:hanging="709"/>
        <w:rPr>
          <w:rFonts w:ascii="Aptos Display" w:hAnsi="Aptos Display"/>
        </w:rPr>
      </w:pPr>
      <w:r w:rsidRPr="005966EC">
        <w:rPr>
          <w:rFonts w:ascii="Aptos Display" w:hAnsi="Aptos Display"/>
        </w:rPr>
        <w:t xml:space="preserve">Zadavatel si dovoluje upozornit, že ti </w:t>
      </w:r>
      <w:r w:rsidR="00601C49" w:rsidRPr="005966EC">
        <w:rPr>
          <w:rFonts w:ascii="Aptos Display" w:hAnsi="Aptos Display"/>
        </w:rPr>
        <w:t>účastníci</w:t>
      </w:r>
      <w:r w:rsidR="00085356" w:rsidRPr="005966EC">
        <w:rPr>
          <w:rFonts w:ascii="Aptos Display" w:hAnsi="Aptos Display"/>
        </w:rPr>
        <w:t xml:space="preserve"> koncesního řízení</w:t>
      </w:r>
      <w:r w:rsidRPr="005966EC">
        <w:rPr>
          <w:rFonts w:ascii="Aptos Display" w:hAnsi="Aptos Display"/>
        </w:rPr>
        <w:t xml:space="preserve">, kteří </w:t>
      </w:r>
      <w:r w:rsidR="00601C49" w:rsidRPr="005966EC">
        <w:rPr>
          <w:rFonts w:ascii="Aptos Display" w:hAnsi="Aptos Display"/>
        </w:rPr>
        <w:t>budou vyzváni k podání nabídky</w:t>
      </w:r>
      <w:r w:rsidRPr="005966EC">
        <w:rPr>
          <w:rFonts w:ascii="Aptos Display" w:hAnsi="Aptos Display"/>
        </w:rPr>
        <w:t xml:space="preserve">, budou zároveň </w:t>
      </w:r>
      <w:r w:rsidR="00C741FC" w:rsidRPr="005966EC">
        <w:rPr>
          <w:rFonts w:ascii="Aptos Display" w:hAnsi="Aptos Display"/>
        </w:rPr>
        <w:t>povinni poskytnout jistotu</w:t>
      </w:r>
      <w:r w:rsidRPr="005966EC">
        <w:rPr>
          <w:rFonts w:ascii="Aptos Display" w:hAnsi="Aptos Display"/>
        </w:rPr>
        <w:t xml:space="preserve"> k zajištění plnění svých povinností vyplývajících z účasti v tomto </w:t>
      </w:r>
      <w:r w:rsidR="00A9301C" w:rsidRPr="005966EC">
        <w:rPr>
          <w:rFonts w:ascii="Aptos Display" w:hAnsi="Aptos Display"/>
        </w:rPr>
        <w:t xml:space="preserve">koncesním </w:t>
      </w:r>
      <w:r w:rsidRPr="005966EC">
        <w:rPr>
          <w:rFonts w:ascii="Aptos Display" w:hAnsi="Aptos Display"/>
        </w:rPr>
        <w:t xml:space="preserve">řízení. Jistotu stanoví Zadavatel ve výši </w:t>
      </w:r>
      <w:r w:rsidR="00283982" w:rsidRPr="005966EC">
        <w:rPr>
          <w:rFonts w:ascii="Aptos Display" w:hAnsi="Aptos Display"/>
          <w:b/>
        </w:rPr>
        <w:t>1</w:t>
      </w:r>
      <w:r w:rsidR="00E14997" w:rsidRPr="005966EC">
        <w:rPr>
          <w:rFonts w:ascii="Aptos Display" w:hAnsi="Aptos Display"/>
          <w:b/>
        </w:rPr>
        <w:t>0</w:t>
      </w:r>
      <w:r w:rsidR="00164FD6">
        <w:rPr>
          <w:rFonts w:ascii="Aptos Display" w:hAnsi="Aptos Display"/>
          <w:b/>
        </w:rPr>
        <w:t> </w:t>
      </w:r>
      <w:r w:rsidR="00283982" w:rsidRPr="005966EC">
        <w:rPr>
          <w:rFonts w:ascii="Aptos Display" w:hAnsi="Aptos Display"/>
          <w:b/>
        </w:rPr>
        <w:t>0</w:t>
      </w:r>
      <w:r w:rsidR="00AB16F1" w:rsidRPr="005966EC">
        <w:rPr>
          <w:rFonts w:ascii="Aptos Display" w:hAnsi="Aptos Display"/>
          <w:b/>
        </w:rPr>
        <w:t>00</w:t>
      </w:r>
      <w:r w:rsidR="00164FD6">
        <w:t> </w:t>
      </w:r>
      <w:r w:rsidR="00AB16F1" w:rsidRPr="005966EC">
        <w:rPr>
          <w:rFonts w:ascii="Aptos Display" w:hAnsi="Aptos Display"/>
          <w:b/>
        </w:rPr>
        <w:t>000</w:t>
      </w:r>
      <w:r w:rsidR="0004484C" w:rsidRPr="005966EC">
        <w:rPr>
          <w:rFonts w:ascii="Aptos Display" w:hAnsi="Aptos Display"/>
          <w:b/>
        </w:rPr>
        <w:t>,</w:t>
      </w:r>
      <w:r w:rsidR="00AB16F1" w:rsidRPr="005966EC">
        <w:rPr>
          <w:rFonts w:ascii="Aptos Display" w:hAnsi="Aptos Display"/>
          <w:b/>
        </w:rPr>
        <w:t xml:space="preserve">- </w:t>
      </w:r>
      <w:r w:rsidRPr="005966EC">
        <w:rPr>
          <w:rFonts w:ascii="Aptos Display" w:hAnsi="Aptos Display"/>
          <w:b/>
        </w:rPr>
        <w:t>Kč</w:t>
      </w:r>
      <w:r w:rsidRPr="005966EC">
        <w:rPr>
          <w:rFonts w:ascii="Aptos Display" w:hAnsi="Aptos Display"/>
        </w:rPr>
        <w:t>. V ostatním Zadavatel využije ustanovení §</w:t>
      </w:r>
      <w:r w:rsidR="00C82628" w:rsidRPr="005966EC">
        <w:rPr>
          <w:rFonts w:ascii="Aptos Display" w:hAnsi="Aptos Display"/>
        </w:rPr>
        <w:t xml:space="preserve"> 41 ZZVZ.</w:t>
      </w:r>
      <w:r w:rsidR="003507FC" w:rsidRPr="005966EC">
        <w:rPr>
          <w:rFonts w:ascii="Aptos Display" w:hAnsi="Aptos Display"/>
        </w:rPr>
        <w:t xml:space="preserve"> </w:t>
      </w:r>
    </w:p>
    <w:p w14:paraId="07D4A95F" w14:textId="27D28AC1" w:rsidR="00AB383D" w:rsidRPr="005966EC" w:rsidRDefault="00AB383D" w:rsidP="004E20FA">
      <w:pPr>
        <w:pStyle w:val="Nadpis3"/>
        <w:tabs>
          <w:tab w:val="clear" w:pos="1276"/>
          <w:tab w:val="num" w:pos="426"/>
        </w:tabs>
        <w:ind w:left="709" w:hanging="709"/>
        <w:rPr>
          <w:rFonts w:ascii="Aptos Display" w:hAnsi="Aptos Display"/>
        </w:rPr>
      </w:pPr>
      <w:r w:rsidRPr="005966EC">
        <w:rPr>
          <w:rFonts w:ascii="Aptos Display" w:hAnsi="Aptos Display"/>
        </w:rPr>
        <w:t>Údaje potřebné pro poskytnutí peněžní jistoty:</w:t>
      </w:r>
    </w:p>
    <w:p w14:paraId="3F6D9631" w14:textId="20795F2F" w:rsidR="00D965D3" w:rsidRPr="005966EC" w:rsidRDefault="00702D89" w:rsidP="008C0CD5">
      <w:pPr>
        <w:pStyle w:val="Nadpis3"/>
        <w:numPr>
          <w:ilvl w:val="0"/>
          <w:numId w:val="0"/>
        </w:numPr>
        <w:ind w:left="709"/>
        <w:rPr>
          <w:rFonts w:ascii="Aptos Display" w:hAnsi="Aptos Display"/>
        </w:rPr>
      </w:pPr>
      <w:r w:rsidRPr="005966EC">
        <w:rPr>
          <w:rFonts w:ascii="Aptos Display" w:hAnsi="Aptos Display"/>
        </w:rPr>
        <w:t>Česká spořitelna a.s.</w:t>
      </w:r>
      <w:r w:rsidR="00D965D3" w:rsidRPr="005966EC">
        <w:rPr>
          <w:rFonts w:ascii="Aptos Display" w:hAnsi="Aptos Display"/>
        </w:rPr>
        <w:t>, číslo účtu:</w:t>
      </w:r>
      <w:r w:rsidR="00F048EF" w:rsidRPr="005966EC">
        <w:rPr>
          <w:rFonts w:ascii="Aptos Display" w:hAnsi="Aptos Display"/>
        </w:rPr>
        <w:t xml:space="preserve"> </w:t>
      </w:r>
      <w:r w:rsidR="0052132C" w:rsidRPr="0052132C">
        <w:rPr>
          <w:rFonts w:ascii="Aptos Display" w:hAnsi="Aptos Display"/>
        </w:rPr>
        <w:t>5471602/0800</w:t>
      </w:r>
    </w:p>
    <w:p w14:paraId="5E26702C" w14:textId="77777777" w:rsidR="00AB383D" w:rsidRPr="005966EC" w:rsidRDefault="00AB383D" w:rsidP="004E20FA">
      <w:pPr>
        <w:pStyle w:val="Nadpis3"/>
        <w:tabs>
          <w:tab w:val="clear" w:pos="1276"/>
          <w:tab w:val="num" w:pos="426"/>
        </w:tabs>
        <w:ind w:left="709" w:hanging="709"/>
        <w:rPr>
          <w:rFonts w:ascii="Aptos Display" w:hAnsi="Aptos Display"/>
        </w:rPr>
      </w:pPr>
      <w:r w:rsidRPr="005966EC">
        <w:rPr>
          <w:rFonts w:ascii="Aptos Display" w:hAnsi="Aptos Display"/>
        </w:rPr>
        <w:t xml:space="preserve">Účastník </w:t>
      </w:r>
      <w:r w:rsidR="00532E48" w:rsidRPr="005966EC">
        <w:rPr>
          <w:rFonts w:ascii="Aptos Display" w:hAnsi="Aptos Display"/>
        </w:rPr>
        <w:t>koncesního</w:t>
      </w:r>
      <w:r w:rsidRPr="005966EC">
        <w:rPr>
          <w:rFonts w:ascii="Aptos Display" w:hAnsi="Aptos Display"/>
        </w:rPr>
        <w:t xml:space="preserve"> řízení musí k platbě jistoty uvést následující platební symboly:</w:t>
      </w:r>
    </w:p>
    <w:p w14:paraId="03AA2ABE" w14:textId="77777777" w:rsidR="00AB383D" w:rsidRPr="005966EC" w:rsidRDefault="00AB383D" w:rsidP="00CD781D">
      <w:pPr>
        <w:pStyle w:val="Nadpis3"/>
        <w:numPr>
          <w:ilvl w:val="0"/>
          <w:numId w:val="0"/>
        </w:numPr>
        <w:ind w:left="709"/>
        <w:rPr>
          <w:rFonts w:ascii="Aptos Display" w:hAnsi="Aptos Display"/>
        </w:rPr>
      </w:pPr>
      <w:r w:rsidRPr="005966EC">
        <w:rPr>
          <w:rFonts w:ascii="Aptos Display" w:hAnsi="Aptos Display"/>
        </w:rPr>
        <w:t>Variabilní symbol: IČO účastníka</w:t>
      </w:r>
    </w:p>
    <w:p w14:paraId="32367DF0" w14:textId="1C661801" w:rsidR="00AB383D" w:rsidRPr="005966EC" w:rsidRDefault="00AB383D" w:rsidP="00CD781D">
      <w:pPr>
        <w:pStyle w:val="Nadpis3"/>
        <w:numPr>
          <w:ilvl w:val="0"/>
          <w:numId w:val="0"/>
        </w:numPr>
        <w:ind w:left="709"/>
        <w:rPr>
          <w:rFonts w:ascii="Aptos Display" w:hAnsi="Aptos Display"/>
        </w:rPr>
      </w:pPr>
      <w:r w:rsidRPr="005966EC">
        <w:rPr>
          <w:rFonts w:ascii="Aptos Display" w:hAnsi="Aptos Display"/>
        </w:rPr>
        <w:t xml:space="preserve">Specifický symbol: evidenční číslo veřejné zakázky dle </w:t>
      </w:r>
      <w:r w:rsidR="00BD2BBF" w:rsidRPr="005966EC">
        <w:rPr>
          <w:rFonts w:ascii="Aptos Display" w:hAnsi="Aptos Display"/>
        </w:rPr>
        <w:t>Oznámení uveřejněného ve Věstníku veřejných zak</w:t>
      </w:r>
      <w:r w:rsidR="0028272D" w:rsidRPr="005966EC">
        <w:rPr>
          <w:rFonts w:ascii="Aptos Display" w:hAnsi="Aptos Display"/>
        </w:rPr>
        <w:t>á</w:t>
      </w:r>
      <w:r w:rsidR="00BD2BBF" w:rsidRPr="005966EC">
        <w:rPr>
          <w:rFonts w:ascii="Aptos Display" w:hAnsi="Aptos Display"/>
        </w:rPr>
        <w:t>zek</w:t>
      </w:r>
      <w:r w:rsidR="00585DC2" w:rsidRPr="005966EC">
        <w:rPr>
          <w:rFonts w:ascii="Aptos Display" w:hAnsi="Aptos Display"/>
        </w:rPr>
        <w:t>.</w:t>
      </w:r>
    </w:p>
    <w:p w14:paraId="6F8A1B87" w14:textId="04CB84A0" w:rsidR="00AB383D" w:rsidRPr="005966EC" w:rsidRDefault="00AB383D" w:rsidP="004E20FA">
      <w:pPr>
        <w:pStyle w:val="Nadpis3"/>
        <w:tabs>
          <w:tab w:val="clear" w:pos="1276"/>
          <w:tab w:val="num" w:pos="426"/>
        </w:tabs>
        <w:ind w:left="709" w:hanging="709"/>
        <w:rPr>
          <w:rFonts w:ascii="Aptos Display" w:hAnsi="Aptos Display"/>
        </w:rPr>
      </w:pPr>
      <w:r w:rsidRPr="005966EC">
        <w:rPr>
          <w:rFonts w:ascii="Aptos Display" w:hAnsi="Aptos Display"/>
        </w:rPr>
        <w:t xml:space="preserve">Dokladem o poskytnutí peněžní jistoty se rozumí sdělení údajů o provedené platbě, např. kopie výpisu z účtu účastníka </w:t>
      </w:r>
      <w:r w:rsidR="00EE4AC5" w:rsidRPr="005966EC">
        <w:rPr>
          <w:rFonts w:ascii="Aptos Display" w:hAnsi="Aptos Display"/>
        </w:rPr>
        <w:t>koncesn</w:t>
      </w:r>
      <w:r w:rsidR="00D9683D" w:rsidRPr="005966EC">
        <w:rPr>
          <w:rFonts w:ascii="Aptos Display" w:hAnsi="Aptos Display"/>
        </w:rPr>
        <w:t>í</w:t>
      </w:r>
      <w:r w:rsidR="00D965D3" w:rsidRPr="005966EC">
        <w:rPr>
          <w:rFonts w:ascii="Aptos Display" w:hAnsi="Aptos Display"/>
        </w:rPr>
        <w:t>ho</w:t>
      </w:r>
      <w:r w:rsidRPr="005966EC">
        <w:rPr>
          <w:rFonts w:ascii="Aptos Display" w:hAnsi="Aptos Display"/>
        </w:rPr>
        <w:t xml:space="preserve"> řízení, na kterém je uvedena celková částka odpovídající výši požadované jistoty prokazatelně odečtena ve prospěch účtu </w:t>
      </w:r>
      <w:r w:rsidR="00BD2BBF" w:rsidRPr="005966EC">
        <w:rPr>
          <w:rFonts w:ascii="Aptos Display" w:hAnsi="Aptos Display"/>
        </w:rPr>
        <w:t>Z</w:t>
      </w:r>
      <w:r w:rsidRPr="005966EC">
        <w:rPr>
          <w:rFonts w:ascii="Aptos Display" w:hAnsi="Aptos Display"/>
        </w:rPr>
        <w:t>adavatele.</w:t>
      </w:r>
    </w:p>
    <w:p w14:paraId="7B3B1A03" w14:textId="77777777" w:rsidR="00CD781D" w:rsidRPr="005966EC" w:rsidRDefault="00CD781D" w:rsidP="00CD781D">
      <w:pPr>
        <w:pStyle w:val="Nadpis3"/>
        <w:tabs>
          <w:tab w:val="clear" w:pos="1276"/>
          <w:tab w:val="num" w:pos="426"/>
        </w:tabs>
        <w:ind w:left="709" w:hanging="709"/>
        <w:rPr>
          <w:rFonts w:ascii="Aptos Display" w:hAnsi="Aptos Display"/>
        </w:rPr>
      </w:pPr>
      <w:r w:rsidRPr="005966EC">
        <w:rPr>
          <w:rFonts w:ascii="Aptos Display" w:hAnsi="Aptos Display"/>
        </w:rPr>
        <w:t>V případě, že účastník koncesního řízení poskytne zadavateli peněžní jistotu, doloží ve své nabídce prohlášení účastníka koncesního řízení podepsané osobou oprávněnou zastupovat účastníka koncesního řízení, ve kterém účastník koncesního řízení uvede platební symboly pro vrácení peněžní jistoty v následujícím členění: číslo účtu, kód banky, název banky, adresa pobočky, variabilní symbol.</w:t>
      </w:r>
    </w:p>
    <w:p w14:paraId="2561EAC4" w14:textId="77777777" w:rsidR="00CD781D" w:rsidRPr="005966EC" w:rsidRDefault="00CD781D" w:rsidP="00CD781D">
      <w:pPr>
        <w:pStyle w:val="Nadpis3"/>
        <w:tabs>
          <w:tab w:val="clear" w:pos="1276"/>
          <w:tab w:val="num" w:pos="426"/>
        </w:tabs>
        <w:ind w:left="709" w:hanging="709"/>
        <w:rPr>
          <w:rFonts w:ascii="Aptos Display" w:hAnsi="Aptos Display"/>
        </w:rPr>
      </w:pPr>
      <w:r w:rsidRPr="005966EC">
        <w:rPr>
          <w:rFonts w:ascii="Aptos Display" w:hAnsi="Aptos Display"/>
        </w:rPr>
        <w:t>V případě jistoty poskytnuté formou bankovní záruky ve prospěch Zadavatele bude požadováno předložení originálu záruční listiny obsahující závazek vyplatit za podmínek stanovených v § 41 ZZVZ jistotu. Originál záruční listiny (tj. dokument podepsaný elektronickým podpisem osoby oprávněné jednat za výstavce) bude obsažen mezi soubory, které tvoří nabídku dodavatele. V záruční listině bude výslovně uvedeno, že bankovní záruka nezaniká samotným vrácením záruční listiny bance.</w:t>
      </w:r>
    </w:p>
    <w:p w14:paraId="3878167A" w14:textId="77777777" w:rsidR="00CD781D" w:rsidRPr="005966EC" w:rsidRDefault="00CD781D" w:rsidP="00CD781D">
      <w:pPr>
        <w:pStyle w:val="Nadpis3"/>
        <w:tabs>
          <w:tab w:val="clear" w:pos="1276"/>
          <w:tab w:val="num" w:pos="426"/>
        </w:tabs>
        <w:ind w:left="709" w:hanging="709"/>
        <w:rPr>
          <w:rFonts w:ascii="Aptos Display" w:hAnsi="Aptos Display"/>
        </w:rPr>
      </w:pPr>
      <w:r w:rsidRPr="005966EC">
        <w:rPr>
          <w:rFonts w:ascii="Aptos Display" w:hAnsi="Aptos Display"/>
        </w:rPr>
        <w:t>V případě jistoty poskytnuté formou pojištění záruky musí mít dodavatel uzavřenou pojistnou smlouvu, z níž bude vyplývat, že pojištěným je účastník koncesního řízení a oprávněnou osobou, která má právo na pojistné plnění, je Zadavatel. Pojistitel vydá pojištěnému písemné prohlášení obsahující závazek vyplatit Zadavateli za podmínek stanovených v § 41 ZZVZ pojistné plnění, resp. jistotu. Nabídka účastníka koncesního řízení bude obsahovat písemné prohlášení pojistitele.</w:t>
      </w:r>
    </w:p>
    <w:p w14:paraId="1E768220" w14:textId="77777777" w:rsidR="00BD2BBF" w:rsidRPr="005966EC" w:rsidRDefault="00BD2BBF" w:rsidP="00585DC2">
      <w:pPr>
        <w:widowControl w:val="0"/>
        <w:tabs>
          <w:tab w:val="left" w:pos="567"/>
        </w:tabs>
        <w:spacing w:before="120"/>
        <w:rPr>
          <w:rFonts w:ascii="Aptos Display" w:hAnsi="Aptos Display"/>
        </w:rPr>
      </w:pPr>
    </w:p>
    <w:p w14:paraId="436AC2C4" w14:textId="77777777" w:rsidR="003507FC" w:rsidRPr="005966EC" w:rsidRDefault="003507FC"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53" w:name="_Toc21631418"/>
      <w:bookmarkStart w:id="154" w:name="_Toc167282322"/>
      <w:r w:rsidRPr="005966EC">
        <w:rPr>
          <w:rFonts w:ascii="Aptos Display" w:hAnsi="Aptos Display"/>
          <w:bCs w:val="0"/>
        </w:rPr>
        <w:t>Zadávací lhůta</w:t>
      </w:r>
      <w:bookmarkEnd w:id="153"/>
      <w:bookmarkEnd w:id="154"/>
    </w:p>
    <w:p w14:paraId="71BEBB6E" w14:textId="0139E9FA" w:rsidR="003507FC" w:rsidRPr="005966EC" w:rsidRDefault="003507FC" w:rsidP="00585DC2">
      <w:pPr>
        <w:widowControl w:val="0"/>
        <w:rPr>
          <w:rFonts w:ascii="Aptos Display" w:hAnsi="Aptos Display"/>
        </w:rPr>
      </w:pPr>
      <w:r w:rsidRPr="005966EC">
        <w:rPr>
          <w:rFonts w:ascii="Aptos Display" w:hAnsi="Aptos Display"/>
        </w:rPr>
        <w:t>Zadavatel stanovuje zadávací lhůtu v délce 1</w:t>
      </w:r>
      <w:r w:rsidR="003B5803" w:rsidRPr="005966EC">
        <w:rPr>
          <w:rFonts w:ascii="Aptos Display" w:hAnsi="Aptos Display"/>
        </w:rPr>
        <w:t>2</w:t>
      </w:r>
      <w:r w:rsidRPr="005966EC">
        <w:rPr>
          <w:rFonts w:ascii="Aptos Display" w:hAnsi="Aptos Display"/>
        </w:rPr>
        <w:t>0 dní</w:t>
      </w:r>
      <w:r w:rsidR="007C254A" w:rsidRPr="005966EC">
        <w:rPr>
          <w:rFonts w:ascii="Aptos Display" w:hAnsi="Aptos Display"/>
        </w:rPr>
        <w:t>, přičemž počátkem běhu zadávací lhůty je konec lhůty pro podání nabídek</w:t>
      </w:r>
      <w:r w:rsidRPr="005966EC">
        <w:rPr>
          <w:rFonts w:ascii="Aptos Display" w:hAnsi="Aptos Display"/>
        </w:rPr>
        <w:t>.</w:t>
      </w:r>
      <w:r w:rsidR="007C254A" w:rsidRPr="005966EC">
        <w:rPr>
          <w:rFonts w:ascii="Aptos Display" w:hAnsi="Aptos Display"/>
        </w:rPr>
        <w:t xml:space="preserve"> V této lhůtě nemohou účastníci </w:t>
      </w:r>
      <w:r w:rsidR="00A851D1" w:rsidRPr="005966EC">
        <w:rPr>
          <w:rFonts w:ascii="Aptos Display" w:hAnsi="Aptos Display"/>
        </w:rPr>
        <w:t>koncesního</w:t>
      </w:r>
      <w:r w:rsidR="007C254A" w:rsidRPr="005966EC">
        <w:rPr>
          <w:rFonts w:ascii="Aptos Display" w:hAnsi="Aptos Display"/>
        </w:rPr>
        <w:t xml:space="preserve"> řízení z</w:t>
      </w:r>
      <w:r w:rsidR="00A851D1" w:rsidRPr="005966EC">
        <w:rPr>
          <w:rFonts w:ascii="Aptos Display" w:hAnsi="Aptos Display"/>
        </w:rPr>
        <w:t xml:space="preserve"> tohoto</w:t>
      </w:r>
      <w:r w:rsidR="007C254A" w:rsidRPr="005966EC">
        <w:rPr>
          <w:rFonts w:ascii="Aptos Display" w:hAnsi="Aptos Display"/>
        </w:rPr>
        <w:t xml:space="preserve"> řízení odstoupit.</w:t>
      </w:r>
    </w:p>
    <w:p w14:paraId="25D1C82E" w14:textId="36EC404B" w:rsidR="00EA7648" w:rsidRPr="005966EC" w:rsidRDefault="00EA7648" w:rsidP="00585DC2">
      <w:pPr>
        <w:widowControl w:val="0"/>
        <w:rPr>
          <w:rFonts w:ascii="Aptos Display" w:hAnsi="Aptos Display"/>
        </w:rPr>
      </w:pPr>
    </w:p>
    <w:p w14:paraId="206B5A16" w14:textId="56AE87E2" w:rsidR="00EA7648" w:rsidRPr="005966EC" w:rsidRDefault="00EA7648" w:rsidP="00585DC2">
      <w:pPr>
        <w:widowControl w:val="0"/>
        <w:rPr>
          <w:rFonts w:ascii="Aptos Display" w:hAnsi="Aptos Display"/>
        </w:rPr>
      </w:pPr>
    </w:p>
    <w:p w14:paraId="009FD7ED" w14:textId="77777777" w:rsidR="00EA7648" w:rsidRPr="005966EC" w:rsidRDefault="00EA7648" w:rsidP="00585DC2">
      <w:pPr>
        <w:widowControl w:val="0"/>
        <w:rPr>
          <w:rFonts w:ascii="Aptos Display" w:hAnsi="Aptos Display"/>
        </w:rPr>
      </w:pPr>
    </w:p>
    <w:p w14:paraId="72E96A93" w14:textId="456C1CFC" w:rsidR="003E3B31" w:rsidRPr="005966EC" w:rsidRDefault="003E3B31" w:rsidP="00585DC2">
      <w:pPr>
        <w:widowControl w:val="0"/>
        <w:rPr>
          <w:rFonts w:ascii="Aptos Display" w:hAnsi="Aptos Display"/>
        </w:rPr>
      </w:pPr>
    </w:p>
    <w:p w14:paraId="66396FDB" w14:textId="1C8EAC5D" w:rsidR="008724CA" w:rsidRPr="005966EC" w:rsidRDefault="00FE4432" w:rsidP="00585DC2">
      <w:pPr>
        <w:pStyle w:val="Nadpis2"/>
        <w:keepNext w:val="0"/>
        <w:keepLines/>
        <w:widowControl w:val="0"/>
        <w:tabs>
          <w:tab w:val="clear" w:pos="1844"/>
          <w:tab w:val="num" w:pos="1134"/>
        </w:tabs>
        <w:spacing w:before="120"/>
        <w:ind w:left="539" w:hanging="539"/>
        <w:rPr>
          <w:rFonts w:ascii="Aptos Display" w:hAnsi="Aptos Display"/>
          <w:sz w:val="20"/>
        </w:rPr>
      </w:pPr>
      <w:bookmarkStart w:id="155" w:name="_Toc309797724"/>
      <w:bookmarkStart w:id="156" w:name="_Toc21631419"/>
      <w:bookmarkStart w:id="157" w:name="_Toc167282323"/>
      <w:bookmarkStart w:id="158" w:name="_Hlk66197746"/>
      <w:bookmarkStart w:id="159" w:name="_Toc512203337"/>
      <w:r w:rsidRPr="005966EC">
        <w:rPr>
          <w:rFonts w:ascii="Aptos Display" w:hAnsi="Aptos Display"/>
        </w:rPr>
        <w:t>Informace o pře</w:t>
      </w:r>
      <w:r w:rsidR="008724CA" w:rsidRPr="005966EC">
        <w:rPr>
          <w:rFonts w:ascii="Aptos Display" w:hAnsi="Aptos Display"/>
        </w:rPr>
        <w:t>cházejících zaměstnancích</w:t>
      </w:r>
      <w:bookmarkEnd w:id="155"/>
      <w:bookmarkEnd w:id="156"/>
      <w:bookmarkEnd w:id="157"/>
      <w:r w:rsidR="008724CA" w:rsidRPr="005966EC">
        <w:rPr>
          <w:rFonts w:ascii="Aptos Display" w:hAnsi="Aptos Display"/>
        </w:rPr>
        <w:t xml:space="preserve"> </w:t>
      </w:r>
      <w:r w:rsidR="00582D59" w:rsidRPr="005966EC">
        <w:rPr>
          <w:rFonts w:ascii="Aptos Display" w:hAnsi="Aptos Display"/>
        </w:rPr>
        <w:t xml:space="preserve"> </w:t>
      </w:r>
    </w:p>
    <w:p w14:paraId="44850823" w14:textId="77777777" w:rsidR="008724CA" w:rsidRPr="005966EC" w:rsidRDefault="008724CA" w:rsidP="00585DC2">
      <w:pPr>
        <w:widowControl w:val="0"/>
        <w:rPr>
          <w:rFonts w:ascii="Aptos Display" w:hAnsi="Aptos Display"/>
        </w:rPr>
      </w:pPr>
    </w:p>
    <w:bookmarkEnd w:id="158"/>
    <w:p w14:paraId="44A1FE1E" w14:textId="1624E652" w:rsidR="00442683" w:rsidRPr="00652CBD" w:rsidRDefault="00442683" w:rsidP="00585DC2">
      <w:pPr>
        <w:widowControl w:val="0"/>
        <w:spacing w:before="240"/>
        <w:rPr>
          <w:rFonts w:ascii="Aptos Display" w:hAnsi="Aptos Display"/>
          <w:b/>
          <w:bCs/>
          <w:szCs w:val="20"/>
        </w:rPr>
      </w:pPr>
      <w:r w:rsidRPr="005966EC">
        <w:rPr>
          <w:rFonts w:ascii="Aptos Display" w:hAnsi="Aptos Display"/>
          <w:b/>
          <w:bCs/>
          <w:szCs w:val="20"/>
        </w:rPr>
        <w:t>Nebude docházet k přechodu zaměstnanců.</w:t>
      </w:r>
    </w:p>
    <w:p w14:paraId="57DD6D83" w14:textId="77777777" w:rsidR="00CD781D" w:rsidRPr="00652CBD" w:rsidRDefault="00CD781D" w:rsidP="00585DC2">
      <w:pPr>
        <w:widowControl w:val="0"/>
        <w:spacing w:before="240"/>
        <w:rPr>
          <w:rFonts w:ascii="Aptos Display" w:hAnsi="Aptos Display"/>
          <w:b/>
          <w:bCs/>
          <w:szCs w:val="20"/>
        </w:rPr>
      </w:pPr>
    </w:p>
    <w:p w14:paraId="5D8C7574" w14:textId="77777777" w:rsidR="00CD781D" w:rsidRPr="00652CBD" w:rsidRDefault="00CD781D" w:rsidP="00585DC2">
      <w:pPr>
        <w:widowControl w:val="0"/>
        <w:spacing w:before="240"/>
        <w:rPr>
          <w:rFonts w:ascii="Aptos Display" w:hAnsi="Aptos Display"/>
          <w:b/>
          <w:bCs/>
          <w:szCs w:val="20"/>
        </w:rPr>
      </w:pPr>
    </w:p>
    <w:bookmarkEnd w:id="159"/>
    <w:p w14:paraId="4535675F" w14:textId="77777777" w:rsidR="00F33F81" w:rsidRPr="00652CBD" w:rsidRDefault="00F33F81" w:rsidP="00585DC2">
      <w:pPr>
        <w:widowControl w:val="0"/>
        <w:rPr>
          <w:rFonts w:ascii="Aptos Display" w:hAnsi="Aptos Display"/>
        </w:rPr>
      </w:pPr>
    </w:p>
    <w:p w14:paraId="2CCB7B82" w14:textId="77777777" w:rsidR="008724CA" w:rsidRPr="00652CBD" w:rsidRDefault="004B14D5"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60" w:name="_Toc512203316"/>
      <w:bookmarkStart w:id="161" w:name="_Toc21631420"/>
      <w:bookmarkStart w:id="162" w:name="_Toc167282324"/>
      <w:bookmarkStart w:id="163" w:name="_Toc250015674"/>
      <w:bookmarkStart w:id="164" w:name="_Toc255904668"/>
      <w:r w:rsidRPr="00652CBD">
        <w:rPr>
          <w:rFonts w:ascii="Aptos Display" w:hAnsi="Aptos Display"/>
          <w:bCs w:val="0"/>
        </w:rPr>
        <w:lastRenderedPageBreak/>
        <w:t>Informace k</w:t>
      </w:r>
      <w:r w:rsidR="001E3944" w:rsidRPr="00652CBD">
        <w:rPr>
          <w:rFonts w:ascii="Aptos Display" w:hAnsi="Aptos Display"/>
          <w:bCs w:val="0"/>
        </w:rPr>
        <w:t xml:space="preserve"> pravidlům pro </w:t>
      </w:r>
      <w:r w:rsidRPr="00652CBD">
        <w:rPr>
          <w:rFonts w:ascii="Aptos Display" w:hAnsi="Aptos Display"/>
          <w:bCs w:val="0"/>
        </w:rPr>
        <w:t>hodnocení nabídek</w:t>
      </w:r>
      <w:bookmarkEnd w:id="160"/>
      <w:r w:rsidR="001E3944" w:rsidRPr="00652CBD">
        <w:rPr>
          <w:rFonts w:ascii="Aptos Display" w:hAnsi="Aptos Display"/>
          <w:bCs w:val="0"/>
        </w:rPr>
        <w:t xml:space="preserve"> – kritéria </w:t>
      </w:r>
      <w:r w:rsidR="002A6DD7" w:rsidRPr="00652CBD">
        <w:rPr>
          <w:rFonts w:ascii="Aptos Display" w:hAnsi="Aptos Display"/>
          <w:bCs w:val="0"/>
        </w:rPr>
        <w:t>hodnocení</w:t>
      </w:r>
      <w:bookmarkEnd w:id="161"/>
      <w:bookmarkEnd w:id="162"/>
    </w:p>
    <w:p w14:paraId="6ACE4B10" w14:textId="55976804" w:rsidR="004B14D5" w:rsidRPr="00652CBD" w:rsidRDefault="004B14D5" w:rsidP="00585DC2">
      <w:pPr>
        <w:pStyle w:val="Nadpis3"/>
        <w:keepNext w:val="0"/>
        <w:widowControl w:val="0"/>
        <w:tabs>
          <w:tab w:val="clear" w:pos="1276"/>
        </w:tabs>
        <w:ind w:left="567" w:hanging="567"/>
        <w:rPr>
          <w:rFonts w:ascii="Aptos Display" w:hAnsi="Aptos Display" w:cs="Arial"/>
          <w:szCs w:val="24"/>
        </w:rPr>
      </w:pPr>
      <w:r w:rsidRPr="00652CBD">
        <w:rPr>
          <w:rFonts w:ascii="Aptos Display" w:hAnsi="Aptos Display" w:cs="Arial"/>
          <w:szCs w:val="24"/>
        </w:rPr>
        <w:t>Zadavatel stanovuje, že nabídky budou hodnoceny podle jejich ekonomické výhodnosti.</w:t>
      </w:r>
    </w:p>
    <w:p w14:paraId="0722A28C" w14:textId="1BD2B9E4" w:rsidR="008724CA" w:rsidRPr="00652CBD" w:rsidRDefault="004B14D5" w:rsidP="00585DC2">
      <w:pPr>
        <w:pStyle w:val="Nadpis3"/>
        <w:keepNext w:val="0"/>
        <w:widowControl w:val="0"/>
        <w:tabs>
          <w:tab w:val="clear" w:pos="1276"/>
        </w:tabs>
        <w:ind w:left="567" w:hanging="567"/>
        <w:rPr>
          <w:rFonts w:ascii="Aptos Display" w:hAnsi="Aptos Display" w:cs="Arial"/>
          <w:szCs w:val="24"/>
        </w:rPr>
      </w:pPr>
      <w:r w:rsidRPr="00652CBD">
        <w:rPr>
          <w:rFonts w:ascii="Aptos Display" w:hAnsi="Aptos Display" w:cs="Arial"/>
          <w:szCs w:val="24"/>
        </w:rPr>
        <w:t xml:space="preserve">Ekonomická výhodnost nabídek bude hodnocena na základě nejvýhodnějšího poměru </w:t>
      </w:r>
      <w:r w:rsidR="001A3F0F" w:rsidRPr="00652CBD">
        <w:rPr>
          <w:rFonts w:ascii="Aptos Display" w:hAnsi="Aptos Display" w:cs="Arial"/>
          <w:szCs w:val="24"/>
        </w:rPr>
        <w:t xml:space="preserve">nabídkové </w:t>
      </w:r>
      <w:r w:rsidRPr="00652CBD">
        <w:rPr>
          <w:rFonts w:ascii="Aptos Display" w:hAnsi="Aptos Display" w:cs="Arial"/>
          <w:szCs w:val="24"/>
        </w:rPr>
        <w:t>ceny a kvality.</w:t>
      </w:r>
    </w:p>
    <w:p w14:paraId="53F9FA71" w14:textId="3297C5C4" w:rsidR="004B14D5" w:rsidRPr="00652CBD" w:rsidRDefault="004B14D5" w:rsidP="00585DC2">
      <w:pPr>
        <w:pStyle w:val="Nadpis3"/>
        <w:keepNext w:val="0"/>
        <w:widowControl w:val="0"/>
        <w:tabs>
          <w:tab w:val="clear" w:pos="1276"/>
        </w:tabs>
        <w:ind w:left="567" w:hanging="567"/>
        <w:rPr>
          <w:rFonts w:ascii="Aptos Display" w:hAnsi="Aptos Display" w:cs="Arial"/>
          <w:szCs w:val="24"/>
        </w:rPr>
      </w:pPr>
      <w:r w:rsidRPr="00652CBD">
        <w:rPr>
          <w:rFonts w:ascii="Aptos Display" w:hAnsi="Aptos Display" w:cs="Arial"/>
          <w:b/>
          <w:szCs w:val="24"/>
          <w:u w:val="single"/>
        </w:rPr>
        <w:t>Zadavatel stanovuje tato kritéria hodnocení</w:t>
      </w:r>
      <w:r w:rsidR="00F1207D" w:rsidRPr="00652CBD">
        <w:rPr>
          <w:rFonts w:ascii="Aptos Display" w:hAnsi="Aptos Display" w:cs="Arial"/>
          <w:b/>
          <w:szCs w:val="24"/>
          <w:u w:val="single"/>
        </w:rPr>
        <w:t xml:space="preserve"> a jejich váhy</w:t>
      </w:r>
      <w:r w:rsidRPr="00652CBD">
        <w:rPr>
          <w:rFonts w:ascii="Aptos Display" w:hAnsi="Aptos Display" w:cs="Arial"/>
          <w:szCs w:val="24"/>
        </w:rPr>
        <w:t>:</w:t>
      </w:r>
    </w:p>
    <w:p w14:paraId="3809A561" w14:textId="0E963F3D" w:rsidR="004B14D5" w:rsidRPr="00652CBD" w:rsidRDefault="00140D04" w:rsidP="00585DC2">
      <w:pPr>
        <w:widowControl w:val="0"/>
        <w:numPr>
          <w:ilvl w:val="0"/>
          <w:numId w:val="8"/>
        </w:numPr>
        <w:tabs>
          <w:tab w:val="clear" w:pos="720"/>
          <w:tab w:val="num" w:pos="851"/>
        </w:tabs>
        <w:spacing w:before="120" w:after="120"/>
        <w:ind w:left="851" w:hanging="284"/>
        <w:rPr>
          <w:rFonts w:ascii="Aptos Display" w:hAnsi="Aptos Display" w:cs="Arial"/>
          <w:b/>
          <w:szCs w:val="20"/>
        </w:rPr>
      </w:pPr>
      <w:r w:rsidRPr="00652CBD">
        <w:rPr>
          <w:rFonts w:ascii="Aptos Display" w:hAnsi="Aptos Display" w:cs="Arial"/>
          <w:b/>
          <w:szCs w:val="20"/>
        </w:rPr>
        <w:t>Na</w:t>
      </w:r>
      <w:r w:rsidR="008E11F8" w:rsidRPr="00652CBD">
        <w:rPr>
          <w:rFonts w:ascii="Aptos Display" w:hAnsi="Aptos Display" w:cs="Arial"/>
          <w:b/>
          <w:szCs w:val="20"/>
        </w:rPr>
        <w:t xml:space="preserve">bídková </w:t>
      </w:r>
      <w:r w:rsidR="004B14D5" w:rsidRPr="00652CBD">
        <w:rPr>
          <w:rFonts w:ascii="Aptos Display" w:hAnsi="Aptos Display" w:cs="Arial"/>
          <w:b/>
          <w:szCs w:val="20"/>
        </w:rPr>
        <w:t>cena………………………………………………………………</w:t>
      </w:r>
      <w:r w:rsidR="00F74732" w:rsidRPr="00652CBD">
        <w:rPr>
          <w:rFonts w:ascii="Aptos Display" w:hAnsi="Aptos Display" w:cs="Arial"/>
          <w:b/>
          <w:szCs w:val="20"/>
        </w:rPr>
        <w:t>.</w:t>
      </w:r>
      <w:r w:rsidR="004B14D5" w:rsidRPr="00652CBD">
        <w:rPr>
          <w:rFonts w:ascii="Aptos Display" w:hAnsi="Aptos Display" w:cs="Arial"/>
          <w:b/>
          <w:szCs w:val="20"/>
        </w:rPr>
        <w:t>..</w:t>
      </w:r>
      <w:r w:rsidR="00133470" w:rsidRPr="00652CBD">
        <w:rPr>
          <w:rFonts w:ascii="Aptos Display" w:hAnsi="Aptos Display" w:cs="Arial"/>
          <w:b/>
          <w:szCs w:val="20"/>
        </w:rPr>
        <w:t>.</w:t>
      </w:r>
      <w:r w:rsidR="00CC1256" w:rsidRPr="00652CBD">
        <w:rPr>
          <w:rFonts w:ascii="Aptos Display" w:hAnsi="Aptos Display" w:cs="Arial"/>
          <w:b/>
          <w:szCs w:val="20"/>
        </w:rPr>
        <w:t>.......</w:t>
      </w:r>
      <w:r w:rsidR="00CC1256" w:rsidRPr="00652CBD">
        <w:rPr>
          <w:rFonts w:ascii="Aptos Display" w:hAnsi="Aptos Display" w:cs="Arial"/>
          <w:b/>
          <w:szCs w:val="20"/>
        </w:rPr>
        <w:tab/>
      </w:r>
      <w:r w:rsidR="00756EB9" w:rsidRPr="00652CBD">
        <w:rPr>
          <w:rFonts w:ascii="Aptos Display" w:hAnsi="Aptos Display" w:cs="Arial"/>
          <w:b/>
          <w:szCs w:val="20"/>
        </w:rPr>
        <w:t>9</w:t>
      </w:r>
      <w:r w:rsidR="00DC299C" w:rsidRPr="00652CBD">
        <w:rPr>
          <w:rFonts w:ascii="Aptos Display" w:hAnsi="Aptos Display" w:cs="Arial"/>
          <w:b/>
          <w:szCs w:val="20"/>
        </w:rPr>
        <w:t>6</w:t>
      </w:r>
      <w:r w:rsidR="0095751C" w:rsidRPr="00652CBD">
        <w:rPr>
          <w:rFonts w:ascii="Aptos Display" w:hAnsi="Aptos Display" w:cs="Arial"/>
          <w:b/>
          <w:szCs w:val="20"/>
        </w:rPr>
        <w:t xml:space="preserve"> </w:t>
      </w:r>
      <w:r w:rsidR="004B14D5" w:rsidRPr="00652CBD">
        <w:rPr>
          <w:rFonts w:ascii="Aptos Display" w:hAnsi="Aptos Display" w:cs="Arial"/>
          <w:b/>
          <w:szCs w:val="20"/>
        </w:rPr>
        <w:t>%</w:t>
      </w:r>
    </w:p>
    <w:p w14:paraId="2E9B64DA" w14:textId="432CAB03" w:rsidR="0095751C" w:rsidRPr="00652CBD" w:rsidRDefault="0095751C" w:rsidP="0095751C">
      <w:pPr>
        <w:widowControl w:val="0"/>
        <w:tabs>
          <w:tab w:val="num" w:pos="1134"/>
        </w:tabs>
        <w:spacing w:before="120" w:after="120"/>
        <w:rPr>
          <w:rFonts w:ascii="Aptos Display" w:hAnsi="Aptos Display" w:cs="Arial"/>
          <w:bCs/>
          <w:szCs w:val="20"/>
        </w:rPr>
      </w:pPr>
      <w:r w:rsidRPr="00652CBD">
        <w:rPr>
          <w:rFonts w:ascii="Aptos Display" w:hAnsi="Aptos Display" w:cs="Arial"/>
          <w:b/>
          <w:szCs w:val="20"/>
        </w:rPr>
        <w:tab/>
      </w:r>
      <w:r w:rsidR="00527ADB" w:rsidRPr="00652CBD">
        <w:rPr>
          <w:rFonts w:ascii="Aptos Display" w:hAnsi="Aptos Display" w:cs="Arial"/>
          <w:bCs/>
          <w:szCs w:val="20"/>
        </w:rPr>
        <w:t>V rámci nabídkové ceny budou hodnoceny kritéria s dílčí váhou:</w:t>
      </w:r>
    </w:p>
    <w:p w14:paraId="2CB5B12A" w14:textId="1CC940AE" w:rsidR="0095751C" w:rsidRPr="00652CBD" w:rsidRDefault="0095751C" w:rsidP="0095751C">
      <w:pPr>
        <w:widowControl w:val="0"/>
        <w:tabs>
          <w:tab w:val="num" w:pos="1134"/>
        </w:tabs>
        <w:spacing w:before="120" w:after="120"/>
        <w:rPr>
          <w:rFonts w:ascii="Aptos Display" w:hAnsi="Aptos Display"/>
          <w:bCs/>
        </w:rPr>
      </w:pPr>
      <w:r w:rsidRPr="00652CBD">
        <w:rPr>
          <w:rFonts w:ascii="Aptos Display" w:hAnsi="Aptos Display" w:cs="Arial"/>
          <w:bCs/>
          <w:szCs w:val="20"/>
        </w:rPr>
        <w:tab/>
      </w:r>
      <w:proofErr w:type="gramStart"/>
      <w:r w:rsidRPr="00652CBD">
        <w:rPr>
          <w:rFonts w:ascii="Aptos Display" w:hAnsi="Aptos Display" w:cs="Arial"/>
          <w:bCs/>
          <w:szCs w:val="20"/>
        </w:rPr>
        <w:t>1a</w:t>
      </w:r>
      <w:proofErr w:type="gramEnd"/>
      <w:r w:rsidRPr="00652CBD">
        <w:rPr>
          <w:rFonts w:ascii="Aptos Display" w:hAnsi="Aptos Display" w:cs="Arial"/>
          <w:bCs/>
          <w:szCs w:val="20"/>
        </w:rPr>
        <w:t xml:space="preserve"> – Fixní složka</w:t>
      </w:r>
      <w:r w:rsidR="00702FA1" w:rsidRPr="00652CBD">
        <w:rPr>
          <w:rFonts w:ascii="Aptos Display" w:hAnsi="Aptos Display" w:cs="Arial"/>
          <w:bCs/>
          <w:szCs w:val="20"/>
        </w:rPr>
        <w:t xml:space="preserve"> </w:t>
      </w:r>
      <w:r w:rsidR="00F6443D" w:rsidRPr="00652CBD">
        <w:rPr>
          <w:rFonts w:ascii="Aptos Display" w:hAnsi="Aptos Display" w:cs="Arial"/>
          <w:bCs/>
          <w:szCs w:val="20"/>
        </w:rPr>
        <w:t>……………………………………</w:t>
      </w:r>
      <w:r w:rsidRPr="00652CBD">
        <w:rPr>
          <w:rFonts w:ascii="Aptos Display" w:hAnsi="Aptos Display" w:cs="Arial"/>
          <w:bCs/>
          <w:szCs w:val="20"/>
        </w:rPr>
        <w:t>……………………………</w:t>
      </w:r>
      <w:r w:rsidR="00702FA1" w:rsidRPr="00652CBD">
        <w:rPr>
          <w:rFonts w:ascii="Aptos Display" w:hAnsi="Aptos Display" w:cs="Arial"/>
          <w:bCs/>
          <w:szCs w:val="20"/>
        </w:rPr>
        <w:t>.</w:t>
      </w:r>
      <w:r w:rsidR="00702FA1" w:rsidRPr="00652CBD">
        <w:rPr>
          <w:rFonts w:ascii="Aptos Display" w:hAnsi="Aptos Display" w:cs="Arial"/>
          <w:bCs/>
          <w:szCs w:val="20"/>
        </w:rPr>
        <w:tab/>
      </w:r>
      <w:r w:rsidRPr="00652CBD">
        <w:rPr>
          <w:rFonts w:ascii="Aptos Display" w:hAnsi="Aptos Display"/>
          <w:bCs/>
        </w:rPr>
        <w:t>90 %</w:t>
      </w:r>
    </w:p>
    <w:p w14:paraId="5DF22C53" w14:textId="2E8EBE56" w:rsidR="0095751C" w:rsidRPr="00652CBD" w:rsidRDefault="0095751C" w:rsidP="0095751C">
      <w:pPr>
        <w:widowControl w:val="0"/>
        <w:tabs>
          <w:tab w:val="num" w:pos="1134"/>
        </w:tabs>
        <w:spacing w:before="120" w:after="120"/>
        <w:rPr>
          <w:rFonts w:ascii="Aptos Display" w:hAnsi="Aptos Display"/>
          <w:bCs/>
        </w:rPr>
      </w:pPr>
      <w:r w:rsidRPr="00652CBD">
        <w:rPr>
          <w:rFonts w:ascii="Aptos Display" w:hAnsi="Aptos Display" w:cs="Arial"/>
          <w:bCs/>
          <w:szCs w:val="20"/>
        </w:rPr>
        <w:tab/>
        <w:t>1b – Variabilní složka………………………………………</w:t>
      </w:r>
      <w:proofErr w:type="gramStart"/>
      <w:r w:rsidRPr="00652CBD">
        <w:rPr>
          <w:rFonts w:ascii="Aptos Display" w:hAnsi="Aptos Display"/>
          <w:bCs/>
        </w:rPr>
        <w:t>…….</w:t>
      </w:r>
      <w:proofErr w:type="gramEnd"/>
      <w:r w:rsidRPr="00652CBD">
        <w:rPr>
          <w:rFonts w:ascii="Aptos Display" w:hAnsi="Aptos Display"/>
          <w:bCs/>
        </w:rPr>
        <w:t>.……………</w:t>
      </w:r>
      <w:r w:rsidR="00527ADB" w:rsidRPr="00652CBD">
        <w:rPr>
          <w:rFonts w:ascii="Aptos Display" w:hAnsi="Aptos Display"/>
          <w:bCs/>
        </w:rPr>
        <w:t>…</w:t>
      </w:r>
      <w:r w:rsidRPr="00652CBD">
        <w:rPr>
          <w:rFonts w:ascii="Aptos Display" w:hAnsi="Aptos Display"/>
          <w:bCs/>
        </w:rPr>
        <w:tab/>
        <w:t>10 %</w:t>
      </w:r>
    </w:p>
    <w:p w14:paraId="0A4FB1BE" w14:textId="6537A363" w:rsidR="0095751C" w:rsidRPr="00652CBD" w:rsidRDefault="0095751C" w:rsidP="00527ADB">
      <w:pPr>
        <w:widowControl w:val="0"/>
        <w:spacing w:before="120" w:after="120"/>
        <w:rPr>
          <w:rFonts w:ascii="Aptos Display" w:hAnsi="Aptos Display" w:cs="Arial"/>
          <w:b/>
          <w:szCs w:val="20"/>
        </w:rPr>
      </w:pPr>
    </w:p>
    <w:p w14:paraId="651A5C64" w14:textId="23A96C28" w:rsidR="004B14D5" w:rsidRPr="00652CBD" w:rsidRDefault="004B14D5" w:rsidP="00585DC2">
      <w:pPr>
        <w:widowControl w:val="0"/>
        <w:numPr>
          <w:ilvl w:val="0"/>
          <w:numId w:val="8"/>
        </w:numPr>
        <w:tabs>
          <w:tab w:val="clear" w:pos="720"/>
          <w:tab w:val="num" w:pos="851"/>
        </w:tabs>
        <w:spacing w:before="120" w:after="120"/>
        <w:ind w:left="851" w:hanging="284"/>
        <w:rPr>
          <w:rFonts w:ascii="Aptos Display" w:hAnsi="Aptos Display" w:cs="Arial"/>
          <w:b/>
          <w:szCs w:val="20"/>
        </w:rPr>
      </w:pPr>
      <w:r w:rsidRPr="00652CBD">
        <w:rPr>
          <w:rFonts w:ascii="Aptos Display" w:hAnsi="Aptos Display" w:cs="Arial"/>
          <w:b/>
          <w:szCs w:val="20"/>
        </w:rPr>
        <w:t>Referenční hodnoty výkonových ukazatelů</w:t>
      </w:r>
      <w:r w:rsidR="0095751C" w:rsidRPr="00652CBD">
        <w:rPr>
          <w:rFonts w:ascii="Aptos Display" w:hAnsi="Aptos Display" w:cs="Arial"/>
          <w:b/>
          <w:szCs w:val="20"/>
        </w:rPr>
        <w:t>…………………………………….</w:t>
      </w:r>
      <w:r w:rsidR="0095751C" w:rsidRPr="00652CBD">
        <w:rPr>
          <w:rFonts w:ascii="Aptos Display" w:hAnsi="Aptos Display" w:cs="Arial"/>
          <w:b/>
          <w:szCs w:val="20"/>
        </w:rPr>
        <w:tab/>
        <w:t xml:space="preserve">4 </w:t>
      </w:r>
      <w:r w:rsidR="0095751C" w:rsidRPr="00652CBD">
        <w:rPr>
          <w:rFonts w:ascii="Aptos Display" w:hAnsi="Aptos Display" w:cs="Arial"/>
          <w:b/>
          <w:szCs w:val="20"/>
          <w:lang w:val="en-US"/>
        </w:rPr>
        <w:t>%</w:t>
      </w:r>
    </w:p>
    <w:p w14:paraId="35A6FABF" w14:textId="62C81D38" w:rsidR="00527ADB" w:rsidRPr="00652CBD" w:rsidRDefault="00527ADB" w:rsidP="00527ADB">
      <w:pPr>
        <w:widowControl w:val="0"/>
        <w:spacing w:before="120" w:after="120"/>
        <w:ind w:left="1134"/>
        <w:jc w:val="left"/>
        <w:rPr>
          <w:rFonts w:ascii="Aptos Display" w:hAnsi="Aptos Display" w:cs="Arial"/>
          <w:bCs/>
          <w:szCs w:val="20"/>
        </w:rPr>
      </w:pPr>
      <w:r w:rsidRPr="00652CBD">
        <w:rPr>
          <w:rFonts w:ascii="Aptos Display" w:hAnsi="Aptos Display" w:cs="Arial"/>
          <w:bCs/>
          <w:szCs w:val="20"/>
        </w:rPr>
        <w:t>V rámci referenčních hodnot výkonových ukazatelů bud</w:t>
      </w:r>
      <w:r w:rsidR="00E14997" w:rsidRPr="00652CBD">
        <w:rPr>
          <w:rFonts w:ascii="Aptos Display" w:hAnsi="Aptos Display" w:cs="Arial"/>
          <w:bCs/>
          <w:szCs w:val="20"/>
        </w:rPr>
        <w:t>e</w:t>
      </w:r>
      <w:r w:rsidRPr="00652CBD">
        <w:rPr>
          <w:rFonts w:ascii="Aptos Display" w:hAnsi="Aptos Display" w:cs="Arial"/>
          <w:bCs/>
          <w:szCs w:val="20"/>
        </w:rPr>
        <w:t xml:space="preserve"> hodnocen</w:t>
      </w:r>
      <w:r w:rsidR="00E14997" w:rsidRPr="00652CBD">
        <w:rPr>
          <w:rFonts w:ascii="Aptos Display" w:hAnsi="Aptos Display" w:cs="Arial"/>
          <w:bCs/>
          <w:szCs w:val="20"/>
        </w:rPr>
        <w:t>o</w:t>
      </w:r>
      <w:r w:rsidRPr="00652CBD">
        <w:rPr>
          <w:rFonts w:ascii="Aptos Display" w:hAnsi="Aptos Display" w:cs="Arial"/>
          <w:bCs/>
          <w:szCs w:val="20"/>
        </w:rPr>
        <w:br/>
        <w:t>kritéri</w:t>
      </w:r>
      <w:r w:rsidR="00E14997" w:rsidRPr="00652CBD">
        <w:rPr>
          <w:rFonts w:ascii="Aptos Display" w:hAnsi="Aptos Display" w:cs="Arial"/>
          <w:bCs/>
          <w:szCs w:val="20"/>
        </w:rPr>
        <w:t>um</w:t>
      </w:r>
      <w:r w:rsidRPr="00652CBD">
        <w:rPr>
          <w:rFonts w:ascii="Aptos Display" w:hAnsi="Aptos Display" w:cs="Arial"/>
          <w:bCs/>
          <w:szCs w:val="20"/>
        </w:rPr>
        <w:t xml:space="preserve"> s dílčí váhou:</w:t>
      </w:r>
    </w:p>
    <w:p w14:paraId="17073E72" w14:textId="5B7C5855" w:rsidR="004B14D5" w:rsidRPr="00652CBD" w:rsidRDefault="004B14D5" w:rsidP="00585DC2">
      <w:pPr>
        <w:widowControl w:val="0"/>
        <w:tabs>
          <w:tab w:val="num" w:pos="1134"/>
        </w:tabs>
        <w:spacing w:before="120" w:after="120"/>
        <w:ind w:left="1701" w:hanging="567"/>
        <w:rPr>
          <w:rFonts w:ascii="Aptos Display" w:hAnsi="Aptos Display"/>
          <w:bCs/>
        </w:rPr>
      </w:pPr>
      <w:r w:rsidRPr="00652CBD">
        <w:rPr>
          <w:rFonts w:ascii="Aptos Display" w:hAnsi="Aptos Display" w:cs="Arial"/>
          <w:bCs/>
          <w:szCs w:val="20"/>
        </w:rPr>
        <w:t xml:space="preserve">2 </w:t>
      </w:r>
      <w:r w:rsidR="00527ADB" w:rsidRPr="00652CBD">
        <w:rPr>
          <w:rFonts w:ascii="Aptos Display" w:hAnsi="Aptos Display" w:cs="Arial"/>
          <w:bCs/>
          <w:szCs w:val="20"/>
        </w:rPr>
        <w:t>–</w:t>
      </w:r>
      <w:r w:rsidRPr="00652CBD">
        <w:rPr>
          <w:rFonts w:ascii="Aptos Display" w:hAnsi="Aptos Display" w:cs="Arial"/>
          <w:bCs/>
          <w:szCs w:val="20"/>
        </w:rPr>
        <w:t xml:space="preserve"> Revize kanalizace – stokové sítě</w:t>
      </w:r>
      <w:r w:rsidRPr="00652CBD">
        <w:rPr>
          <w:rFonts w:ascii="Aptos Display" w:hAnsi="Aptos Display"/>
          <w:bCs/>
        </w:rPr>
        <w:t>…………………</w:t>
      </w:r>
      <w:r w:rsidR="007B08FC" w:rsidRPr="00652CBD">
        <w:rPr>
          <w:rFonts w:ascii="Aptos Display" w:hAnsi="Aptos Display"/>
          <w:bCs/>
        </w:rPr>
        <w:t>...</w:t>
      </w:r>
      <w:r w:rsidR="002B01EC" w:rsidRPr="00652CBD">
        <w:rPr>
          <w:rFonts w:ascii="Aptos Display" w:hAnsi="Aptos Display"/>
          <w:bCs/>
        </w:rPr>
        <w:t>……………</w:t>
      </w:r>
      <w:r w:rsidR="00F74732" w:rsidRPr="00652CBD">
        <w:rPr>
          <w:rFonts w:ascii="Aptos Display" w:hAnsi="Aptos Display"/>
          <w:bCs/>
        </w:rPr>
        <w:t>…</w:t>
      </w:r>
      <w:proofErr w:type="gramStart"/>
      <w:r w:rsidR="00CC1256" w:rsidRPr="00652CBD">
        <w:rPr>
          <w:rFonts w:ascii="Aptos Display" w:hAnsi="Aptos Display"/>
          <w:bCs/>
        </w:rPr>
        <w:t>…</w:t>
      </w:r>
      <w:r w:rsidR="00486269" w:rsidRPr="00652CBD">
        <w:rPr>
          <w:rFonts w:ascii="Aptos Display" w:hAnsi="Aptos Display"/>
          <w:bCs/>
        </w:rPr>
        <w:t>…</w:t>
      </w:r>
      <w:r w:rsidR="00527ADB" w:rsidRPr="00652CBD">
        <w:rPr>
          <w:rFonts w:ascii="Aptos Display" w:hAnsi="Aptos Display"/>
          <w:bCs/>
        </w:rPr>
        <w:t>.</w:t>
      </w:r>
      <w:proofErr w:type="gramEnd"/>
      <w:r w:rsidR="00527ADB" w:rsidRPr="00652CBD">
        <w:rPr>
          <w:rFonts w:ascii="Aptos Display" w:hAnsi="Aptos Display"/>
          <w:bCs/>
        </w:rPr>
        <w:t>.</w:t>
      </w:r>
      <w:r w:rsidR="00527ADB" w:rsidRPr="00652CBD">
        <w:rPr>
          <w:rFonts w:ascii="Aptos Display" w:hAnsi="Aptos Display"/>
          <w:bCs/>
        </w:rPr>
        <w:tab/>
      </w:r>
      <w:r w:rsidR="00E14997" w:rsidRPr="00652CBD">
        <w:rPr>
          <w:rFonts w:ascii="Aptos Display" w:hAnsi="Aptos Display"/>
          <w:bCs/>
        </w:rPr>
        <w:t>10</w:t>
      </w:r>
      <w:r w:rsidR="00527ADB" w:rsidRPr="00652CBD">
        <w:rPr>
          <w:rFonts w:ascii="Aptos Display" w:hAnsi="Aptos Display"/>
          <w:bCs/>
        </w:rPr>
        <w:t>0</w:t>
      </w:r>
      <w:r w:rsidR="0095751C" w:rsidRPr="00652CBD">
        <w:rPr>
          <w:rFonts w:ascii="Aptos Display" w:hAnsi="Aptos Display"/>
          <w:bCs/>
        </w:rPr>
        <w:t xml:space="preserve"> </w:t>
      </w:r>
      <w:r w:rsidRPr="00652CBD">
        <w:rPr>
          <w:rFonts w:ascii="Aptos Display" w:hAnsi="Aptos Display"/>
          <w:bCs/>
        </w:rPr>
        <w:t>%</w:t>
      </w:r>
    </w:p>
    <w:p w14:paraId="72A74285" w14:textId="77777777" w:rsidR="004C093B" w:rsidRPr="00652CBD" w:rsidRDefault="004C093B" w:rsidP="00585DC2">
      <w:pPr>
        <w:widowControl w:val="0"/>
        <w:tabs>
          <w:tab w:val="num" w:pos="1134"/>
        </w:tabs>
        <w:spacing w:before="120" w:after="120"/>
        <w:ind w:left="1701" w:hanging="567"/>
        <w:rPr>
          <w:rFonts w:ascii="Aptos Display" w:hAnsi="Aptos Display" w:cs="Arial"/>
          <w:bCs/>
          <w:szCs w:val="20"/>
        </w:rPr>
      </w:pPr>
    </w:p>
    <w:p w14:paraId="200F1B40" w14:textId="0C00C1BC" w:rsidR="00527ADB" w:rsidRPr="00652CBD" w:rsidRDefault="00527ADB" w:rsidP="00527ADB">
      <w:pPr>
        <w:widowControl w:val="0"/>
        <w:spacing w:before="120" w:after="120"/>
        <w:ind w:left="709"/>
        <w:rPr>
          <w:rFonts w:ascii="Aptos Display" w:hAnsi="Aptos Display" w:cs="Arial"/>
          <w:b/>
          <w:szCs w:val="20"/>
        </w:rPr>
      </w:pPr>
    </w:p>
    <w:p w14:paraId="78D3B89A" w14:textId="77777777" w:rsidR="00652CBD" w:rsidRPr="00652CBD" w:rsidRDefault="00652CBD" w:rsidP="00652CBD">
      <w:pPr>
        <w:widowControl w:val="0"/>
        <w:spacing w:before="120" w:after="120"/>
        <w:ind w:left="709"/>
        <w:rPr>
          <w:rFonts w:ascii="Aptos Display" w:hAnsi="Aptos Display" w:cs="Arial"/>
          <w:b/>
          <w:szCs w:val="20"/>
        </w:rPr>
      </w:pPr>
      <w:r w:rsidRPr="00652CBD">
        <w:rPr>
          <w:rFonts w:ascii="Aptos Display" w:hAnsi="Aptos Display" w:cs="Arial"/>
          <w:b/>
          <w:szCs w:val="20"/>
        </w:rPr>
        <w:t>Ad 1. Nabídková cena</w:t>
      </w:r>
    </w:p>
    <w:p w14:paraId="54EB51B2" w14:textId="0762CA19"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Nabídková cena v Kč/m</w:t>
      </w:r>
      <w:r w:rsidRPr="00652CBD">
        <w:rPr>
          <w:rFonts w:ascii="Aptos Display" w:hAnsi="Aptos Display" w:cs="Arial"/>
          <w:szCs w:val="20"/>
          <w:vertAlign w:val="superscript"/>
        </w:rPr>
        <w:t>3</w:t>
      </w:r>
      <w:r w:rsidRPr="00652CBD">
        <w:rPr>
          <w:rFonts w:ascii="Aptos Display" w:hAnsi="Aptos Display" w:cs="Arial"/>
          <w:szCs w:val="20"/>
        </w:rPr>
        <w:t xml:space="preserve"> se skládá ze dvou dílčích nabídkových cen vztahujících se ke </w:t>
      </w:r>
    </w:p>
    <w:p w14:paraId="600EB616" w14:textId="77777777" w:rsidR="00652CBD" w:rsidRPr="00652CBD" w:rsidRDefault="00652CBD" w:rsidP="00652CBD">
      <w:pPr>
        <w:pStyle w:val="Odstavecseseznamem"/>
        <w:widowControl w:val="0"/>
        <w:numPr>
          <w:ilvl w:val="1"/>
          <w:numId w:val="38"/>
        </w:numPr>
        <w:spacing w:before="120" w:after="120"/>
        <w:rPr>
          <w:rFonts w:ascii="Aptos Display" w:hAnsi="Aptos Display" w:cs="Arial"/>
          <w:sz w:val="20"/>
          <w:szCs w:val="20"/>
        </w:rPr>
      </w:pPr>
      <w:r w:rsidRPr="00652CBD">
        <w:rPr>
          <w:rFonts w:ascii="Aptos Display" w:hAnsi="Aptos Display" w:cs="Arial"/>
          <w:sz w:val="20"/>
          <w:szCs w:val="20"/>
        </w:rPr>
        <w:t>stočnému v městě Kolín</w:t>
      </w:r>
    </w:p>
    <w:p w14:paraId="4630CB73" w14:textId="2316B638" w:rsidR="00652CBD" w:rsidRPr="00652CBD" w:rsidRDefault="00652CBD" w:rsidP="00652CBD">
      <w:pPr>
        <w:pStyle w:val="Odstavecseseznamem"/>
        <w:widowControl w:val="0"/>
        <w:numPr>
          <w:ilvl w:val="1"/>
          <w:numId w:val="38"/>
        </w:numPr>
        <w:spacing w:before="120" w:after="120"/>
        <w:rPr>
          <w:rFonts w:ascii="Aptos Display" w:hAnsi="Aptos Display" w:cs="Arial"/>
          <w:sz w:val="20"/>
          <w:szCs w:val="20"/>
        </w:rPr>
      </w:pPr>
      <w:r w:rsidRPr="00652CBD">
        <w:rPr>
          <w:rFonts w:ascii="Aptos Display" w:hAnsi="Aptos Display" w:cs="Arial"/>
          <w:sz w:val="20"/>
          <w:szCs w:val="20"/>
        </w:rPr>
        <w:t>odpadní vodě převzaté.</w:t>
      </w:r>
    </w:p>
    <w:p w14:paraId="58F9D6B7" w14:textId="77777777"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Dílčí nabídkové ceny mají dvě složky – Fixní a Variabilní a kalkulují se v samostatných souborech .XLS – zjednodušený finanční model (dále jen „ZFM“).</w:t>
      </w:r>
    </w:p>
    <w:p w14:paraId="03AEFF74" w14:textId="3FC8EEEC"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Za účelem výpočtu obou složek dílčích Nabídkových cen vyplní účastník závazně ZFM, které tvoří přílohu 4 Koncesní sml</w:t>
      </w:r>
      <w:r w:rsidR="005375FA">
        <w:rPr>
          <w:rFonts w:ascii="Aptos Display" w:hAnsi="Aptos Display" w:cs="Arial"/>
          <w:szCs w:val="20"/>
        </w:rPr>
        <w:t>o</w:t>
      </w:r>
      <w:r w:rsidRPr="00652CBD">
        <w:rPr>
          <w:rFonts w:ascii="Aptos Display" w:hAnsi="Aptos Display" w:cs="Arial"/>
          <w:szCs w:val="20"/>
        </w:rPr>
        <w:t>uv</w:t>
      </w:r>
      <w:r w:rsidR="005375FA">
        <w:rPr>
          <w:rFonts w:ascii="Aptos Display" w:hAnsi="Aptos Display" w:cs="Arial"/>
          <w:szCs w:val="20"/>
        </w:rPr>
        <w:t>y</w:t>
      </w:r>
      <w:r w:rsidRPr="00652CBD">
        <w:rPr>
          <w:rFonts w:ascii="Aptos Display" w:hAnsi="Aptos Display" w:cs="Arial"/>
          <w:szCs w:val="20"/>
        </w:rPr>
        <w:t>.</w:t>
      </w:r>
    </w:p>
    <w:p w14:paraId="6B8AB7DD" w14:textId="3EF092F1" w:rsidR="00652CBD" w:rsidRPr="00652CBD" w:rsidRDefault="00652CBD" w:rsidP="00652CBD">
      <w:pPr>
        <w:widowControl w:val="0"/>
        <w:spacing w:before="120" w:after="120"/>
        <w:ind w:left="709"/>
        <w:rPr>
          <w:rFonts w:ascii="Aptos Display" w:hAnsi="Aptos Display" w:cs="Arial"/>
          <w:b/>
          <w:bCs/>
          <w:color w:val="FF0000"/>
          <w:szCs w:val="20"/>
        </w:rPr>
      </w:pPr>
      <w:r w:rsidRPr="00652CBD">
        <w:rPr>
          <w:rFonts w:ascii="Aptos Display" w:hAnsi="Aptos Display" w:cs="Arial"/>
          <w:b/>
          <w:bCs/>
          <w:color w:val="FF0000"/>
          <w:szCs w:val="20"/>
        </w:rPr>
        <w:t>Pro správnou funkčnost je nutné strukturu a název všech souborů zadávací dokumentace a koncesní sml</w:t>
      </w:r>
      <w:r w:rsidR="005375FA">
        <w:rPr>
          <w:rFonts w:ascii="Aptos Display" w:hAnsi="Aptos Display" w:cs="Arial"/>
          <w:b/>
          <w:bCs/>
          <w:color w:val="FF0000"/>
          <w:szCs w:val="20"/>
        </w:rPr>
        <w:t>o</w:t>
      </w:r>
      <w:r w:rsidRPr="00652CBD">
        <w:rPr>
          <w:rFonts w:ascii="Aptos Display" w:hAnsi="Aptos Display" w:cs="Arial"/>
          <w:b/>
          <w:bCs/>
          <w:color w:val="FF0000"/>
          <w:szCs w:val="20"/>
        </w:rPr>
        <w:t>uv</w:t>
      </w:r>
      <w:r w:rsidR="005375FA">
        <w:rPr>
          <w:rFonts w:ascii="Aptos Display" w:hAnsi="Aptos Display" w:cs="Arial"/>
          <w:b/>
          <w:bCs/>
          <w:color w:val="FF0000"/>
          <w:szCs w:val="20"/>
        </w:rPr>
        <w:t>y</w:t>
      </w:r>
      <w:r w:rsidRPr="00652CBD">
        <w:rPr>
          <w:rFonts w:ascii="Aptos Display" w:hAnsi="Aptos Display" w:cs="Arial"/>
          <w:b/>
          <w:bCs/>
          <w:color w:val="FF0000"/>
          <w:szCs w:val="20"/>
        </w:rPr>
        <w:t xml:space="preserve"> ponechat nezměněnou a v samostatném adresáři.</w:t>
      </w:r>
    </w:p>
    <w:p w14:paraId="43BC985D" w14:textId="77777777" w:rsidR="00652CBD" w:rsidRPr="00652CBD" w:rsidRDefault="00652CBD" w:rsidP="00652CBD">
      <w:pPr>
        <w:widowControl w:val="0"/>
        <w:spacing w:before="120" w:after="120"/>
        <w:ind w:left="709"/>
        <w:rPr>
          <w:rFonts w:ascii="Aptos Display" w:hAnsi="Aptos Display" w:cs="Arial"/>
          <w:b/>
          <w:bCs/>
          <w:szCs w:val="20"/>
        </w:rPr>
      </w:pPr>
      <w:r w:rsidRPr="00652CBD">
        <w:rPr>
          <w:rFonts w:ascii="Aptos Display" w:hAnsi="Aptos Display" w:cs="Arial"/>
          <w:b/>
          <w:bCs/>
          <w:szCs w:val="20"/>
        </w:rPr>
        <w:t>Základní postup při vyplňování ZFM:</w:t>
      </w:r>
    </w:p>
    <w:p w14:paraId="352E0406" w14:textId="0201DE81" w:rsidR="00652CBD" w:rsidRPr="00652CBD" w:rsidRDefault="00652CBD" w:rsidP="00652CBD">
      <w:pPr>
        <w:pStyle w:val="Odstavecseseznamem"/>
        <w:widowControl w:val="0"/>
        <w:numPr>
          <w:ilvl w:val="0"/>
          <w:numId w:val="38"/>
        </w:numPr>
        <w:spacing w:before="120" w:after="120"/>
        <w:rPr>
          <w:rFonts w:ascii="Aptos Display" w:hAnsi="Aptos Display" w:cs="Arial"/>
          <w:sz w:val="20"/>
          <w:szCs w:val="20"/>
        </w:rPr>
      </w:pPr>
      <w:r w:rsidRPr="00652CBD">
        <w:rPr>
          <w:rFonts w:ascii="Aptos Display" w:hAnsi="Aptos Display" w:cs="Arial"/>
          <w:sz w:val="20"/>
          <w:szCs w:val="20"/>
        </w:rPr>
        <w:t>Účastník vyplní oba ZFM.</w:t>
      </w:r>
    </w:p>
    <w:p w14:paraId="415D24A9" w14:textId="743FF2F5" w:rsidR="00652CBD" w:rsidRPr="00652CBD" w:rsidRDefault="00652CBD" w:rsidP="00652CBD">
      <w:pPr>
        <w:pStyle w:val="Odstavecseseznamem"/>
        <w:widowControl w:val="0"/>
        <w:numPr>
          <w:ilvl w:val="0"/>
          <w:numId w:val="38"/>
        </w:numPr>
        <w:spacing w:before="120" w:after="120"/>
        <w:rPr>
          <w:rFonts w:ascii="Aptos Display" w:hAnsi="Aptos Display" w:cs="Arial"/>
          <w:sz w:val="20"/>
          <w:szCs w:val="20"/>
        </w:rPr>
      </w:pPr>
      <w:r w:rsidRPr="00652CBD">
        <w:rPr>
          <w:rFonts w:ascii="Aptos Display" w:hAnsi="Aptos Display" w:cs="Arial"/>
          <w:sz w:val="20"/>
          <w:szCs w:val="20"/>
        </w:rPr>
        <w:t>Dodavatel u obou ZFM vyplní k tomu určené buňky na listu „Nabídka“. Ostatní buňky jsou přednastaveny Zadavatelem nebo automaticky dopočítány. ZFM mají přednastaveny všechny hodnoty, které ovlivňují cenu pro stočné a cenu odpadní vody převzaté.</w:t>
      </w:r>
    </w:p>
    <w:p w14:paraId="2D543000" w14:textId="77777777" w:rsidR="00652CBD" w:rsidRPr="00652CBD" w:rsidRDefault="00652CBD" w:rsidP="00652CBD">
      <w:pPr>
        <w:pStyle w:val="Odstavecseseznamem"/>
        <w:widowControl w:val="0"/>
        <w:numPr>
          <w:ilvl w:val="0"/>
          <w:numId w:val="38"/>
        </w:numPr>
        <w:spacing w:before="120" w:after="120"/>
        <w:rPr>
          <w:rFonts w:ascii="Aptos Display" w:hAnsi="Aptos Display" w:cs="Arial"/>
          <w:sz w:val="20"/>
          <w:szCs w:val="20"/>
        </w:rPr>
      </w:pPr>
      <w:r w:rsidRPr="00652CBD">
        <w:rPr>
          <w:rFonts w:ascii="Aptos Display" w:hAnsi="Aptos Display" w:cs="Arial"/>
          <w:sz w:val="20"/>
          <w:szCs w:val="20"/>
        </w:rPr>
        <w:t>Výstupy ze ZFM se automaticky převedou do Souboru hodnocení, který slouží Zadavateli jako souhrn a podklad pro posouzení dílčích nabídkových cen. Do Souboru hodnocení účastník nijak nezasahuje. Všechna data pro výpočet jsou převedena ze ZFM.</w:t>
      </w:r>
    </w:p>
    <w:p w14:paraId="11C24A38" w14:textId="16AE0CFD"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Princip výpočtu je podrobně objasněn v příloze č. 4a Koncesní smlouvy (Platební mechanismus) a způsob práce se ZFM je popsán v příloze č. 4c Koncesní smlouvy (Manuál). Výstupy ze ZFM se automaticky přenášejí do souboru Kolin_zadavaci-dokumentace_priloha-H_soubor-hodnoceni.xlsx, který tvoří přílohu H zadávací dokumentace (dále jen „Soubor hodnocení“).</w:t>
      </w:r>
    </w:p>
    <w:p w14:paraId="65A5EE21" w14:textId="77777777" w:rsidR="00652CBD" w:rsidRPr="00652CBD" w:rsidRDefault="00652CBD" w:rsidP="00652CBD">
      <w:pPr>
        <w:widowControl w:val="0"/>
        <w:spacing w:before="120" w:after="120"/>
        <w:ind w:left="709"/>
        <w:rPr>
          <w:rFonts w:ascii="Aptos Display" w:hAnsi="Aptos Display" w:cs="Arial"/>
          <w:b/>
          <w:bCs/>
          <w:szCs w:val="20"/>
        </w:rPr>
      </w:pPr>
      <w:r w:rsidRPr="00652CBD">
        <w:rPr>
          <w:rFonts w:ascii="Aptos Display" w:hAnsi="Aptos Display" w:cs="Arial"/>
          <w:b/>
          <w:bCs/>
          <w:szCs w:val="20"/>
        </w:rPr>
        <w:t xml:space="preserve">V případě, že uchazeč nabídne vyšší </w:t>
      </w:r>
      <w:proofErr w:type="gramStart"/>
      <w:r w:rsidRPr="00652CBD">
        <w:rPr>
          <w:rFonts w:ascii="Aptos Display" w:hAnsi="Aptos Display" w:cs="Arial"/>
          <w:b/>
          <w:bCs/>
          <w:szCs w:val="20"/>
        </w:rPr>
        <w:t>hodnotu,</w:t>
      </w:r>
      <w:proofErr w:type="gramEnd"/>
      <w:r w:rsidRPr="00652CBD">
        <w:rPr>
          <w:rFonts w:ascii="Aptos Display" w:hAnsi="Aptos Display" w:cs="Arial"/>
          <w:b/>
          <w:bCs/>
          <w:szCs w:val="20"/>
        </w:rPr>
        <w:t xml:space="preserve"> nežli strop definovaný Zadavatelem v Souboru hodnocení, může být vyloučen z další účasti v koncesním řízení.</w:t>
      </w:r>
    </w:p>
    <w:p w14:paraId="29AD5323" w14:textId="77777777" w:rsidR="00652CBD" w:rsidRPr="00652CBD" w:rsidRDefault="00652CBD" w:rsidP="00652CBD">
      <w:pPr>
        <w:keepNext/>
        <w:keepLines/>
        <w:widowControl w:val="0"/>
        <w:spacing w:before="240" w:after="120"/>
        <w:ind w:left="709"/>
        <w:rPr>
          <w:rFonts w:ascii="Aptos Display" w:hAnsi="Aptos Display" w:cs="Arial"/>
          <w:b/>
          <w:szCs w:val="20"/>
        </w:rPr>
      </w:pPr>
      <w:r w:rsidRPr="00652CBD">
        <w:rPr>
          <w:rFonts w:ascii="Aptos Display" w:hAnsi="Aptos Display" w:cs="Arial"/>
          <w:b/>
          <w:szCs w:val="20"/>
        </w:rPr>
        <w:lastRenderedPageBreak/>
        <w:t xml:space="preserve">Ad </w:t>
      </w:r>
      <w:proofErr w:type="gramStart"/>
      <w:r w:rsidRPr="00652CBD">
        <w:rPr>
          <w:rFonts w:ascii="Aptos Display" w:hAnsi="Aptos Display" w:cs="Arial"/>
          <w:b/>
          <w:szCs w:val="20"/>
        </w:rPr>
        <w:t>1a</w:t>
      </w:r>
      <w:proofErr w:type="gramEnd"/>
      <w:r w:rsidRPr="00652CBD">
        <w:rPr>
          <w:rFonts w:ascii="Aptos Display" w:hAnsi="Aptos Display" w:cs="Arial"/>
          <w:b/>
          <w:szCs w:val="20"/>
        </w:rPr>
        <w:t xml:space="preserve"> Fixní složka</w:t>
      </w:r>
    </w:p>
    <w:p w14:paraId="795B35CF" w14:textId="77777777" w:rsidR="00652CBD" w:rsidRPr="00652CBD" w:rsidRDefault="00652CBD" w:rsidP="00652CBD">
      <w:pPr>
        <w:keepNext/>
        <w:keepLines/>
        <w:widowControl w:val="0"/>
        <w:spacing w:before="120" w:after="120"/>
        <w:ind w:left="709"/>
        <w:rPr>
          <w:rFonts w:ascii="Aptos Display" w:hAnsi="Aptos Display" w:cs="Arial"/>
          <w:szCs w:val="20"/>
        </w:rPr>
      </w:pPr>
      <w:r w:rsidRPr="00652CBD">
        <w:rPr>
          <w:rFonts w:ascii="Aptos Display" w:hAnsi="Aptos Display" w:cs="Arial"/>
          <w:b/>
          <w:bCs/>
          <w:szCs w:val="20"/>
        </w:rPr>
        <w:t>Fixní složka</w:t>
      </w:r>
      <w:r w:rsidRPr="00652CBD">
        <w:rPr>
          <w:rFonts w:ascii="Aptos Display" w:hAnsi="Aptos Display" w:cs="Arial"/>
          <w:szCs w:val="20"/>
        </w:rPr>
        <w:t xml:space="preserve"> bude vypočtena jako součet úplných vlastních nákladů a zisku vyplněných uchazečem ve zjednodušeném finančním modelu na listu Nabídka, dělený fakturovaným objemem v prvním roce provozování.</w:t>
      </w:r>
    </w:p>
    <w:p w14:paraId="3B2C4D12" w14:textId="2603E87A"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 xml:space="preserve">Konkrétní hodnoty, které vstupují do hodnocení jsou uvedeny v buňkách </w:t>
      </w:r>
      <w:r w:rsidR="00164FD6">
        <w:rPr>
          <w:rFonts w:ascii="Aptos Display" w:hAnsi="Aptos Display" w:cs="Arial"/>
          <w:szCs w:val="20"/>
        </w:rPr>
        <w:t>C8 a C9</w:t>
      </w:r>
      <w:r w:rsidRPr="00652CBD">
        <w:rPr>
          <w:rFonts w:ascii="Aptos Display" w:hAnsi="Aptos Display" w:cs="Arial"/>
          <w:szCs w:val="20"/>
        </w:rPr>
        <w:t xml:space="preserve"> v Souboru hodnocení.</w:t>
      </w:r>
    </w:p>
    <w:p w14:paraId="2D958395" w14:textId="77777777"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iCs/>
          <w:color w:val="000000"/>
          <w:szCs w:val="20"/>
        </w:rPr>
        <w:t>Jedná se o hodnotící kritérium, u něhož je nejvýhodnější minimální hodnota v daném rozpětí.</w:t>
      </w:r>
    </w:p>
    <w:p w14:paraId="5BE5AF03" w14:textId="77777777" w:rsidR="00652CBD" w:rsidRPr="00652CBD" w:rsidRDefault="00652CBD" w:rsidP="00652CBD">
      <w:pPr>
        <w:widowControl w:val="0"/>
        <w:spacing w:before="240" w:after="120"/>
        <w:ind w:left="709"/>
        <w:rPr>
          <w:rFonts w:ascii="Aptos Display" w:hAnsi="Aptos Display" w:cs="Arial"/>
          <w:b/>
          <w:szCs w:val="20"/>
        </w:rPr>
      </w:pPr>
      <w:r w:rsidRPr="00652CBD">
        <w:rPr>
          <w:rFonts w:ascii="Aptos Display" w:hAnsi="Aptos Display" w:cs="Arial"/>
          <w:b/>
          <w:szCs w:val="20"/>
        </w:rPr>
        <w:t xml:space="preserve">Ad </w:t>
      </w:r>
      <w:proofErr w:type="gramStart"/>
      <w:r w:rsidRPr="00652CBD">
        <w:rPr>
          <w:rFonts w:ascii="Aptos Display" w:hAnsi="Aptos Display" w:cs="Arial"/>
          <w:b/>
          <w:szCs w:val="20"/>
        </w:rPr>
        <w:t>1b</w:t>
      </w:r>
      <w:proofErr w:type="gramEnd"/>
      <w:r w:rsidRPr="00652CBD">
        <w:rPr>
          <w:rFonts w:ascii="Aptos Display" w:hAnsi="Aptos Display" w:cs="Arial"/>
          <w:b/>
          <w:szCs w:val="20"/>
        </w:rPr>
        <w:t xml:space="preserve"> Variabilní složka</w:t>
      </w:r>
    </w:p>
    <w:p w14:paraId="1577F5A9" w14:textId="77777777"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Variabilní složka bude vypočtena jako součet variabilních provozních nákladů vyplněných uchazečem ve zjednodušeném finančním modelu na listu Nabídka.</w:t>
      </w:r>
    </w:p>
    <w:p w14:paraId="361819A1" w14:textId="0AC77CAA"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szCs w:val="20"/>
        </w:rPr>
        <w:t xml:space="preserve">Konkrétní hodnoty, které vstupují do hodnocení jsou uvedena v buňkách </w:t>
      </w:r>
      <w:r w:rsidR="00164FD6">
        <w:rPr>
          <w:rFonts w:ascii="Aptos Display" w:hAnsi="Aptos Display" w:cs="Arial"/>
          <w:szCs w:val="20"/>
        </w:rPr>
        <w:t xml:space="preserve">D8 a D9 </w:t>
      </w:r>
      <w:r w:rsidRPr="00652CBD">
        <w:rPr>
          <w:rFonts w:ascii="Aptos Display" w:hAnsi="Aptos Display" w:cs="Arial"/>
          <w:szCs w:val="20"/>
        </w:rPr>
        <w:t>v Souboru hodnocení.</w:t>
      </w:r>
    </w:p>
    <w:p w14:paraId="559C0908" w14:textId="77777777" w:rsidR="00652CBD" w:rsidRPr="00652CBD" w:rsidRDefault="00652CBD" w:rsidP="00652CBD">
      <w:pPr>
        <w:widowControl w:val="0"/>
        <w:spacing w:before="120" w:after="120"/>
        <w:ind w:left="709"/>
        <w:rPr>
          <w:rFonts w:ascii="Aptos Display" w:hAnsi="Aptos Display" w:cs="Arial"/>
          <w:szCs w:val="20"/>
        </w:rPr>
      </w:pPr>
      <w:r w:rsidRPr="00652CBD">
        <w:rPr>
          <w:rFonts w:ascii="Aptos Display" w:hAnsi="Aptos Display" w:cs="Arial"/>
          <w:iCs/>
          <w:color w:val="000000"/>
          <w:szCs w:val="20"/>
        </w:rPr>
        <w:t>Jedná se o hodnotící kritérium, u něhož je nejvýhodnější minimální hodnota v daném rozpětí, a to vzhledem k tomu, že se v průběhu trvání koncese předpokládá nárůst fakturovaných objemů</w:t>
      </w:r>
    </w:p>
    <w:p w14:paraId="585C9A58" w14:textId="4C55AC9D" w:rsidR="00652CBD" w:rsidRPr="00652CBD" w:rsidRDefault="00652CBD" w:rsidP="00652CBD">
      <w:pPr>
        <w:widowControl w:val="0"/>
        <w:spacing w:before="240" w:after="120"/>
        <w:ind w:left="709"/>
        <w:rPr>
          <w:rFonts w:ascii="Aptos Display" w:hAnsi="Aptos Display" w:cs="Arial"/>
          <w:b/>
          <w:szCs w:val="20"/>
        </w:rPr>
      </w:pPr>
      <w:r w:rsidRPr="00652CBD">
        <w:rPr>
          <w:rFonts w:ascii="Aptos Display" w:hAnsi="Aptos Display" w:cs="Arial"/>
          <w:b/>
          <w:szCs w:val="20"/>
        </w:rPr>
        <w:t>Ad 2 Referenční hodnota výkonového ukazatele „Revize kanalizace – stokové sítě“</w:t>
      </w:r>
    </w:p>
    <w:p w14:paraId="739A07A5" w14:textId="77777777" w:rsidR="00652CBD" w:rsidRPr="00652CBD" w:rsidRDefault="00652CBD" w:rsidP="00652CBD">
      <w:pPr>
        <w:widowControl w:val="0"/>
        <w:ind w:left="709"/>
        <w:rPr>
          <w:rFonts w:ascii="Aptos Display" w:hAnsi="Aptos Display" w:cs="Arial"/>
          <w:szCs w:val="20"/>
        </w:rPr>
      </w:pPr>
      <w:r w:rsidRPr="00652CBD">
        <w:rPr>
          <w:rFonts w:ascii="Aptos Display" w:hAnsi="Aptos Display" w:cs="Arial"/>
          <w:szCs w:val="20"/>
        </w:rPr>
        <w:t>Popis a výpočet výkonového ukazatele a jeho referenční hodnota, kterou doplní účastník koncesního řízení, jsou uvedeny v příloze č. 5 Koncesní smlouvy. Jedná se o ukazatel OVz4.</w:t>
      </w:r>
    </w:p>
    <w:p w14:paraId="7724316F" w14:textId="77777777" w:rsidR="00652CBD" w:rsidRPr="00652CBD" w:rsidRDefault="00652CBD" w:rsidP="00652CBD">
      <w:pPr>
        <w:widowControl w:val="0"/>
        <w:spacing w:before="120"/>
        <w:ind w:left="709"/>
        <w:rPr>
          <w:rFonts w:ascii="Aptos Display" w:hAnsi="Aptos Display" w:cs="Arial"/>
          <w:szCs w:val="20"/>
        </w:rPr>
      </w:pPr>
      <w:r w:rsidRPr="00652CBD">
        <w:rPr>
          <w:rFonts w:ascii="Aptos Display" w:hAnsi="Aptos Display" w:cs="Arial"/>
          <w:szCs w:val="20"/>
        </w:rPr>
        <w:t xml:space="preserve">Dodavatel může nabídnout referenční hodnotu tohoto ukazatele v maximální výši </w:t>
      </w:r>
      <w:r w:rsidRPr="00652CBD">
        <w:rPr>
          <w:rFonts w:ascii="Aptos Display" w:hAnsi="Aptos Display"/>
          <w:b/>
        </w:rPr>
        <w:t>10</w:t>
      </w:r>
      <w:r w:rsidRPr="00652CBD">
        <w:rPr>
          <w:rFonts w:ascii="Aptos Display" w:hAnsi="Aptos Display" w:cs="Arial"/>
          <w:b/>
          <w:szCs w:val="20"/>
        </w:rPr>
        <w:t> </w:t>
      </w:r>
      <w:r w:rsidRPr="00652CBD">
        <w:rPr>
          <w:rFonts w:ascii="Aptos Display" w:hAnsi="Aptos Display"/>
          <w:b/>
        </w:rPr>
        <w:t>%</w:t>
      </w:r>
      <w:r w:rsidRPr="00652CBD">
        <w:rPr>
          <w:rFonts w:ascii="Aptos Display" w:hAnsi="Aptos Display" w:cs="Arial"/>
          <w:szCs w:val="20"/>
        </w:rPr>
        <w:t xml:space="preserve"> a minimální výši </w:t>
      </w:r>
      <w:r w:rsidRPr="00652CBD">
        <w:rPr>
          <w:rFonts w:ascii="Aptos Display" w:hAnsi="Aptos Display"/>
          <w:b/>
        </w:rPr>
        <w:t xml:space="preserve">5 </w:t>
      </w:r>
      <w:r w:rsidRPr="00652CBD">
        <w:rPr>
          <w:rFonts w:ascii="Aptos Display" w:hAnsi="Aptos Display" w:cs="Arial"/>
          <w:b/>
          <w:szCs w:val="20"/>
        </w:rPr>
        <w:t xml:space="preserve">% </w:t>
      </w:r>
      <w:r w:rsidRPr="00652CBD">
        <w:rPr>
          <w:rFonts w:ascii="Aptos Display" w:hAnsi="Aptos Display" w:cs="Arial"/>
          <w:iCs/>
          <w:color w:val="000000"/>
          <w:szCs w:val="20"/>
        </w:rPr>
        <w:t>a nabízenou hodnotu (počet %) vyplní pouze ve formuláři „Krycí list nabídky“ (Příloha A zadávací dokumentace)</w:t>
      </w:r>
      <w:r w:rsidRPr="00652CBD">
        <w:rPr>
          <w:rFonts w:ascii="Aptos Display" w:hAnsi="Aptos Display" w:cs="Arial"/>
          <w:szCs w:val="20"/>
        </w:rPr>
        <w:t>.</w:t>
      </w:r>
    </w:p>
    <w:p w14:paraId="42897020" w14:textId="77777777" w:rsidR="00652CBD" w:rsidRPr="00652CBD" w:rsidRDefault="00652CBD" w:rsidP="00652CBD">
      <w:pPr>
        <w:widowControl w:val="0"/>
        <w:spacing w:before="120"/>
        <w:ind w:left="709"/>
        <w:rPr>
          <w:rFonts w:ascii="Aptos Display" w:hAnsi="Aptos Display" w:cs="Arial"/>
          <w:b/>
        </w:rPr>
      </w:pPr>
      <w:r w:rsidRPr="00652CBD">
        <w:rPr>
          <w:rFonts w:ascii="Aptos Display" w:hAnsi="Aptos Display" w:cs="Arial"/>
          <w:iCs/>
          <w:color w:val="000000"/>
          <w:szCs w:val="20"/>
        </w:rPr>
        <w:t>Jedná se o hodnotící kritérium, u něhož je nejvýhodnější maximální hodnota v daném rozpětí.</w:t>
      </w:r>
    </w:p>
    <w:p w14:paraId="2D9F5EC2" w14:textId="77777777" w:rsidR="00652CBD" w:rsidRPr="00652CBD" w:rsidRDefault="00652CBD" w:rsidP="00652CBD">
      <w:pPr>
        <w:widowControl w:val="0"/>
        <w:spacing w:before="120" w:after="120"/>
        <w:ind w:left="709"/>
        <w:rPr>
          <w:rFonts w:ascii="Aptos Display" w:hAnsi="Aptos Display" w:cs="Arial"/>
          <w:b/>
          <w:bCs/>
          <w:szCs w:val="20"/>
        </w:rPr>
      </w:pPr>
      <w:r w:rsidRPr="00652CBD">
        <w:rPr>
          <w:rFonts w:ascii="Aptos Display" w:hAnsi="Aptos Display" w:cs="Arial"/>
          <w:b/>
          <w:bCs/>
          <w:szCs w:val="20"/>
        </w:rPr>
        <w:t>V případě, že uchazeč nabídne nižší hodnotu než 5 %, bude vyloučen z další účasti v koncesním řízení, pokud nabídne vyšší hodnotu než 10 %, do hodnocení bude vstupovat 10 %.</w:t>
      </w:r>
    </w:p>
    <w:p w14:paraId="5602F7DD" w14:textId="77777777" w:rsidR="00652CBD" w:rsidRPr="00652CBD" w:rsidRDefault="00652CBD" w:rsidP="00652CBD">
      <w:pPr>
        <w:widowControl w:val="0"/>
        <w:spacing w:before="120" w:after="120"/>
        <w:rPr>
          <w:rFonts w:ascii="Aptos Display" w:hAnsi="Aptos Display" w:cs="Arial"/>
          <w:b/>
          <w:bCs/>
          <w:szCs w:val="20"/>
        </w:rPr>
      </w:pPr>
      <w:r w:rsidRPr="00652CBD">
        <w:rPr>
          <w:rFonts w:ascii="Aptos Display" w:hAnsi="Aptos Display" w:cs="Arial"/>
          <w:b/>
          <w:bCs/>
          <w:szCs w:val="20"/>
        </w:rPr>
        <w:t>Soubory</w:t>
      </w:r>
      <w:r w:rsidRPr="00652CBD">
        <w:rPr>
          <w:rFonts w:ascii="Aptos Display" w:hAnsi="Aptos Display"/>
          <w:b/>
          <w:bCs/>
        </w:rPr>
        <w:t xml:space="preserve"> </w:t>
      </w:r>
      <w:r w:rsidRPr="00652CBD">
        <w:rPr>
          <w:rFonts w:ascii="Aptos Display" w:hAnsi="Aptos Display" w:cs="Arial"/>
          <w:b/>
          <w:bCs/>
          <w:szCs w:val="20"/>
        </w:rPr>
        <w:t>ZFM a Soubor hodnocení jsou uzamčeny proti neoprávněným zásahům. V případě porušení základního nastavení bude nabídka vyřazena z hodnocení.</w:t>
      </w:r>
    </w:p>
    <w:p w14:paraId="4AEBCCC0" w14:textId="77777777" w:rsidR="00652CBD" w:rsidRPr="00652CBD" w:rsidRDefault="00652CBD" w:rsidP="00652CBD">
      <w:pPr>
        <w:widowControl w:val="0"/>
        <w:spacing w:before="120" w:after="120"/>
        <w:rPr>
          <w:rFonts w:ascii="Aptos Display" w:hAnsi="Aptos Display" w:cs="Arial"/>
          <w:b/>
          <w:bCs/>
          <w:szCs w:val="20"/>
        </w:rPr>
      </w:pPr>
      <w:r w:rsidRPr="00652CBD">
        <w:rPr>
          <w:rFonts w:ascii="Aptos Display" w:hAnsi="Aptos Display" w:cs="Arial"/>
          <w:b/>
          <w:bCs/>
          <w:szCs w:val="20"/>
        </w:rPr>
        <w:t>V rámci hodnocení nabídek bude provedena kontrola proti případným neoprávněným úpravám.</w:t>
      </w:r>
    </w:p>
    <w:p w14:paraId="385F0FB9" w14:textId="77777777" w:rsidR="004C093B" w:rsidRPr="00652CBD" w:rsidRDefault="004C093B" w:rsidP="00F6443D">
      <w:pPr>
        <w:widowControl w:val="0"/>
        <w:spacing w:before="120" w:after="120"/>
        <w:rPr>
          <w:rFonts w:ascii="Aptos Display" w:hAnsi="Aptos Display" w:cs="Arial"/>
          <w:b/>
          <w:bCs/>
          <w:szCs w:val="20"/>
        </w:rPr>
      </w:pPr>
    </w:p>
    <w:p w14:paraId="4B211E62" w14:textId="77777777" w:rsidR="001279AC" w:rsidRPr="00652CBD" w:rsidRDefault="001279AC" w:rsidP="00527ADB">
      <w:pPr>
        <w:widowControl w:val="0"/>
        <w:spacing w:before="120"/>
        <w:rPr>
          <w:rFonts w:ascii="Aptos Display" w:hAnsi="Aptos Display" w:cs="Arial"/>
          <w:szCs w:val="20"/>
        </w:rPr>
      </w:pPr>
    </w:p>
    <w:p w14:paraId="20914868" w14:textId="4A400861" w:rsidR="006A6B4E" w:rsidRPr="00652CBD" w:rsidRDefault="00115DE4"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65" w:name="_Toc255904657"/>
      <w:bookmarkStart w:id="166" w:name="_Toc479145809"/>
      <w:bookmarkStart w:id="167" w:name="_Toc21631421"/>
      <w:bookmarkStart w:id="168" w:name="_Toc167282325"/>
      <w:r w:rsidRPr="00652CBD">
        <w:rPr>
          <w:rFonts w:ascii="Aptos Display" w:hAnsi="Aptos Display"/>
          <w:bCs w:val="0"/>
        </w:rPr>
        <w:t>M</w:t>
      </w:r>
      <w:r w:rsidR="006A6B4E" w:rsidRPr="00652CBD">
        <w:rPr>
          <w:rFonts w:ascii="Aptos Display" w:hAnsi="Aptos Display"/>
          <w:bCs w:val="0"/>
        </w:rPr>
        <w:t>etoda vyhodnocení nabídek v jednotlivých kritériích hodnocení</w:t>
      </w:r>
      <w:bookmarkEnd w:id="165"/>
      <w:bookmarkEnd w:id="166"/>
      <w:bookmarkEnd w:id="167"/>
      <w:bookmarkEnd w:id="168"/>
    </w:p>
    <w:p w14:paraId="00937010" w14:textId="77777777" w:rsidR="00E86152"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Dílčí hodnotící kritérium, u nějž je ne</w:t>
      </w:r>
      <w:r w:rsidR="000E7359" w:rsidRPr="00652CBD">
        <w:rPr>
          <w:rFonts w:ascii="Aptos Display" w:hAnsi="Aptos Display"/>
        </w:rPr>
        <w:t>jvýhodnější minimální hodnota (n</w:t>
      </w:r>
      <w:r w:rsidRPr="00652CBD">
        <w:rPr>
          <w:rFonts w:ascii="Aptos Display" w:hAnsi="Aptos Display"/>
        </w:rPr>
        <w:t>abídková cena), se hodnotí tak, že nejnižší hodnotě je přirazeno 100 bodů. Ostatní hodnocené nabídky získají bodovou hodnotu, která vznikne násobkem 100 a poměru hodnoty nejvýhodnější nabídky k hodnotě hodnocené nabídky.</w:t>
      </w:r>
    </w:p>
    <w:p w14:paraId="333EC4B8" w14:textId="77777777"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Dílčí hodnotící kritérium, u nějž je nejvýhodnější maximální hodnota (referenční hodnoty výkonových ukazatelů) se hodnotí tak, že nejvyšší hodnotě je přirazeno 100 bodů. Ostatní hodnocené nabídky získají bodovou hodnotu, která vznikne násobkem 100 a poměru hodnoty hodnocené nabídky k hodnotě nejvýhodnější nabídky.</w:t>
      </w:r>
    </w:p>
    <w:p w14:paraId="0A0D9573" w14:textId="77777777"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Při hodnocení nabídkové ceny je rozhodná její výše bez daně z přidané hodnoty.</w:t>
      </w:r>
    </w:p>
    <w:p w14:paraId="462B0A25" w14:textId="77777777"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Bodová hodnota kritéria nabídky vypočtená podle výše popsaného způsobu bude násobena vahou kritéria a v každém kritériu bude takto vypočtena redukovaná bodová hodnota kritéria pro každou nabídku (na dvě desetinná místa).</w:t>
      </w:r>
    </w:p>
    <w:p w14:paraId="7C3119D2" w14:textId="31732AA0"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Součet redukovaných bodových hodnot ze všech kritérií nabídky určí výslednou bodovou hodnotu nabídky. Celkové pořadí nabídek je dáno absolutní hodnotou bodové hodnoty nabídky tak, že</w:t>
      </w:r>
      <w:r w:rsidR="00585DC2" w:rsidRPr="00652CBD">
        <w:rPr>
          <w:rFonts w:ascii="Aptos Display" w:hAnsi="Aptos Display"/>
        </w:rPr>
        <w:t> </w:t>
      </w:r>
      <w:r w:rsidR="007B08FC" w:rsidRPr="00652CBD">
        <w:rPr>
          <w:rFonts w:ascii="Aptos Display" w:hAnsi="Aptos Display"/>
        </w:rPr>
        <w:t>ekonomicky</w:t>
      </w:r>
      <w:r w:rsidRPr="00652CBD">
        <w:rPr>
          <w:rFonts w:ascii="Aptos Display" w:hAnsi="Aptos Display"/>
        </w:rPr>
        <w:t xml:space="preserve"> nejvýhodnější je</w:t>
      </w:r>
      <w:r w:rsidR="007B08FC" w:rsidRPr="00652CBD">
        <w:rPr>
          <w:rFonts w:ascii="Aptos Display" w:hAnsi="Aptos Display"/>
        </w:rPr>
        <w:t xml:space="preserve"> ta</w:t>
      </w:r>
      <w:r w:rsidRPr="00652CBD">
        <w:rPr>
          <w:rFonts w:ascii="Aptos Display" w:hAnsi="Aptos Display"/>
        </w:rPr>
        <w:t xml:space="preserve"> nabídka, která získá nejvyšší celkový počet bodů.</w:t>
      </w:r>
    </w:p>
    <w:p w14:paraId="02B896DD" w14:textId="7DB6AE6C" w:rsidR="006A6B4E" w:rsidRPr="00652CBD" w:rsidRDefault="006A6B4E" w:rsidP="00585DC2">
      <w:pPr>
        <w:pStyle w:val="Nadpis3"/>
        <w:keepNext w:val="0"/>
        <w:widowControl w:val="0"/>
        <w:tabs>
          <w:tab w:val="clear" w:pos="1276"/>
        </w:tabs>
        <w:ind w:left="567" w:hanging="567"/>
        <w:rPr>
          <w:rFonts w:ascii="Aptos Display" w:hAnsi="Aptos Display"/>
        </w:rPr>
      </w:pPr>
      <w:r w:rsidRPr="00652CBD">
        <w:rPr>
          <w:rFonts w:ascii="Aptos Display" w:hAnsi="Aptos Display"/>
        </w:rPr>
        <w:t xml:space="preserve">V případě rovnosti bodových hodnot dvou či více nabídek, rozhoduje o celkovém pořadí nabídek pořadí </w:t>
      </w:r>
      <w:r w:rsidRPr="00652CBD">
        <w:rPr>
          <w:rFonts w:ascii="Aptos Display" w:hAnsi="Aptos Display"/>
        </w:rPr>
        <w:lastRenderedPageBreak/>
        <w:t>v základním hodnotícím kritériu</w:t>
      </w:r>
      <w:r w:rsidR="007B08FC" w:rsidRPr="00652CBD">
        <w:rPr>
          <w:rFonts w:ascii="Aptos Display" w:hAnsi="Aptos Display"/>
        </w:rPr>
        <w:t>, tj. nabídková cena</w:t>
      </w:r>
      <w:r w:rsidRPr="00652CBD">
        <w:rPr>
          <w:rFonts w:ascii="Aptos Display" w:hAnsi="Aptos Display"/>
        </w:rPr>
        <w:t xml:space="preserve">; pokud i v tomto případě budou bodové hodnoty dvou či více nabídek shodné rozhodne o pořadí nabídek los za účasti těch </w:t>
      </w:r>
      <w:r w:rsidR="007B08FC" w:rsidRPr="00652CBD">
        <w:rPr>
          <w:rFonts w:ascii="Aptos Display" w:hAnsi="Aptos Display"/>
        </w:rPr>
        <w:t>účastníků koncesního řízení</w:t>
      </w:r>
      <w:r w:rsidRPr="00652CBD">
        <w:rPr>
          <w:rFonts w:ascii="Aptos Display" w:hAnsi="Aptos Display"/>
        </w:rPr>
        <w:t>, jejichž nabídky získaly shodné bodové hodnoty.</w:t>
      </w:r>
    </w:p>
    <w:p w14:paraId="7E803C47" w14:textId="77777777" w:rsidR="006A6B4E" w:rsidRPr="00652CBD" w:rsidRDefault="006A6B4E" w:rsidP="00585DC2">
      <w:pPr>
        <w:widowControl w:val="0"/>
        <w:spacing w:before="120"/>
        <w:ind w:left="567" w:hanging="567"/>
        <w:rPr>
          <w:rFonts w:ascii="Aptos Display" w:hAnsi="Aptos Display" w:cs="Arial"/>
          <w:szCs w:val="20"/>
        </w:rPr>
      </w:pPr>
    </w:p>
    <w:p w14:paraId="4EB0C494" w14:textId="77777777" w:rsidR="00803BD0" w:rsidRPr="00652CBD" w:rsidRDefault="00803BD0"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69" w:name="_Toc278372732"/>
      <w:bookmarkStart w:id="170" w:name="_Toc278372796"/>
      <w:bookmarkStart w:id="171" w:name="_Toc278372733"/>
      <w:bookmarkStart w:id="172" w:name="_Toc278372797"/>
      <w:bookmarkStart w:id="173" w:name="_Toc278372734"/>
      <w:bookmarkStart w:id="174" w:name="_Toc278372798"/>
      <w:bookmarkStart w:id="175" w:name="_Toc278372735"/>
      <w:bookmarkStart w:id="176" w:name="_Toc278372799"/>
      <w:bookmarkStart w:id="177" w:name="_Toc278372736"/>
      <w:bookmarkStart w:id="178" w:name="_Toc278372800"/>
      <w:bookmarkStart w:id="179" w:name="_Toc278372737"/>
      <w:bookmarkStart w:id="180" w:name="_Toc278372801"/>
      <w:bookmarkStart w:id="181" w:name="_Toc278372738"/>
      <w:bookmarkStart w:id="182" w:name="_Toc278372802"/>
      <w:bookmarkStart w:id="183" w:name="_Toc278372739"/>
      <w:bookmarkStart w:id="184" w:name="_Toc278372803"/>
      <w:bookmarkStart w:id="185" w:name="_Toc278372740"/>
      <w:bookmarkStart w:id="186" w:name="_Toc278372804"/>
      <w:bookmarkStart w:id="187" w:name="_Toc258937519"/>
      <w:bookmarkStart w:id="188" w:name="_Toc281900964"/>
      <w:bookmarkStart w:id="189" w:name="_Toc479145812"/>
      <w:bookmarkStart w:id="190" w:name="_Toc21631422"/>
      <w:bookmarkStart w:id="191" w:name="_Toc167282326"/>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652CBD">
        <w:rPr>
          <w:rFonts w:ascii="Aptos Display" w:hAnsi="Aptos Display"/>
          <w:bCs w:val="0"/>
        </w:rPr>
        <w:t>Hodnocení nabídek, hodnotící komise</w:t>
      </w:r>
      <w:bookmarkEnd w:id="187"/>
      <w:bookmarkEnd w:id="188"/>
      <w:bookmarkEnd w:id="189"/>
      <w:bookmarkEnd w:id="190"/>
      <w:bookmarkEnd w:id="191"/>
    </w:p>
    <w:p w14:paraId="6E724232" w14:textId="6AD43636" w:rsidR="00803BD0" w:rsidRPr="00652CBD" w:rsidRDefault="00803BD0" w:rsidP="00585DC2">
      <w:pPr>
        <w:pStyle w:val="Nadpis3"/>
        <w:keepNext w:val="0"/>
        <w:widowControl w:val="0"/>
        <w:tabs>
          <w:tab w:val="clear" w:pos="1276"/>
        </w:tabs>
        <w:ind w:left="709" w:hanging="709"/>
        <w:rPr>
          <w:rFonts w:ascii="Aptos Display" w:hAnsi="Aptos Display" w:cs="Arial"/>
          <w:szCs w:val="20"/>
        </w:rPr>
      </w:pPr>
      <w:bookmarkStart w:id="192" w:name="_Toc288051581"/>
      <w:r w:rsidRPr="00652CBD">
        <w:rPr>
          <w:rFonts w:ascii="Aptos Display" w:hAnsi="Aptos Display" w:cs="Arial"/>
          <w:szCs w:val="20"/>
        </w:rPr>
        <w:t xml:space="preserve">Zadavatel jmenuje hodnotící komisi, která provede hodnocení nabídek postupem podle § 119 ZZVZ metodou hodnocení nabídek </w:t>
      </w:r>
      <w:r w:rsidR="00532E48" w:rsidRPr="00652CBD">
        <w:rPr>
          <w:rFonts w:ascii="Aptos Display" w:hAnsi="Aptos Display" w:cs="Arial"/>
          <w:szCs w:val="20"/>
        </w:rPr>
        <w:t xml:space="preserve">podrobně </w:t>
      </w:r>
      <w:r w:rsidRPr="00652CBD">
        <w:rPr>
          <w:rFonts w:ascii="Aptos Display" w:hAnsi="Aptos Display" w:cs="Arial"/>
          <w:szCs w:val="20"/>
        </w:rPr>
        <w:t>uvedenou v</w:t>
      </w:r>
      <w:r w:rsidR="00E20202" w:rsidRPr="00652CBD">
        <w:rPr>
          <w:rFonts w:ascii="Aptos Display" w:hAnsi="Aptos Display" w:cs="Arial"/>
          <w:szCs w:val="20"/>
        </w:rPr>
        <w:t> z</w:t>
      </w:r>
      <w:r w:rsidR="00A9301C" w:rsidRPr="00652CBD">
        <w:rPr>
          <w:rFonts w:ascii="Aptos Display" w:hAnsi="Aptos Display" w:cs="Arial"/>
          <w:szCs w:val="20"/>
        </w:rPr>
        <w:t>adávací dokumentaci</w:t>
      </w:r>
      <w:r w:rsidRPr="00652CBD">
        <w:rPr>
          <w:rFonts w:ascii="Aptos Display" w:hAnsi="Aptos Display" w:cs="Arial"/>
          <w:szCs w:val="20"/>
        </w:rPr>
        <w:t xml:space="preserve">. </w:t>
      </w:r>
      <w:bookmarkEnd w:id="192"/>
    </w:p>
    <w:p w14:paraId="30626F9A" w14:textId="775C883D"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O hodnocení nabídek pořídí </w:t>
      </w:r>
      <w:r w:rsidR="00022A38" w:rsidRPr="00652CBD">
        <w:rPr>
          <w:rFonts w:ascii="Aptos Display" w:hAnsi="Aptos Display" w:cs="Arial"/>
          <w:szCs w:val="20"/>
        </w:rPr>
        <w:t>hodnotící komise</w:t>
      </w:r>
      <w:r w:rsidRPr="00652CBD">
        <w:rPr>
          <w:rFonts w:ascii="Aptos Display" w:hAnsi="Aptos Display" w:cs="Arial"/>
          <w:szCs w:val="20"/>
        </w:rPr>
        <w:t xml:space="preserve"> písemnou zprávu</w:t>
      </w:r>
      <w:r w:rsidR="00A153C1" w:rsidRPr="00652CBD">
        <w:rPr>
          <w:rFonts w:ascii="Aptos Display" w:hAnsi="Aptos Display" w:cs="Arial"/>
          <w:szCs w:val="20"/>
        </w:rPr>
        <w:t xml:space="preserve"> o hodnocení nabídek</w:t>
      </w:r>
      <w:r w:rsidRPr="00652CBD">
        <w:rPr>
          <w:rFonts w:ascii="Aptos Display" w:hAnsi="Aptos Display" w:cs="Arial"/>
          <w:szCs w:val="20"/>
        </w:rPr>
        <w:t>, která bude obsahovat údaje podle § 119 odst. 2 ZZVZ.</w:t>
      </w:r>
    </w:p>
    <w:p w14:paraId="4B602F1A" w14:textId="740135B6"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Komise předá po ukončení své činnosti </w:t>
      </w:r>
      <w:r w:rsidR="00A153C1" w:rsidRPr="00652CBD">
        <w:rPr>
          <w:rFonts w:ascii="Aptos Display" w:hAnsi="Aptos Display" w:cs="Arial"/>
          <w:szCs w:val="20"/>
        </w:rPr>
        <w:t>písemnou z</w:t>
      </w:r>
      <w:r w:rsidRPr="00652CBD">
        <w:rPr>
          <w:rFonts w:ascii="Aptos Display" w:hAnsi="Aptos Display" w:cs="Arial"/>
          <w:szCs w:val="20"/>
        </w:rPr>
        <w:t>právu o hodnocení nabídek spolu s nabídkami a ostatní související dokumentací Zadavateli.</w:t>
      </w:r>
      <w:bookmarkStart w:id="193" w:name="_Toc308702477"/>
      <w:bookmarkStart w:id="194" w:name="_Toc288051585"/>
    </w:p>
    <w:p w14:paraId="5FBDE8A4" w14:textId="77777777" w:rsidR="00E14997" w:rsidRPr="00652CBD" w:rsidRDefault="00E14997" w:rsidP="00585DC2">
      <w:pPr>
        <w:widowControl w:val="0"/>
        <w:spacing w:before="120"/>
        <w:rPr>
          <w:rFonts w:ascii="Aptos Display" w:hAnsi="Aptos Display" w:cs="Arial"/>
          <w:szCs w:val="20"/>
        </w:rPr>
      </w:pPr>
    </w:p>
    <w:p w14:paraId="2E49317F" w14:textId="77777777" w:rsidR="00803BD0" w:rsidRPr="00652CBD" w:rsidRDefault="00803BD0"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95" w:name="_Toc21631423"/>
      <w:bookmarkStart w:id="196" w:name="_Toc167282327"/>
      <w:bookmarkEnd w:id="193"/>
      <w:bookmarkEnd w:id="194"/>
      <w:r w:rsidRPr="00652CBD">
        <w:rPr>
          <w:rFonts w:ascii="Aptos Display" w:hAnsi="Aptos Display"/>
          <w:bCs w:val="0"/>
        </w:rPr>
        <w:t>Posouzení nabídek</w:t>
      </w:r>
      <w:bookmarkEnd w:id="195"/>
      <w:bookmarkEnd w:id="196"/>
    </w:p>
    <w:p w14:paraId="48FC97AC" w14:textId="6A309AFE"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Procesní ani časový postup pro posouzení nabídek z hlediska </w:t>
      </w:r>
      <w:r w:rsidR="004E6B05" w:rsidRPr="00652CBD">
        <w:rPr>
          <w:rFonts w:ascii="Aptos Display" w:hAnsi="Aptos Display" w:cs="Arial"/>
          <w:szCs w:val="20"/>
        </w:rPr>
        <w:t>splnění</w:t>
      </w:r>
      <w:r w:rsidR="00A153C1" w:rsidRPr="00652CBD">
        <w:rPr>
          <w:rFonts w:ascii="Aptos Display" w:hAnsi="Aptos Display" w:cs="Arial"/>
          <w:szCs w:val="20"/>
        </w:rPr>
        <w:t xml:space="preserve"> podmínek účasti v koncesním řízení</w:t>
      </w:r>
      <w:r w:rsidR="004E6B05" w:rsidRPr="00652CBD">
        <w:rPr>
          <w:rFonts w:ascii="Aptos Display" w:hAnsi="Aptos Display" w:cs="Arial"/>
          <w:szCs w:val="20"/>
        </w:rPr>
        <w:t xml:space="preserve"> </w:t>
      </w:r>
      <w:r w:rsidRPr="00652CBD">
        <w:rPr>
          <w:rFonts w:ascii="Aptos Display" w:hAnsi="Aptos Display" w:cs="Arial"/>
          <w:szCs w:val="20"/>
        </w:rPr>
        <w:t xml:space="preserve">ZZVZ neupravuje. </w:t>
      </w:r>
    </w:p>
    <w:p w14:paraId="1D5386B7" w14:textId="0C73315D"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Zadavatel předpokládá, že posouzení nabídek provede </w:t>
      </w:r>
      <w:r w:rsidR="00A153C1" w:rsidRPr="00652CBD">
        <w:rPr>
          <w:rFonts w:ascii="Aptos Display" w:hAnsi="Aptos Display" w:cs="Arial"/>
          <w:szCs w:val="20"/>
        </w:rPr>
        <w:t xml:space="preserve">po </w:t>
      </w:r>
      <w:r w:rsidRPr="00652CBD">
        <w:rPr>
          <w:rFonts w:ascii="Aptos Display" w:hAnsi="Aptos Display" w:cs="Arial"/>
          <w:szCs w:val="20"/>
        </w:rPr>
        <w:t>výb</w:t>
      </w:r>
      <w:r w:rsidR="00A153C1" w:rsidRPr="00652CBD">
        <w:rPr>
          <w:rFonts w:ascii="Aptos Display" w:hAnsi="Aptos Display" w:cs="Arial"/>
          <w:szCs w:val="20"/>
        </w:rPr>
        <w:t>ěru</w:t>
      </w:r>
      <w:r w:rsidRPr="00652CBD">
        <w:rPr>
          <w:rFonts w:ascii="Aptos Display" w:hAnsi="Aptos Display" w:cs="Arial"/>
          <w:szCs w:val="20"/>
        </w:rPr>
        <w:t xml:space="preserve"> dodavatele dle § 122</w:t>
      </w:r>
      <w:r w:rsidR="00022A38" w:rsidRPr="00652CBD">
        <w:rPr>
          <w:rFonts w:ascii="Aptos Display" w:hAnsi="Aptos Display" w:cs="Arial"/>
          <w:szCs w:val="20"/>
        </w:rPr>
        <w:t xml:space="preserve"> ZZVZ</w:t>
      </w:r>
      <w:r w:rsidR="00A153C1" w:rsidRPr="00652CBD">
        <w:rPr>
          <w:rFonts w:ascii="Aptos Display" w:hAnsi="Aptos Display" w:cs="Arial"/>
          <w:szCs w:val="20"/>
        </w:rPr>
        <w:t>, přičemž Zadavatel předpokládá využití postupu stanoveného v ustanovení § 39 odst. 4 ZZVZ</w:t>
      </w:r>
      <w:r w:rsidR="00585DC2" w:rsidRPr="00652CBD">
        <w:rPr>
          <w:rFonts w:ascii="Aptos Display" w:hAnsi="Aptos Display" w:cs="Arial"/>
          <w:szCs w:val="20"/>
        </w:rPr>
        <w:t>.</w:t>
      </w:r>
      <w:r w:rsidRPr="00652CBD">
        <w:rPr>
          <w:rFonts w:ascii="Aptos Display" w:hAnsi="Aptos Display" w:cs="Arial"/>
          <w:szCs w:val="20"/>
        </w:rPr>
        <w:t xml:space="preserve"> </w:t>
      </w:r>
    </w:p>
    <w:p w14:paraId="2863DD2B" w14:textId="77777777" w:rsidR="00803BD0" w:rsidRPr="00652CBD" w:rsidRDefault="00803BD0" w:rsidP="00585DC2">
      <w:pPr>
        <w:widowControl w:val="0"/>
        <w:tabs>
          <w:tab w:val="left" w:pos="567"/>
        </w:tabs>
        <w:spacing w:before="120"/>
        <w:rPr>
          <w:rFonts w:ascii="Aptos Display" w:hAnsi="Aptos Display" w:cs="Arial"/>
          <w:szCs w:val="20"/>
        </w:rPr>
      </w:pPr>
    </w:p>
    <w:p w14:paraId="1A28876D" w14:textId="77777777" w:rsidR="00803BD0" w:rsidRPr="00652CBD" w:rsidRDefault="00803BD0"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197" w:name="_Toc293038731"/>
      <w:bookmarkStart w:id="198" w:name="_Toc308702495"/>
      <w:bookmarkStart w:id="199" w:name="_Toc421110541"/>
      <w:bookmarkStart w:id="200" w:name="_Toc479145815"/>
      <w:bookmarkStart w:id="201" w:name="_Toc21631424"/>
      <w:bookmarkStart w:id="202" w:name="_Toc167282328"/>
      <w:r w:rsidRPr="00652CBD">
        <w:rPr>
          <w:rFonts w:ascii="Aptos Display" w:hAnsi="Aptos Display"/>
          <w:bCs w:val="0"/>
        </w:rPr>
        <w:t>Objasnění nebo doplnění předložených údajů či dokladů</w:t>
      </w:r>
      <w:bookmarkEnd w:id="197"/>
      <w:bookmarkEnd w:id="198"/>
      <w:bookmarkEnd w:id="199"/>
      <w:bookmarkEnd w:id="200"/>
      <w:bookmarkEnd w:id="201"/>
      <w:bookmarkEnd w:id="202"/>
    </w:p>
    <w:p w14:paraId="1FE01B0B" w14:textId="2A370901" w:rsidR="00803BD0" w:rsidRPr="00652CBD" w:rsidRDefault="00803BD0" w:rsidP="00585DC2">
      <w:pPr>
        <w:pStyle w:val="Nadpis3"/>
        <w:keepNext w:val="0"/>
        <w:widowControl w:val="0"/>
        <w:tabs>
          <w:tab w:val="clear" w:pos="1276"/>
        </w:tabs>
        <w:ind w:left="709" w:hanging="709"/>
        <w:rPr>
          <w:rFonts w:ascii="Aptos Display" w:hAnsi="Aptos Display" w:cs="Arial"/>
          <w:szCs w:val="20"/>
        </w:rPr>
      </w:pPr>
      <w:bookmarkStart w:id="203" w:name="čtyřicetšest"/>
      <w:bookmarkStart w:id="204" w:name="čtyřicetšest_jedna"/>
      <w:r w:rsidRPr="00652CBD">
        <w:rPr>
          <w:rFonts w:ascii="Aptos Display" w:hAnsi="Aptos Display" w:cs="Arial"/>
          <w:szCs w:val="20"/>
        </w:rPr>
        <w:t xml:space="preserve">Zadavatel může v souladu s § 46 ZZVZ pro účely zajištění řádného průběhu </w:t>
      </w:r>
      <w:r w:rsidR="00A153C1" w:rsidRPr="00652CBD">
        <w:rPr>
          <w:rFonts w:ascii="Aptos Display" w:hAnsi="Aptos Display" w:cs="Arial"/>
          <w:szCs w:val="20"/>
        </w:rPr>
        <w:t>koncesního řízení</w:t>
      </w:r>
      <w:r w:rsidRPr="00652CBD">
        <w:rPr>
          <w:rFonts w:ascii="Aptos Display" w:hAnsi="Aptos Display" w:cs="Arial"/>
          <w:szCs w:val="20"/>
        </w:rPr>
        <w:t xml:space="preserve"> požadovat, aby účastník</w:t>
      </w:r>
      <w:r w:rsidR="00A153C1" w:rsidRPr="00652CBD">
        <w:rPr>
          <w:rFonts w:ascii="Aptos Display" w:hAnsi="Aptos Display" w:cs="Arial"/>
          <w:szCs w:val="20"/>
        </w:rPr>
        <w:t xml:space="preserve"> koncesního řízení</w:t>
      </w:r>
      <w:r w:rsidRPr="00652CBD">
        <w:rPr>
          <w:rFonts w:ascii="Aptos Display" w:hAnsi="Aptos Display" w:cs="Arial"/>
          <w:szCs w:val="20"/>
        </w:rPr>
        <w:t xml:space="preserve"> v přiměřené lhůtě objasnil předložené údaje či</w:t>
      </w:r>
      <w:r w:rsidR="00585DC2" w:rsidRPr="00652CBD">
        <w:rPr>
          <w:rFonts w:ascii="Aptos Display" w:hAnsi="Aptos Display" w:cs="Arial"/>
          <w:szCs w:val="20"/>
        </w:rPr>
        <w:t> </w:t>
      </w:r>
      <w:r w:rsidRPr="00652CBD">
        <w:rPr>
          <w:rFonts w:ascii="Aptos Display" w:hAnsi="Aptos Display" w:cs="Arial"/>
          <w:szCs w:val="20"/>
        </w:rPr>
        <w:t>doklady předložené v nabídce nebo doplnil další nebo chybějící údaje.</w:t>
      </w:r>
    </w:p>
    <w:p w14:paraId="737A428B" w14:textId="77777777"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Zadavatel může žádost o objasnění nebo doplnění údajů či dokladů učinit opakovaně a může rovněž stanovenou lhůtu prodloužit nebo prominout její zmeškání. </w:t>
      </w:r>
    </w:p>
    <w:p w14:paraId="3457CEA0" w14:textId="77777777" w:rsidR="00803BD0" w:rsidRPr="00652CBD" w:rsidRDefault="00803BD0" w:rsidP="00585DC2">
      <w:pPr>
        <w:pStyle w:val="Nadpis3"/>
        <w:keepNext w:val="0"/>
        <w:widowControl w:val="0"/>
        <w:tabs>
          <w:tab w:val="clear" w:pos="1276"/>
        </w:tabs>
        <w:ind w:left="709" w:hanging="709"/>
        <w:rPr>
          <w:rFonts w:ascii="Aptos Display" w:hAnsi="Aptos Display" w:cs="Arial"/>
          <w:szCs w:val="20"/>
        </w:rPr>
      </w:pPr>
      <w:r w:rsidRPr="00652CBD">
        <w:rPr>
          <w:rFonts w:ascii="Aptos Display" w:hAnsi="Aptos Display" w:cs="Arial"/>
          <w:szCs w:val="20"/>
        </w:rPr>
        <w:t xml:space="preserve">Účastník koncesního řízení může doplnit nabídku na základě </w:t>
      </w:r>
      <w:r w:rsidR="004E6B05" w:rsidRPr="00652CBD">
        <w:rPr>
          <w:rFonts w:ascii="Aptos Display" w:hAnsi="Aptos Display" w:cs="Arial"/>
          <w:szCs w:val="20"/>
        </w:rPr>
        <w:t>výzvy Zadavatele</w:t>
      </w:r>
      <w:r w:rsidRPr="00652CBD">
        <w:rPr>
          <w:rFonts w:ascii="Aptos Display" w:hAnsi="Aptos Display" w:cs="Arial"/>
          <w:szCs w:val="20"/>
        </w:rPr>
        <w:t xml:space="preserve"> pouze o údaje nebo doklady, které nejsou hodnoceny podle kritérií hodnocení. V takovém případě se doplnění údajů týkajících se prokázání splnění podmínek účasti za změnu nabídky nepovažují, přičemž skutečnosti rozhodné pro posouzení splnění podmínek účasti mohou nastat i po uplynutí lhůty pro podání nabídek.</w:t>
      </w:r>
    </w:p>
    <w:p w14:paraId="279E9AFB" w14:textId="77777777" w:rsidR="00D36ECC" w:rsidRPr="00652CBD" w:rsidRDefault="00D36ECC" w:rsidP="00585DC2">
      <w:pPr>
        <w:widowControl w:val="0"/>
        <w:spacing w:before="120"/>
        <w:rPr>
          <w:rFonts w:ascii="Aptos Display" w:hAnsi="Aptos Display" w:cs="Arial"/>
          <w:szCs w:val="20"/>
        </w:rPr>
      </w:pPr>
    </w:p>
    <w:p w14:paraId="0AAC5445" w14:textId="3A4D33AC" w:rsidR="00803BD0" w:rsidRPr="00652CBD" w:rsidRDefault="00803BD0"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205" w:name="_Toc479145816"/>
      <w:bookmarkStart w:id="206" w:name="_Toc21631425"/>
      <w:bookmarkStart w:id="207" w:name="_Toc167282329"/>
      <w:bookmarkEnd w:id="203"/>
      <w:bookmarkEnd w:id="204"/>
      <w:r w:rsidRPr="00652CBD">
        <w:rPr>
          <w:rFonts w:ascii="Aptos Display" w:hAnsi="Aptos Display"/>
          <w:bCs w:val="0"/>
        </w:rPr>
        <w:t>Výběr dodavatele</w:t>
      </w:r>
      <w:bookmarkEnd w:id="205"/>
      <w:r w:rsidRPr="00652CBD">
        <w:rPr>
          <w:rFonts w:ascii="Aptos Display" w:hAnsi="Aptos Display"/>
          <w:bCs w:val="0"/>
        </w:rPr>
        <w:t xml:space="preserve"> </w:t>
      </w:r>
      <w:r w:rsidR="00D36ECC" w:rsidRPr="00652CBD">
        <w:rPr>
          <w:rFonts w:ascii="Aptos Display" w:hAnsi="Aptos Display"/>
          <w:bCs w:val="0"/>
        </w:rPr>
        <w:t xml:space="preserve">a ukončení </w:t>
      </w:r>
      <w:r w:rsidR="00EE4AC5" w:rsidRPr="00652CBD">
        <w:rPr>
          <w:rFonts w:ascii="Aptos Display" w:hAnsi="Aptos Display"/>
          <w:bCs w:val="0"/>
        </w:rPr>
        <w:t>koncesn</w:t>
      </w:r>
      <w:r w:rsidR="00D9683D" w:rsidRPr="00652CBD">
        <w:rPr>
          <w:rFonts w:ascii="Aptos Display" w:hAnsi="Aptos Display"/>
          <w:bCs w:val="0"/>
        </w:rPr>
        <w:t>í</w:t>
      </w:r>
      <w:r w:rsidR="00B018EB" w:rsidRPr="00652CBD">
        <w:rPr>
          <w:rFonts w:ascii="Aptos Display" w:hAnsi="Aptos Display"/>
          <w:bCs w:val="0"/>
        </w:rPr>
        <w:t>ho</w:t>
      </w:r>
      <w:r w:rsidR="00D36ECC" w:rsidRPr="00652CBD">
        <w:rPr>
          <w:rFonts w:ascii="Aptos Display" w:hAnsi="Aptos Display"/>
          <w:bCs w:val="0"/>
        </w:rPr>
        <w:t xml:space="preserve"> řízení</w:t>
      </w:r>
      <w:bookmarkEnd w:id="206"/>
      <w:bookmarkEnd w:id="207"/>
    </w:p>
    <w:p w14:paraId="1029A0AE" w14:textId="77777777" w:rsidR="00D36ECC" w:rsidRPr="00652CBD" w:rsidRDefault="00D36ECC" w:rsidP="00585DC2">
      <w:pPr>
        <w:pStyle w:val="Nadpis3"/>
        <w:keepNext w:val="0"/>
        <w:widowControl w:val="0"/>
        <w:tabs>
          <w:tab w:val="clear" w:pos="1276"/>
        </w:tabs>
        <w:ind w:left="851" w:hanging="851"/>
        <w:rPr>
          <w:rFonts w:ascii="Aptos Display" w:hAnsi="Aptos Display" w:cs="Arial"/>
          <w:szCs w:val="20"/>
        </w:rPr>
      </w:pPr>
      <w:r w:rsidRPr="00652CBD">
        <w:rPr>
          <w:rFonts w:ascii="Aptos Display" w:hAnsi="Aptos Display" w:cs="Arial"/>
          <w:szCs w:val="20"/>
        </w:rPr>
        <w:t>Pro výběr dodavatele a ukončení koncesního řízení platí § 122 - § 127 ZZVZ.</w:t>
      </w:r>
    </w:p>
    <w:p w14:paraId="2805DCDF" w14:textId="6836606F" w:rsidR="00803BD0" w:rsidRPr="00652CBD" w:rsidRDefault="00803BD0" w:rsidP="00585DC2">
      <w:pPr>
        <w:pStyle w:val="Nadpis3"/>
        <w:keepNext w:val="0"/>
        <w:widowControl w:val="0"/>
        <w:tabs>
          <w:tab w:val="clear" w:pos="1276"/>
        </w:tabs>
        <w:ind w:left="851" w:hanging="851"/>
        <w:rPr>
          <w:rFonts w:ascii="Aptos Display" w:hAnsi="Aptos Display" w:cs="Arial"/>
          <w:szCs w:val="20"/>
        </w:rPr>
      </w:pPr>
      <w:bookmarkStart w:id="208" w:name="stodvacetdva_dva"/>
      <w:r w:rsidRPr="00652CBD">
        <w:rPr>
          <w:rFonts w:ascii="Aptos Display" w:hAnsi="Aptos Display" w:cs="Arial"/>
          <w:szCs w:val="20"/>
        </w:rPr>
        <w:t>Pokud je v </w:t>
      </w:r>
      <w:r w:rsidR="00A153C1" w:rsidRPr="00652CBD">
        <w:rPr>
          <w:rFonts w:ascii="Aptos Display" w:hAnsi="Aptos Display" w:cs="Arial"/>
          <w:szCs w:val="20"/>
        </w:rPr>
        <w:t xml:space="preserve">koncesním </w:t>
      </w:r>
      <w:r w:rsidRPr="00652CBD">
        <w:rPr>
          <w:rFonts w:ascii="Aptos Display" w:hAnsi="Aptos Display" w:cs="Arial"/>
          <w:szCs w:val="20"/>
        </w:rPr>
        <w:t xml:space="preserve">řízení jediný účastník </w:t>
      </w:r>
      <w:r w:rsidR="00A87025" w:rsidRPr="00652CBD">
        <w:rPr>
          <w:rFonts w:ascii="Aptos Display" w:hAnsi="Aptos Display" w:cs="Arial"/>
          <w:szCs w:val="20"/>
        </w:rPr>
        <w:t xml:space="preserve">koncesního </w:t>
      </w:r>
      <w:r w:rsidRPr="00652CBD">
        <w:rPr>
          <w:rFonts w:ascii="Aptos Display" w:hAnsi="Aptos Display" w:cs="Arial"/>
          <w:szCs w:val="20"/>
        </w:rPr>
        <w:t>řízení, může být Zadavatelem vybrán bez provedení hodnocení.</w:t>
      </w:r>
    </w:p>
    <w:p w14:paraId="6D873279" w14:textId="77777777" w:rsidR="00A064FD" w:rsidRPr="00652CBD" w:rsidRDefault="00A064FD" w:rsidP="00585DC2">
      <w:pPr>
        <w:pStyle w:val="Nadpis2"/>
        <w:keepNext w:val="0"/>
        <w:widowControl w:val="0"/>
        <w:tabs>
          <w:tab w:val="clear" w:pos="1844"/>
          <w:tab w:val="num" w:pos="567"/>
        </w:tabs>
        <w:ind w:hanging="1844"/>
        <w:rPr>
          <w:rFonts w:ascii="Aptos Display" w:hAnsi="Aptos Display"/>
        </w:rPr>
      </w:pPr>
      <w:bookmarkStart w:id="209" w:name="_Toc479145831"/>
      <w:bookmarkStart w:id="210" w:name="_Toc512203355"/>
      <w:bookmarkStart w:id="211" w:name="_Toc21631426"/>
      <w:bookmarkStart w:id="212" w:name="_Toc167282330"/>
      <w:r w:rsidRPr="00652CBD">
        <w:rPr>
          <w:rFonts w:ascii="Aptos Display" w:hAnsi="Aptos Display"/>
        </w:rPr>
        <w:t>Důvěrnost informací</w:t>
      </w:r>
      <w:bookmarkEnd w:id="209"/>
      <w:bookmarkEnd w:id="210"/>
      <w:bookmarkEnd w:id="211"/>
      <w:bookmarkEnd w:id="212"/>
    </w:p>
    <w:p w14:paraId="76A83F0B" w14:textId="77777777" w:rsidR="00A064FD" w:rsidRPr="00652CBD" w:rsidRDefault="00A064FD" w:rsidP="00585DC2">
      <w:pPr>
        <w:pStyle w:val="Nadpis3"/>
        <w:keepNext w:val="0"/>
        <w:widowControl w:val="0"/>
        <w:tabs>
          <w:tab w:val="clear" w:pos="1276"/>
        </w:tabs>
        <w:ind w:left="851" w:hanging="851"/>
        <w:rPr>
          <w:rFonts w:ascii="Aptos Display" w:hAnsi="Aptos Display" w:cs="Arial"/>
          <w:szCs w:val="20"/>
        </w:rPr>
      </w:pPr>
      <w:r w:rsidRPr="00652CBD">
        <w:rPr>
          <w:rFonts w:ascii="Aptos Display" w:hAnsi="Aptos Display" w:cs="Arial"/>
          <w:szCs w:val="20"/>
        </w:rPr>
        <w:t xml:space="preserve">Dodavatel je povinen zacházet se všemi informacemi, které mu budou poskytnuty v průběhu koncesního řízení jako s důvěrnými (s výjimkou informací, které byly veřejně publikovány). </w:t>
      </w:r>
    </w:p>
    <w:p w14:paraId="4B8974BA" w14:textId="1C612CC7" w:rsidR="00184939" w:rsidRPr="00652CBD" w:rsidRDefault="00A064FD" w:rsidP="00585DC2">
      <w:pPr>
        <w:pStyle w:val="Nadpis3"/>
        <w:keepNext w:val="0"/>
        <w:widowControl w:val="0"/>
        <w:tabs>
          <w:tab w:val="clear" w:pos="1276"/>
        </w:tabs>
        <w:ind w:left="851" w:hanging="851"/>
        <w:rPr>
          <w:rFonts w:ascii="Aptos Display" w:hAnsi="Aptos Display" w:cs="Arial"/>
          <w:szCs w:val="20"/>
        </w:rPr>
      </w:pPr>
      <w:r w:rsidRPr="00652CBD">
        <w:rPr>
          <w:rFonts w:ascii="Aptos Display" w:hAnsi="Aptos Display" w:cs="Arial"/>
          <w:szCs w:val="20"/>
        </w:rPr>
        <w:t>Dodavatel je dále povinen zdržet se jakýchkoliv jednání, která by mohla narušit transparentní a</w:t>
      </w:r>
      <w:r w:rsidR="00585DC2" w:rsidRPr="00652CBD">
        <w:rPr>
          <w:rFonts w:ascii="Aptos Display" w:hAnsi="Aptos Display" w:cs="Arial"/>
          <w:szCs w:val="20"/>
        </w:rPr>
        <w:t> </w:t>
      </w:r>
      <w:r w:rsidRPr="00652CBD">
        <w:rPr>
          <w:rFonts w:ascii="Aptos Display" w:hAnsi="Aptos Display" w:cs="Arial"/>
          <w:szCs w:val="20"/>
        </w:rPr>
        <w:t>nediskriminační průběh</w:t>
      </w:r>
      <w:r w:rsidR="002E1698" w:rsidRPr="00652CBD">
        <w:rPr>
          <w:rFonts w:ascii="Aptos Display" w:hAnsi="Aptos Display" w:cs="Arial"/>
          <w:szCs w:val="20"/>
        </w:rPr>
        <w:t xml:space="preserve"> koncesního</w:t>
      </w:r>
      <w:r w:rsidRPr="00652CBD">
        <w:rPr>
          <w:rFonts w:ascii="Aptos Display" w:hAnsi="Aptos Display" w:cs="Arial"/>
          <w:szCs w:val="20"/>
        </w:rPr>
        <w:t xml:space="preserve"> řízení, zejména však jednání, v jejichž důsledku by mohlo dojít k narušení soutěže.</w:t>
      </w:r>
    </w:p>
    <w:p w14:paraId="684D4FB6" w14:textId="77777777" w:rsidR="00F1700D" w:rsidRPr="00652CBD" w:rsidRDefault="00F1700D" w:rsidP="00585DC2">
      <w:pPr>
        <w:pStyle w:val="Zkladntext"/>
        <w:widowControl w:val="0"/>
        <w:rPr>
          <w:rFonts w:ascii="Aptos Display" w:hAnsi="Aptos Display"/>
          <w:b/>
        </w:rPr>
      </w:pPr>
      <w:bookmarkStart w:id="213" w:name="_Toc479145829"/>
      <w:bookmarkStart w:id="214" w:name="_Toc512203353"/>
      <w:bookmarkEnd w:id="208"/>
    </w:p>
    <w:p w14:paraId="4E4486C1" w14:textId="50976F5D" w:rsidR="00F1700D" w:rsidRPr="00652CBD" w:rsidRDefault="00F1700D" w:rsidP="00585DC2">
      <w:pPr>
        <w:pStyle w:val="Nadpis1"/>
        <w:keepNext w:val="0"/>
        <w:keepLines/>
        <w:widowControl w:val="0"/>
        <w:tabs>
          <w:tab w:val="num" w:pos="426"/>
        </w:tabs>
        <w:spacing w:before="120" w:after="120"/>
        <w:ind w:left="360" w:hanging="360"/>
        <w:rPr>
          <w:rFonts w:ascii="Aptos Display" w:hAnsi="Aptos Display"/>
        </w:rPr>
      </w:pPr>
      <w:bookmarkStart w:id="215" w:name="_Toc21631427"/>
      <w:bookmarkStart w:id="216" w:name="_Toc167282331"/>
      <w:r w:rsidRPr="00652CBD">
        <w:rPr>
          <w:rFonts w:ascii="Aptos Display" w:hAnsi="Aptos Display"/>
        </w:rPr>
        <w:lastRenderedPageBreak/>
        <w:t>Výhrady a upozornění Zadavatele</w:t>
      </w:r>
      <w:bookmarkEnd w:id="215"/>
      <w:bookmarkEnd w:id="216"/>
    </w:p>
    <w:p w14:paraId="23DD1BEB" w14:textId="77777777"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Zadavatel nepřipouští variantní řešení nabídky.</w:t>
      </w:r>
    </w:p>
    <w:p w14:paraId="7484D591" w14:textId="77777777"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Každý dodavatel může podat pouze jednu nabídku.</w:t>
      </w:r>
    </w:p>
    <w:p w14:paraId="27021BA8" w14:textId="56FF97B9"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Zadavatel si vyhrazuje právo ověřit informace obsažené v nabídce účastníka u třetích osob a</w:t>
      </w:r>
      <w:r w:rsidR="00585DC2" w:rsidRPr="00652CBD">
        <w:rPr>
          <w:rFonts w:ascii="Aptos Display" w:hAnsi="Aptos Display" w:cs="Arial"/>
          <w:szCs w:val="20"/>
        </w:rPr>
        <w:t> </w:t>
      </w:r>
      <w:r w:rsidRPr="00652CBD">
        <w:rPr>
          <w:rFonts w:ascii="Aptos Display" w:hAnsi="Aptos Display" w:cs="Arial"/>
          <w:szCs w:val="20"/>
        </w:rPr>
        <w:t>účastník je povinen mu v tomto ohledu poskytnout veškerou potřebnou součinnost.</w:t>
      </w:r>
    </w:p>
    <w:p w14:paraId="16EBB8CD" w14:textId="6D0C1CCE"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Zadavatel je oprávněn jakékoliv informace či doklady poskytnuté dodavatelem použít, je-li to</w:t>
      </w:r>
      <w:r w:rsidR="00E34DE7" w:rsidRPr="00652CBD">
        <w:rPr>
          <w:rFonts w:ascii="Aptos Display" w:hAnsi="Aptos Display" w:cs="Arial"/>
          <w:szCs w:val="20"/>
        </w:rPr>
        <w:t> </w:t>
      </w:r>
      <w:r w:rsidRPr="00652CBD">
        <w:rPr>
          <w:rFonts w:ascii="Aptos Display" w:hAnsi="Aptos Display" w:cs="Arial"/>
          <w:szCs w:val="20"/>
        </w:rPr>
        <w:t>nezbytné pro postup podle ZZVZ či pokud to vyplývá z účelu ZZVZ.</w:t>
      </w:r>
    </w:p>
    <w:p w14:paraId="52FBCF2D" w14:textId="1CE7DBB0" w:rsidR="004B192A" w:rsidRPr="005966EC" w:rsidRDefault="004B192A" w:rsidP="001E0BD3">
      <w:pPr>
        <w:pStyle w:val="Zkladntext"/>
        <w:widowControl w:val="0"/>
        <w:numPr>
          <w:ilvl w:val="0"/>
          <w:numId w:val="33"/>
        </w:numPr>
        <w:ind w:left="714" w:hanging="357"/>
        <w:rPr>
          <w:rFonts w:ascii="Aptos Display" w:hAnsi="Aptos Display" w:cs="Arial"/>
          <w:b/>
          <w:bCs/>
          <w:szCs w:val="20"/>
        </w:rPr>
      </w:pPr>
      <w:r w:rsidRPr="005966EC">
        <w:rPr>
          <w:rFonts w:ascii="Aptos Display" w:hAnsi="Aptos Display" w:cs="Arial"/>
          <w:b/>
          <w:bCs/>
          <w:szCs w:val="20"/>
        </w:rPr>
        <w:t xml:space="preserve">Zadavatel je oprávněn </w:t>
      </w:r>
      <w:r w:rsidR="00BF0290" w:rsidRPr="005966EC">
        <w:rPr>
          <w:rFonts w:ascii="Aptos Display" w:hAnsi="Aptos Display" w:cs="Arial"/>
          <w:b/>
          <w:bCs/>
          <w:szCs w:val="20"/>
        </w:rPr>
        <w:t>vyloučit dodavatele z další účasti v </w:t>
      </w:r>
      <w:r w:rsidR="00EE4AC5" w:rsidRPr="005966EC">
        <w:rPr>
          <w:rFonts w:ascii="Aptos Display" w:hAnsi="Aptos Display" w:cs="Arial"/>
          <w:b/>
          <w:bCs/>
          <w:szCs w:val="20"/>
        </w:rPr>
        <w:t>koncesn</w:t>
      </w:r>
      <w:r w:rsidR="00D9683D" w:rsidRPr="005966EC">
        <w:rPr>
          <w:rFonts w:ascii="Aptos Display" w:hAnsi="Aptos Display" w:cs="Arial"/>
          <w:b/>
          <w:bCs/>
          <w:szCs w:val="20"/>
        </w:rPr>
        <w:t>í</w:t>
      </w:r>
      <w:r w:rsidR="00BF0290" w:rsidRPr="005966EC">
        <w:rPr>
          <w:rFonts w:ascii="Aptos Display" w:hAnsi="Aptos Display" w:cs="Arial"/>
          <w:b/>
          <w:bCs/>
          <w:szCs w:val="20"/>
        </w:rPr>
        <w:t>m řízení, pokud jeho N</w:t>
      </w:r>
      <w:r w:rsidR="002D0E0F" w:rsidRPr="005966EC">
        <w:rPr>
          <w:rFonts w:ascii="Aptos Display" w:hAnsi="Aptos Display" w:cs="Arial"/>
          <w:b/>
          <w:bCs/>
          <w:szCs w:val="20"/>
        </w:rPr>
        <w:t>abídk</w:t>
      </w:r>
      <w:r w:rsidR="00BF0290" w:rsidRPr="005966EC">
        <w:rPr>
          <w:rFonts w:ascii="Aptos Display" w:hAnsi="Aptos Display" w:cs="Arial"/>
          <w:b/>
          <w:bCs/>
          <w:szCs w:val="20"/>
        </w:rPr>
        <w:t>ová cena</w:t>
      </w:r>
      <w:r w:rsidR="0024604C" w:rsidRPr="005966EC">
        <w:rPr>
          <w:rFonts w:ascii="Aptos Display" w:hAnsi="Aptos Display" w:cs="Arial"/>
          <w:b/>
          <w:bCs/>
          <w:szCs w:val="20"/>
        </w:rPr>
        <w:t xml:space="preserve"> </w:t>
      </w:r>
      <w:r w:rsidR="0087119A" w:rsidRPr="005966EC">
        <w:rPr>
          <w:rFonts w:ascii="Aptos Display" w:hAnsi="Aptos Display" w:cs="Arial"/>
          <w:b/>
          <w:bCs/>
          <w:szCs w:val="20"/>
        </w:rPr>
        <w:t xml:space="preserve">přesáhne </w:t>
      </w:r>
      <w:r w:rsidR="00B018EB" w:rsidRPr="005966EC">
        <w:rPr>
          <w:rFonts w:ascii="Aptos Display" w:hAnsi="Aptos Display" w:cs="Arial"/>
          <w:b/>
          <w:bCs/>
          <w:szCs w:val="20"/>
        </w:rPr>
        <w:t>hodnotu</w:t>
      </w:r>
      <w:r w:rsidR="0047497E" w:rsidRPr="005966EC">
        <w:rPr>
          <w:rFonts w:ascii="Aptos Display" w:hAnsi="Aptos Display" w:cs="Arial"/>
          <w:b/>
          <w:bCs/>
          <w:szCs w:val="20"/>
        </w:rPr>
        <w:t xml:space="preserve"> označenou jako „strop pro nabídkovou cenu“. Hodnota stropu pro nabídkovou cenu je </w:t>
      </w:r>
      <w:r w:rsidR="00E14997" w:rsidRPr="005966EC">
        <w:rPr>
          <w:rFonts w:ascii="Aptos Display" w:hAnsi="Aptos Display" w:cs="Arial"/>
          <w:b/>
          <w:bCs/>
          <w:szCs w:val="20"/>
        </w:rPr>
        <w:t xml:space="preserve">stanovena v úrovni </w:t>
      </w:r>
      <w:r w:rsidR="005966EC" w:rsidRPr="005966EC">
        <w:rPr>
          <w:rFonts w:ascii="Aptos Display" w:hAnsi="Aptos Display" w:cs="Arial"/>
          <w:b/>
          <w:bCs/>
          <w:szCs w:val="20"/>
        </w:rPr>
        <w:t>52 Kč/m</w:t>
      </w:r>
      <w:r w:rsidR="005966EC" w:rsidRPr="005966EC">
        <w:rPr>
          <w:rFonts w:ascii="Aptos Display" w:hAnsi="Aptos Display" w:cs="Arial"/>
          <w:b/>
          <w:bCs/>
          <w:szCs w:val="20"/>
          <w:vertAlign w:val="superscript"/>
        </w:rPr>
        <w:t>3</w:t>
      </w:r>
      <w:r w:rsidR="0087119A" w:rsidRPr="005966EC">
        <w:rPr>
          <w:rFonts w:ascii="Aptos Display" w:hAnsi="Aptos Display" w:cs="Arial"/>
          <w:b/>
          <w:bCs/>
          <w:szCs w:val="20"/>
        </w:rPr>
        <w:t>.</w:t>
      </w:r>
      <w:r w:rsidR="0024604C" w:rsidRPr="005966EC">
        <w:rPr>
          <w:rFonts w:ascii="Aptos Display" w:hAnsi="Aptos Display" w:cs="Arial"/>
          <w:b/>
          <w:bCs/>
          <w:szCs w:val="20"/>
        </w:rPr>
        <w:t xml:space="preserve"> </w:t>
      </w:r>
    </w:p>
    <w:p w14:paraId="6C1D4FDC" w14:textId="77777777"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 xml:space="preserve">Zadavatel u vybraného dodavatele ověří splnění podmínek dle § 48 odst. 9 ZZVZ. </w:t>
      </w:r>
    </w:p>
    <w:p w14:paraId="3B8D9E63" w14:textId="77777777"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 xml:space="preserve">Zadavatel předložené nabídky nevrací. </w:t>
      </w:r>
    </w:p>
    <w:p w14:paraId="4302125B" w14:textId="28D21384" w:rsidR="00F1700D" w:rsidRPr="00652CBD" w:rsidRDefault="00F1700D" w:rsidP="001E0BD3">
      <w:pPr>
        <w:pStyle w:val="Zkladntext"/>
        <w:widowControl w:val="0"/>
        <w:numPr>
          <w:ilvl w:val="0"/>
          <w:numId w:val="33"/>
        </w:numPr>
        <w:ind w:left="714" w:hanging="357"/>
        <w:rPr>
          <w:rFonts w:ascii="Aptos Display" w:hAnsi="Aptos Display" w:cs="Arial"/>
          <w:szCs w:val="20"/>
        </w:rPr>
      </w:pPr>
      <w:r w:rsidRPr="00652CBD">
        <w:rPr>
          <w:rFonts w:ascii="Aptos Display" w:hAnsi="Aptos Display" w:cs="Arial"/>
          <w:szCs w:val="20"/>
        </w:rPr>
        <w:t xml:space="preserve">Zadavatel upozorňuje, že v souladu s ustanovením § 48 odst. 7 a 9 ZZVZ, bude z </w:t>
      </w:r>
      <w:r w:rsidR="00585DC2" w:rsidRPr="00652CBD">
        <w:rPr>
          <w:rFonts w:ascii="Aptos Display" w:hAnsi="Aptos Display" w:cs="Arial"/>
          <w:szCs w:val="20"/>
        </w:rPr>
        <w:t xml:space="preserve">koncesního </w:t>
      </w:r>
      <w:r w:rsidRPr="00652CBD">
        <w:rPr>
          <w:rFonts w:ascii="Aptos Display" w:hAnsi="Aptos Display" w:cs="Arial"/>
          <w:szCs w:val="20"/>
        </w:rPr>
        <w:t>řízení vyloučen účastník, který je akciovou společností nebo má právní formu obdobnou akciové společnosti a nemá vydány výlučně zaknihované akcie.</w:t>
      </w:r>
    </w:p>
    <w:p w14:paraId="41871775" w14:textId="476F910C" w:rsidR="00F1700D" w:rsidRPr="00652CBD" w:rsidRDefault="00F1700D" w:rsidP="001E0BD3">
      <w:pPr>
        <w:pStyle w:val="Odstavecseseznamem"/>
        <w:widowControl w:val="0"/>
        <w:numPr>
          <w:ilvl w:val="0"/>
          <w:numId w:val="33"/>
        </w:numPr>
        <w:spacing w:after="120"/>
        <w:ind w:left="714" w:hanging="357"/>
        <w:jc w:val="both"/>
        <w:rPr>
          <w:rFonts w:ascii="Aptos Display" w:hAnsi="Aptos Display" w:cs="Arial"/>
          <w:sz w:val="20"/>
          <w:szCs w:val="20"/>
        </w:rPr>
      </w:pPr>
      <w:r w:rsidRPr="00652CBD">
        <w:rPr>
          <w:rFonts w:ascii="Aptos Display" w:hAnsi="Aptos Display" w:cs="Arial"/>
          <w:sz w:val="20"/>
          <w:szCs w:val="20"/>
        </w:rPr>
        <w:t xml:space="preserve">Dodavatel bere na vědomí, že </w:t>
      </w:r>
      <w:r w:rsidR="00585DC2" w:rsidRPr="00652CBD">
        <w:rPr>
          <w:rFonts w:ascii="Aptos Display" w:hAnsi="Aptos Display" w:cs="Arial"/>
          <w:sz w:val="20"/>
          <w:szCs w:val="20"/>
        </w:rPr>
        <w:t xml:space="preserve">Koncesní </w:t>
      </w:r>
      <w:r w:rsidRPr="00652CBD">
        <w:rPr>
          <w:rFonts w:ascii="Aptos Display" w:hAnsi="Aptos Display" w:cs="Arial"/>
          <w:sz w:val="20"/>
          <w:szCs w:val="20"/>
        </w:rPr>
        <w:t>smlouv</w:t>
      </w:r>
      <w:r w:rsidR="004F3398" w:rsidRPr="00652CBD">
        <w:rPr>
          <w:rFonts w:ascii="Aptos Display" w:hAnsi="Aptos Display" w:cs="Arial"/>
          <w:sz w:val="20"/>
          <w:szCs w:val="20"/>
        </w:rPr>
        <w:t>y</w:t>
      </w:r>
      <w:r w:rsidRPr="00652CBD">
        <w:rPr>
          <w:rFonts w:ascii="Aptos Display" w:hAnsi="Aptos Display" w:cs="Arial"/>
          <w:sz w:val="20"/>
          <w:szCs w:val="20"/>
        </w:rPr>
        <w:t xml:space="preserve"> na plnění veřejné zakázky bud</w:t>
      </w:r>
      <w:r w:rsidR="004F3398" w:rsidRPr="00652CBD">
        <w:rPr>
          <w:rFonts w:ascii="Aptos Display" w:hAnsi="Aptos Display" w:cs="Arial"/>
          <w:sz w:val="20"/>
          <w:szCs w:val="20"/>
        </w:rPr>
        <w:t>ou</w:t>
      </w:r>
      <w:r w:rsidRPr="00652CBD">
        <w:rPr>
          <w:rFonts w:ascii="Aptos Display" w:hAnsi="Aptos Display" w:cs="Arial"/>
          <w:sz w:val="20"/>
          <w:szCs w:val="20"/>
        </w:rPr>
        <w:t xml:space="preserve"> uveřejněn</w:t>
      </w:r>
      <w:r w:rsidR="004F3398" w:rsidRPr="00652CBD">
        <w:rPr>
          <w:rFonts w:ascii="Aptos Display" w:hAnsi="Aptos Display" w:cs="Arial"/>
          <w:sz w:val="20"/>
          <w:szCs w:val="20"/>
        </w:rPr>
        <w:t>y</w:t>
      </w:r>
      <w:r w:rsidRPr="00652CBD">
        <w:rPr>
          <w:rFonts w:ascii="Aptos Display" w:hAnsi="Aptos Display" w:cs="Arial"/>
          <w:sz w:val="20"/>
          <w:szCs w:val="20"/>
        </w:rPr>
        <w:t xml:space="preserve"> v registru smluv, přičemž </w:t>
      </w:r>
      <w:r w:rsidR="00585DC2" w:rsidRPr="00652CBD">
        <w:rPr>
          <w:rFonts w:ascii="Aptos Display" w:hAnsi="Aptos Display" w:cs="Arial"/>
          <w:sz w:val="20"/>
          <w:szCs w:val="20"/>
        </w:rPr>
        <w:t xml:space="preserve">Koncesní </w:t>
      </w:r>
      <w:r w:rsidRPr="00652CBD">
        <w:rPr>
          <w:rFonts w:ascii="Aptos Display" w:hAnsi="Aptos Display" w:cs="Arial"/>
          <w:sz w:val="20"/>
          <w:szCs w:val="20"/>
        </w:rPr>
        <w:t>smlouv</w:t>
      </w:r>
      <w:r w:rsidR="005375FA">
        <w:rPr>
          <w:rFonts w:ascii="Aptos Display" w:hAnsi="Aptos Display" w:cs="Arial"/>
          <w:sz w:val="20"/>
          <w:szCs w:val="20"/>
        </w:rPr>
        <w:t>a</w:t>
      </w:r>
      <w:r w:rsidRPr="00652CBD">
        <w:rPr>
          <w:rFonts w:ascii="Aptos Display" w:hAnsi="Aptos Display" w:cs="Arial"/>
          <w:sz w:val="20"/>
          <w:szCs w:val="20"/>
        </w:rPr>
        <w:t xml:space="preserve"> nabýv</w:t>
      </w:r>
      <w:r w:rsidR="005375FA">
        <w:rPr>
          <w:rFonts w:ascii="Aptos Display" w:hAnsi="Aptos Display" w:cs="Arial"/>
          <w:sz w:val="20"/>
          <w:szCs w:val="20"/>
        </w:rPr>
        <w:t>á</w:t>
      </w:r>
      <w:r w:rsidRPr="00652CBD">
        <w:rPr>
          <w:rFonts w:ascii="Aptos Display" w:hAnsi="Aptos Display" w:cs="Arial"/>
          <w:sz w:val="20"/>
          <w:szCs w:val="20"/>
        </w:rPr>
        <w:t xml:space="preserve"> účinnosti nejdříve uveřejněním v registru smluv, případně později. </w:t>
      </w:r>
    </w:p>
    <w:p w14:paraId="6BA74B0D" w14:textId="792BD322" w:rsidR="00F1700D" w:rsidRPr="00652CBD" w:rsidRDefault="00855334" w:rsidP="00585DC2">
      <w:pPr>
        <w:pStyle w:val="Zkladntext"/>
        <w:widowControl w:val="0"/>
        <w:rPr>
          <w:rFonts w:ascii="Aptos Display" w:hAnsi="Aptos Display" w:cs="Arial"/>
        </w:rPr>
      </w:pPr>
      <w:r w:rsidRPr="00652CBD">
        <w:rPr>
          <w:rFonts w:ascii="Aptos Display" w:hAnsi="Aptos Display" w:cs="Arial"/>
        </w:rPr>
        <w:t>Zadavatel</w:t>
      </w:r>
      <w:r w:rsidR="00F1700D" w:rsidRPr="00652CBD">
        <w:rPr>
          <w:rFonts w:ascii="Aptos Display" w:hAnsi="Aptos Display" w:cs="Arial"/>
        </w:rPr>
        <w:t xml:space="preserve"> upozorňuje účastníky, že v souladu s ustanovením § 122 ZZVZ bude po vybraném dodavateli požadovat předložení dokumentů dle § 122 odst. 3 ZZVZ ve spojení s ustanovením § 104 ZZVZ, a to v krátké lhůtě max. 14 dnů. </w:t>
      </w:r>
    </w:p>
    <w:p w14:paraId="654956FC" w14:textId="77777777" w:rsidR="00F1700D" w:rsidRPr="00652CBD" w:rsidRDefault="00F1700D" w:rsidP="00585DC2">
      <w:pPr>
        <w:widowControl w:val="0"/>
        <w:rPr>
          <w:rFonts w:ascii="Aptos Display" w:hAnsi="Aptos Display"/>
        </w:rPr>
      </w:pPr>
    </w:p>
    <w:p w14:paraId="56CA50B5" w14:textId="77777777" w:rsidR="00652CBD" w:rsidRDefault="00652CBD">
      <w:pPr>
        <w:jc w:val="left"/>
        <w:rPr>
          <w:rFonts w:ascii="Aptos Display" w:hAnsi="Aptos Display"/>
          <w:b/>
          <w:sz w:val="26"/>
          <w:szCs w:val="32"/>
        </w:rPr>
      </w:pPr>
      <w:bookmarkStart w:id="217" w:name="_Toc21631428"/>
      <w:r>
        <w:rPr>
          <w:rFonts w:ascii="Aptos Display" w:hAnsi="Aptos Display"/>
        </w:rPr>
        <w:br w:type="page"/>
      </w:r>
    </w:p>
    <w:p w14:paraId="1399CCCA" w14:textId="5A114246" w:rsidR="009A2B34" w:rsidRPr="00652CBD" w:rsidRDefault="00A064FD" w:rsidP="00585DC2">
      <w:pPr>
        <w:pStyle w:val="Nadpis1"/>
        <w:keepNext w:val="0"/>
        <w:keepLines/>
        <w:widowControl w:val="0"/>
        <w:tabs>
          <w:tab w:val="num" w:pos="426"/>
        </w:tabs>
        <w:spacing w:before="120" w:after="120"/>
        <w:ind w:left="360" w:hanging="360"/>
        <w:rPr>
          <w:rFonts w:ascii="Aptos Display" w:hAnsi="Aptos Display"/>
        </w:rPr>
      </w:pPr>
      <w:bookmarkStart w:id="218" w:name="_Toc167282332"/>
      <w:r w:rsidRPr="00652CBD">
        <w:rPr>
          <w:rFonts w:ascii="Aptos Display" w:hAnsi="Aptos Display"/>
        </w:rPr>
        <w:lastRenderedPageBreak/>
        <w:t xml:space="preserve">Základní informace o obchodních podmínkách </w:t>
      </w:r>
      <w:bookmarkEnd w:id="163"/>
      <w:bookmarkEnd w:id="164"/>
      <w:bookmarkEnd w:id="213"/>
      <w:bookmarkEnd w:id="214"/>
      <w:r w:rsidR="00D86AD5" w:rsidRPr="00652CBD">
        <w:rPr>
          <w:rFonts w:ascii="Aptos Display" w:hAnsi="Aptos Display"/>
        </w:rPr>
        <w:t>pro plnění K</w:t>
      </w:r>
      <w:r w:rsidRPr="00652CBD">
        <w:rPr>
          <w:rFonts w:ascii="Aptos Display" w:hAnsi="Aptos Display"/>
        </w:rPr>
        <w:t>oncesní sml</w:t>
      </w:r>
      <w:r w:rsidR="005375FA">
        <w:rPr>
          <w:rFonts w:ascii="Aptos Display" w:hAnsi="Aptos Display"/>
        </w:rPr>
        <w:t>o</w:t>
      </w:r>
      <w:r w:rsidRPr="00652CBD">
        <w:rPr>
          <w:rFonts w:ascii="Aptos Display" w:hAnsi="Aptos Display"/>
        </w:rPr>
        <w:t>uv</w:t>
      </w:r>
      <w:bookmarkEnd w:id="217"/>
      <w:bookmarkEnd w:id="218"/>
      <w:r w:rsidR="005375FA">
        <w:rPr>
          <w:rFonts w:ascii="Aptos Display" w:hAnsi="Aptos Display"/>
        </w:rPr>
        <w:t>y</w:t>
      </w:r>
    </w:p>
    <w:p w14:paraId="0E522BA4" w14:textId="48DF339D" w:rsidR="005307BF" w:rsidRPr="00652CBD" w:rsidRDefault="00A064FD" w:rsidP="00585DC2">
      <w:pPr>
        <w:pStyle w:val="Nadpis2"/>
        <w:keepNext w:val="0"/>
        <w:widowControl w:val="0"/>
        <w:tabs>
          <w:tab w:val="clear" w:pos="1844"/>
          <w:tab w:val="num" w:pos="567"/>
        </w:tabs>
        <w:spacing w:before="120" w:after="120"/>
        <w:ind w:left="567" w:hanging="567"/>
        <w:rPr>
          <w:rFonts w:ascii="Aptos Display" w:hAnsi="Aptos Display"/>
          <w:bCs w:val="0"/>
        </w:rPr>
      </w:pPr>
      <w:bookmarkStart w:id="219" w:name="_Toc21631429"/>
      <w:bookmarkStart w:id="220" w:name="_Toc167282333"/>
      <w:r w:rsidRPr="00652CBD">
        <w:rPr>
          <w:rFonts w:ascii="Aptos Display" w:hAnsi="Aptos Display"/>
          <w:bCs w:val="0"/>
        </w:rPr>
        <w:t>F</w:t>
      </w:r>
      <w:r w:rsidR="000E7359" w:rsidRPr="00652CBD">
        <w:rPr>
          <w:rFonts w:ascii="Aptos Display" w:hAnsi="Aptos Display"/>
          <w:bCs w:val="0"/>
        </w:rPr>
        <w:t>inanční záruka za řádné plnění K</w:t>
      </w:r>
      <w:r w:rsidRPr="00652CBD">
        <w:rPr>
          <w:rFonts w:ascii="Aptos Display" w:hAnsi="Aptos Display"/>
          <w:bCs w:val="0"/>
        </w:rPr>
        <w:t>oncesní smlouvy</w:t>
      </w:r>
      <w:bookmarkEnd w:id="219"/>
      <w:bookmarkEnd w:id="220"/>
    </w:p>
    <w:p w14:paraId="7D6F185E" w14:textId="3401237B" w:rsidR="00A77D35" w:rsidRPr="00652CBD" w:rsidRDefault="004009C7" w:rsidP="00585DC2">
      <w:pPr>
        <w:widowControl w:val="0"/>
        <w:spacing w:before="120" w:after="120"/>
        <w:rPr>
          <w:rFonts w:ascii="Aptos Display" w:hAnsi="Aptos Display"/>
        </w:rPr>
      </w:pPr>
      <w:r w:rsidRPr="00652CBD">
        <w:rPr>
          <w:rFonts w:ascii="Aptos Display" w:hAnsi="Aptos Display"/>
        </w:rPr>
        <w:t xml:space="preserve">Zadavatel </w:t>
      </w:r>
      <w:r w:rsidR="00532E48" w:rsidRPr="00652CBD">
        <w:rPr>
          <w:rFonts w:ascii="Aptos Display" w:hAnsi="Aptos Display"/>
        </w:rPr>
        <w:t>požaduje</w:t>
      </w:r>
      <w:r w:rsidR="00BE0DF5" w:rsidRPr="00652CBD">
        <w:rPr>
          <w:rFonts w:ascii="Aptos Display" w:hAnsi="Aptos Display"/>
        </w:rPr>
        <w:t xml:space="preserve">, </w:t>
      </w:r>
      <w:r w:rsidRPr="00652CBD">
        <w:rPr>
          <w:rFonts w:ascii="Aptos Display" w:hAnsi="Aptos Display"/>
        </w:rPr>
        <w:t>aby vybraný dodavatel, se kterým bud</w:t>
      </w:r>
      <w:r w:rsidR="004F3398" w:rsidRPr="00652CBD">
        <w:rPr>
          <w:rFonts w:ascii="Aptos Display" w:hAnsi="Aptos Display"/>
        </w:rPr>
        <w:t>ou</w:t>
      </w:r>
      <w:r w:rsidR="00A064FD" w:rsidRPr="00652CBD">
        <w:rPr>
          <w:rFonts w:ascii="Aptos Display" w:hAnsi="Aptos Display"/>
        </w:rPr>
        <w:t xml:space="preserve"> uzavřen</w:t>
      </w:r>
      <w:r w:rsidR="004F3398" w:rsidRPr="00652CBD">
        <w:rPr>
          <w:rFonts w:ascii="Aptos Display" w:hAnsi="Aptos Display"/>
        </w:rPr>
        <w:t>y</w:t>
      </w:r>
      <w:r w:rsidR="00A064FD" w:rsidRPr="00652CBD">
        <w:rPr>
          <w:rFonts w:ascii="Aptos Display" w:hAnsi="Aptos Display"/>
        </w:rPr>
        <w:t xml:space="preserve"> </w:t>
      </w:r>
      <w:r w:rsidR="00511A63" w:rsidRPr="00652CBD">
        <w:rPr>
          <w:rFonts w:ascii="Aptos Display" w:hAnsi="Aptos Display"/>
        </w:rPr>
        <w:t xml:space="preserve">Koncesní </w:t>
      </w:r>
      <w:r w:rsidR="00A064FD" w:rsidRPr="00652CBD">
        <w:rPr>
          <w:rFonts w:ascii="Aptos Display" w:hAnsi="Aptos Display"/>
        </w:rPr>
        <w:t>smlouv</w:t>
      </w:r>
      <w:r w:rsidR="004F3398" w:rsidRPr="00652CBD">
        <w:rPr>
          <w:rFonts w:ascii="Aptos Display" w:hAnsi="Aptos Display"/>
        </w:rPr>
        <w:t>y</w:t>
      </w:r>
      <w:r w:rsidR="000E7359" w:rsidRPr="00652CBD">
        <w:rPr>
          <w:rFonts w:ascii="Aptos Display" w:hAnsi="Aptos Display"/>
        </w:rPr>
        <w:t>,</w:t>
      </w:r>
      <w:r w:rsidR="00A064FD" w:rsidRPr="00652CBD">
        <w:rPr>
          <w:rFonts w:ascii="Aptos Display" w:hAnsi="Aptos Display"/>
        </w:rPr>
        <w:t xml:space="preserve"> </w:t>
      </w:r>
      <w:r w:rsidRPr="00652CBD">
        <w:rPr>
          <w:rFonts w:ascii="Aptos Display" w:hAnsi="Aptos Display"/>
        </w:rPr>
        <w:t>předložil do</w:t>
      </w:r>
      <w:r w:rsidR="003004DB" w:rsidRPr="00652CBD">
        <w:rPr>
          <w:rFonts w:ascii="Aptos Display" w:hAnsi="Aptos Display"/>
        </w:rPr>
        <w:t> </w:t>
      </w:r>
      <w:r w:rsidRPr="00652CBD">
        <w:rPr>
          <w:rFonts w:ascii="Aptos Display" w:hAnsi="Aptos Display"/>
        </w:rPr>
        <w:t>30</w:t>
      </w:r>
      <w:r w:rsidR="00FC2A0B" w:rsidRPr="00652CBD">
        <w:rPr>
          <w:rFonts w:ascii="Aptos Display" w:hAnsi="Aptos Display"/>
        </w:rPr>
        <w:t xml:space="preserve"> </w:t>
      </w:r>
      <w:r w:rsidRPr="00652CBD">
        <w:rPr>
          <w:rFonts w:ascii="Aptos Display" w:hAnsi="Aptos Display"/>
        </w:rPr>
        <w:t xml:space="preserve">dnů od </w:t>
      </w:r>
      <w:r w:rsidR="00230B3C">
        <w:rPr>
          <w:rFonts w:ascii="Aptos Display" w:hAnsi="Aptos Display"/>
        </w:rPr>
        <w:t xml:space="preserve">účinnosti </w:t>
      </w:r>
      <w:r w:rsidR="003004DB" w:rsidRPr="00652CBD">
        <w:rPr>
          <w:rFonts w:ascii="Aptos Display" w:hAnsi="Aptos Display"/>
        </w:rPr>
        <w:t xml:space="preserve">Koncesní </w:t>
      </w:r>
      <w:r w:rsidRPr="00652CBD">
        <w:rPr>
          <w:rFonts w:ascii="Aptos Display" w:hAnsi="Aptos Display"/>
        </w:rPr>
        <w:t>sml</w:t>
      </w:r>
      <w:r w:rsidR="00230B3C">
        <w:rPr>
          <w:rFonts w:ascii="Aptos Display" w:hAnsi="Aptos Display"/>
        </w:rPr>
        <w:t>o</w:t>
      </w:r>
      <w:r w:rsidRPr="00652CBD">
        <w:rPr>
          <w:rFonts w:ascii="Aptos Display" w:hAnsi="Aptos Display"/>
        </w:rPr>
        <w:t>uv</w:t>
      </w:r>
      <w:r w:rsidR="00230B3C">
        <w:rPr>
          <w:rFonts w:ascii="Aptos Display" w:hAnsi="Aptos Display"/>
        </w:rPr>
        <w:t>y</w:t>
      </w:r>
      <w:r w:rsidRPr="00652CBD">
        <w:rPr>
          <w:rFonts w:ascii="Aptos Display" w:hAnsi="Aptos Display"/>
        </w:rPr>
        <w:t xml:space="preserve"> bankovní záruku </w:t>
      </w:r>
      <w:r w:rsidRPr="00652CBD">
        <w:rPr>
          <w:rFonts w:ascii="Aptos Display" w:hAnsi="Aptos Display"/>
          <w:b/>
        </w:rPr>
        <w:t xml:space="preserve">ve výši </w:t>
      </w:r>
      <w:r w:rsidR="00B94248">
        <w:rPr>
          <w:rFonts w:ascii="Aptos Display" w:hAnsi="Aptos Display"/>
          <w:b/>
        </w:rPr>
        <w:t>35</w:t>
      </w:r>
      <w:r w:rsidR="00A77D35" w:rsidRPr="00652CBD">
        <w:rPr>
          <w:rFonts w:ascii="Aptos Display" w:hAnsi="Aptos Display"/>
          <w:b/>
        </w:rPr>
        <w:t xml:space="preserve"> mil. Kč</w:t>
      </w:r>
      <w:r w:rsidR="00D971DE" w:rsidRPr="00652CBD">
        <w:rPr>
          <w:rFonts w:ascii="Aptos Display" w:hAnsi="Aptos Display"/>
          <w:b/>
        </w:rPr>
        <w:t xml:space="preserve"> </w:t>
      </w:r>
      <w:r w:rsidR="00A064FD" w:rsidRPr="00652CBD">
        <w:rPr>
          <w:rFonts w:ascii="Aptos Display" w:hAnsi="Aptos Display"/>
        </w:rPr>
        <w:t>k zajištění z</w:t>
      </w:r>
      <w:r w:rsidRPr="00652CBD">
        <w:rPr>
          <w:rFonts w:ascii="Aptos Display" w:hAnsi="Aptos Display"/>
        </w:rPr>
        <w:t>ávazků dodavatele vyplývajících z</w:t>
      </w:r>
      <w:r w:rsidR="00184939" w:rsidRPr="00652CBD">
        <w:rPr>
          <w:rFonts w:ascii="Aptos Display" w:hAnsi="Aptos Display"/>
        </w:rPr>
        <w:t> </w:t>
      </w:r>
      <w:r w:rsidRPr="00652CBD">
        <w:rPr>
          <w:rFonts w:ascii="Aptos Display" w:hAnsi="Aptos Display"/>
        </w:rPr>
        <w:t>plnění</w:t>
      </w:r>
      <w:r w:rsidR="00184939" w:rsidRPr="00652CBD">
        <w:rPr>
          <w:rFonts w:ascii="Aptos Display" w:hAnsi="Aptos Display"/>
        </w:rPr>
        <w:t xml:space="preserve"> Koncesní</w:t>
      </w:r>
      <w:r w:rsidRPr="00652CBD">
        <w:rPr>
          <w:rFonts w:ascii="Aptos Display" w:hAnsi="Aptos Display"/>
        </w:rPr>
        <w:t xml:space="preserve"> 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 xml:space="preserve">. Bankovní záruka musí být platná a účinná po celou dobu platnosti </w:t>
      </w:r>
      <w:r w:rsidR="00D86AD5" w:rsidRPr="00652CBD">
        <w:rPr>
          <w:rFonts w:ascii="Aptos Display" w:hAnsi="Aptos Display"/>
        </w:rPr>
        <w:t xml:space="preserve">Koncesní </w:t>
      </w:r>
      <w:r w:rsidRPr="00652CBD">
        <w:rPr>
          <w:rFonts w:ascii="Aptos Display" w:hAnsi="Aptos Display"/>
        </w:rPr>
        <w:t>sml</w:t>
      </w:r>
      <w:r w:rsidR="005375FA">
        <w:rPr>
          <w:rFonts w:ascii="Aptos Display" w:hAnsi="Aptos Display"/>
        </w:rPr>
        <w:t>o</w:t>
      </w:r>
      <w:r w:rsidRPr="00652CBD">
        <w:rPr>
          <w:rFonts w:ascii="Aptos Display" w:hAnsi="Aptos Display"/>
        </w:rPr>
        <w:t>uv</w:t>
      </w:r>
      <w:r w:rsidR="005375FA">
        <w:rPr>
          <w:rFonts w:ascii="Aptos Display" w:hAnsi="Aptos Display"/>
        </w:rPr>
        <w:t>y</w:t>
      </w:r>
      <w:r w:rsidRPr="00652CBD">
        <w:rPr>
          <w:rFonts w:ascii="Aptos Display" w:hAnsi="Aptos Display"/>
        </w:rPr>
        <w:t>.</w:t>
      </w:r>
    </w:p>
    <w:p w14:paraId="1B46B808" w14:textId="77777777" w:rsidR="003004DB" w:rsidRPr="00652CBD" w:rsidRDefault="003004DB" w:rsidP="00585DC2">
      <w:pPr>
        <w:widowControl w:val="0"/>
        <w:spacing w:before="120" w:after="120"/>
        <w:rPr>
          <w:rFonts w:ascii="Aptos Display" w:hAnsi="Aptos Display"/>
        </w:rPr>
      </w:pPr>
    </w:p>
    <w:p w14:paraId="2A06C18A" w14:textId="77777777" w:rsidR="00A77D35" w:rsidRPr="00652CBD" w:rsidRDefault="00A77D35" w:rsidP="00585DC2">
      <w:pPr>
        <w:pStyle w:val="Nadpis2"/>
        <w:keepNext w:val="0"/>
        <w:widowControl w:val="0"/>
        <w:tabs>
          <w:tab w:val="clear" w:pos="1844"/>
          <w:tab w:val="num" w:pos="567"/>
        </w:tabs>
        <w:spacing w:before="120" w:after="120"/>
        <w:ind w:left="567" w:hanging="567"/>
        <w:rPr>
          <w:rFonts w:ascii="Aptos Display" w:hAnsi="Aptos Display"/>
        </w:rPr>
      </w:pPr>
      <w:bookmarkStart w:id="221" w:name="_Toc21631430"/>
      <w:bookmarkStart w:id="222" w:name="_Toc167282334"/>
      <w:r w:rsidRPr="00652CBD">
        <w:rPr>
          <w:rFonts w:ascii="Aptos Display" w:hAnsi="Aptos Display"/>
        </w:rPr>
        <w:t>Pojištění provozovatele za škody</w:t>
      </w:r>
      <w:bookmarkEnd w:id="221"/>
      <w:bookmarkEnd w:id="222"/>
    </w:p>
    <w:p w14:paraId="603BA605" w14:textId="31B49A90" w:rsidR="00A77D35" w:rsidRPr="00652CBD" w:rsidRDefault="00511A63" w:rsidP="00585DC2">
      <w:pPr>
        <w:widowControl w:val="0"/>
        <w:spacing w:before="120" w:after="120"/>
        <w:rPr>
          <w:rFonts w:ascii="Aptos Display" w:hAnsi="Aptos Display"/>
        </w:rPr>
      </w:pPr>
      <w:r w:rsidRPr="00652CBD">
        <w:rPr>
          <w:rFonts w:ascii="Aptos Display" w:hAnsi="Aptos Display"/>
        </w:rPr>
        <w:t xml:space="preserve">Zadavatel </w:t>
      </w:r>
      <w:r w:rsidR="00532E48" w:rsidRPr="00652CBD">
        <w:rPr>
          <w:rFonts w:ascii="Aptos Display" w:hAnsi="Aptos Display"/>
        </w:rPr>
        <w:t>požaduje</w:t>
      </w:r>
      <w:r w:rsidR="00A77D35" w:rsidRPr="00652CBD">
        <w:rPr>
          <w:rFonts w:ascii="Aptos Display" w:hAnsi="Aptos Display"/>
        </w:rPr>
        <w:t>, aby vybraný doda</w:t>
      </w:r>
      <w:r w:rsidR="00D86AD5" w:rsidRPr="00652CBD">
        <w:rPr>
          <w:rFonts w:ascii="Aptos Display" w:hAnsi="Aptos Display"/>
        </w:rPr>
        <w:t>vatel, se kterým bud</w:t>
      </w:r>
      <w:r w:rsidR="004F3398" w:rsidRPr="00652CBD">
        <w:rPr>
          <w:rFonts w:ascii="Aptos Display" w:hAnsi="Aptos Display"/>
        </w:rPr>
        <w:t>ou</w:t>
      </w:r>
      <w:r w:rsidR="00D86AD5" w:rsidRPr="00652CBD">
        <w:rPr>
          <w:rFonts w:ascii="Aptos Display" w:hAnsi="Aptos Display"/>
        </w:rPr>
        <w:t xml:space="preserve"> uzavřen</w:t>
      </w:r>
      <w:r w:rsidR="004F3398" w:rsidRPr="00652CBD">
        <w:rPr>
          <w:rFonts w:ascii="Aptos Display" w:hAnsi="Aptos Display"/>
        </w:rPr>
        <w:t>y</w:t>
      </w:r>
      <w:r w:rsidR="00D86AD5" w:rsidRPr="00652CBD">
        <w:rPr>
          <w:rFonts w:ascii="Aptos Display" w:hAnsi="Aptos Display"/>
        </w:rPr>
        <w:t xml:space="preserve"> K</w:t>
      </w:r>
      <w:r w:rsidR="00A77D35" w:rsidRPr="00652CBD">
        <w:rPr>
          <w:rFonts w:ascii="Aptos Display" w:hAnsi="Aptos Display"/>
        </w:rPr>
        <w:t>oncesní smlouv</w:t>
      </w:r>
      <w:r w:rsidR="004F3398" w:rsidRPr="00652CBD">
        <w:rPr>
          <w:rFonts w:ascii="Aptos Display" w:hAnsi="Aptos Display"/>
        </w:rPr>
        <w:t>y</w:t>
      </w:r>
      <w:r w:rsidR="00D86AD5" w:rsidRPr="00652CBD">
        <w:rPr>
          <w:rFonts w:ascii="Aptos Display" w:hAnsi="Aptos Display"/>
        </w:rPr>
        <w:t>,</w:t>
      </w:r>
      <w:r w:rsidR="00A77D35" w:rsidRPr="00652CBD">
        <w:rPr>
          <w:rFonts w:ascii="Aptos Display" w:hAnsi="Aptos Display"/>
        </w:rPr>
        <w:t xml:space="preserve"> měl sjednáno pojištění odpovědnosti za škody vzniklé třetím osobám v souvislosti s provozováním Vodohospodářského majetku v rozsahu minimálně </w:t>
      </w:r>
      <w:r w:rsidR="001279AC" w:rsidRPr="00652CBD">
        <w:rPr>
          <w:rFonts w:ascii="Aptos Display" w:hAnsi="Aptos Display"/>
          <w:b/>
        </w:rPr>
        <w:t>2</w:t>
      </w:r>
      <w:r w:rsidR="00FC2A0B" w:rsidRPr="00652CBD">
        <w:rPr>
          <w:rFonts w:ascii="Aptos Display" w:hAnsi="Aptos Display"/>
          <w:b/>
        </w:rPr>
        <w:t>0</w:t>
      </w:r>
      <w:r w:rsidR="00A77D35" w:rsidRPr="00652CBD">
        <w:rPr>
          <w:rFonts w:ascii="Aptos Display" w:hAnsi="Aptos Display"/>
          <w:b/>
        </w:rPr>
        <w:t xml:space="preserve">,0 mil. Kč </w:t>
      </w:r>
      <w:r w:rsidR="00A77D35" w:rsidRPr="00652CBD">
        <w:rPr>
          <w:rFonts w:ascii="Aptos Display" w:hAnsi="Aptos Display"/>
        </w:rPr>
        <w:t xml:space="preserve">a zaváže se udržovat takové pojištění po celou dobu trvání </w:t>
      </w:r>
      <w:r w:rsidR="009657EF" w:rsidRPr="00652CBD">
        <w:rPr>
          <w:rFonts w:ascii="Aptos Display" w:hAnsi="Aptos Display"/>
        </w:rPr>
        <w:t>Koncesní s</w:t>
      </w:r>
      <w:r w:rsidR="00A77D35" w:rsidRPr="00652CBD">
        <w:rPr>
          <w:rFonts w:ascii="Aptos Display" w:hAnsi="Aptos Display"/>
        </w:rPr>
        <w:t>mlouvy.</w:t>
      </w:r>
    </w:p>
    <w:p w14:paraId="6B5CF451" w14:textId="77777777" w:rsidR="00A77D35" w:rsidRPr="00652CBD" w:rsidRDefault="00A77D35" w:rsidP="00BE0DF5">
      <w:pPr>
        <w:spacing w:before="120" w:after="120"/>
        <w:rPr>
          <w:rFonts w:ascii="Aptos Display" w:hAnsi="Aptos Display"/>
        </w:rPr>
      </w:pPr>
    </w:p>
    <w:p w14:paraId="5449AFFE" w14:textId="77777777" w:rsidR="001279AC" w:rsidRPr="00652CBD" w:rsidRDefault="001279AC">
      <w:pPr>
        <w:jc w:val="left"/>
        <w:rPr>
          <w:rFonts w:ascii="Aptos Display" w:hAnsi="Aptos Display"/>
          <w:b/>
          <w:sz w:val="26"/>
          <w:szCs w:val="32"/>
        </w:rPr>
      </w:pPr>
      <w:bookmarkStart w:id="223" w:name="_Toc517083191"/>
      <w:bookmarkStart w:id="224" w:name="_Toc21631431"/>
      <w:r w:rsidRPr="00652CBD">
        <w:rPr>
          <w:rFonts w:ascii="Aptos Display" w:hAnsi="Aptos Display"/>
        </w:rPr>
        <w:br w:type="page"/>
      </w:r>
    </w:p>
    <w:p w14:paraId="6815B3D8" w14:textId="1C5A6E64" w:rsidR="00272EBF" w:rsidRPr="00652CBD" w:rsidRDefault="00272EBF" w:rsidP="00272EBF">
      <w:pPr>
        <w:pStyle w:val="Nadpis1"/>
        <w:keepLines/>
        <w:tabs>
          <w:tab w:val="clear" w:pos="1844"/>
          <w:tab w:val="num" w:pos="426"/>
        </w:tabs>
        <w:spacing w:before="120" w:after="120"/>
        <w:ind w:left="360" w:hanging="360"/>
        <w:rPr>
          <w:rFonts w:ascii="Aptos Display" w:hAnsi="Aptos Display"/>
        </w:rPr>
      </w:pPr>
      <w:bookmarkStart w:id="225" w:name="_Toc167282335"/>
      <w:r w:rsidRPr="00652CBD">
        <w:rPr>
          <w:rFonts w:ascii="Aptos Display" w:hAnsi="Aptos Display"/>
        </w:rPr>
        <w:lastRenderedPageBreak/>
        <w:t>Obchodní podmínky</w:t>
      </w:r>
      <w:bookmarkEnd w:id="223"/>
      <w:bookmarkEnd w:id="224"/>
      <w:bookmarkEnd w:id="225"/>
      <w:r w:rsidRPr="00652CBD">
        <w:rPr>
          <w:rFonts w:ascii="Aptos Display" w:hAnsi="Aptos Display"/>
        </w:rPr>
        <w:t xml:space="preserve"> </w:t>
      </w:r>
    </w:p>
    <w:p w14:paraId="23A15F61" w14:textId="77777777" w:rsidR="00924057" w:rsidRPr="00652CBD" w:rsidRDefault="00924057" w:rsidP="00924057">
      <w:pPr>
        <w:pStyle w:val="Nadpis2"/>
        <w:tabs>
          <w:tab w:val="clear" w:pos="1844"/>
          <w:tab w:val="num" w:pos="567"/>
        </w:tabs>
        <w:spacing w:before="120" w:after="120"/>
        <w:ind w:left="567" w:hanging="567"/>
        <w:rPr>
          <w:rFonts w:ascii="Aptos Display" w:hAnsi="Aptos Display"/>
        </w:rPr>
      </w:pPr>
      <w:bookmarkStart w:id="226" w:name="_Toc21631432"/>
      <w:bookmarkStart w:id="227" w:name="_Toc167282336"/>
      <w:r w:rsidRPr="00652CBD">
        <w:rPr>
          <w:rFonts w:ascii="Aptos Display" w:hAnsi="Aptos Display"/>
        </w:rPr>
        <w:t>Koncesní smlouva</w:t>
      </w:r>
      <w:bookmarkEnd w:id="226"/>
      <w:bookmarkEnd w:id="227"/>
    </w:p>
    <w:p w14:paraId="00D4D406" w14:textId="59C38862" w:rsidR="00924057" w:rsidRPr="00652CBD" w:rsidRDefault="00272EBF" w:rsidP="000627C7">
      <w:pPr>
        <w:pStyle w:val="Nadpis3"/>
        <w:numPr>
          <w:ilvl w:val="0"/>
          <w:numId w:val="0"/>
        </w:numPr>
        <w:rPr>
          <w:rFonts w:ascii="Aptos Display" w:hAnsi="Aptos Display"/>
        </w:rPr>
      </w:pPr>
      <w:r w:rsidRPr="00652CBD">
        <w:rPr>
          <w:rFonts w:ascii="Aptos Display" w:hAnsi="Aptos Display"/>
        </w:rPr>
        <w:t xml:space="preserve">Zadavatel stanovil </w:t>
      </w:r>
      <w:r w:rsidR="00077D78" w:rsidRPr="00652CBD">
        <w:rPr>
          <w:rFonts w:ascii="Aptos Display" w:hAnsi="Aptos Display"/>
        </w:rPr>
        <w:t xml:space="preserve">podrobné </w:t>
      </w:r>
      <w:r w:rsidRPr="00652CBD">
        <w:rPr>
          <w:rFonts w:ascii="Aptos Display" w:hAnsi="Aptos Display"/>
        </w:rPr>
        <w:t>obchodní a platební podmínky pro realizaci veřejné zakázky formou návrhu Koncesní sml</w:t>
      </w:r>
      <w:r w:rsidR="00E14997" w:rsidRPr="00652CBD">
        <w:rPr>
          <w:rFonts w:ascii="Aptos Display" w:hAnsi="Aptos Display"/>
        </w:rPr>
        <w:t>o</w:t>
      </w:r>
      <w:r w:rsidRPr="00652CBD">
        <w:rPr>
          <w:rFonts w:ascii="Aptos Display" w:hAnsi="Aptos Display"/>
        </w:rPr>
        <w:t>uv</w:t>
      </w:r>
      <w:bookmarkStart w:id="228" w:name="_Hlk499903905"/>
      <w:r w:rsidR="00E14997" w:rsidRPr="00652CBD">
        <w:rPr>
          <w:rFonts w:ascii="Aptos Display" w:hAnsi="Aptos Display"/>
        </w:rPr>
        <w:t>y</w:t>
      </w:r>
      <w:r w:rsidR="00037988" w:rsidRPr="00652CBD">
        <w:rPr>
          <w:rFonts w:ascii="Aptos Display" w:hAnsi="Aptos Display"/>
        </w:rPr>
        <w:t>, kter</w:t>
      </w:r>
      <w:r w:rsidR="00E14997" w:rsidRPr="00652CBD">
        <w:rPr>
          <w:rFonts w:ascii="Aptos Display" w:hAnsi="Aptos Display"/>
        </w:rPr>
        <w:t>á</w:t>
      </w:r>
      <w:r w:rsidR="00037988" w:rsidRPr="00652CBD">
        <w:rPr>
          <w:rFonts w:ascii="Aptos Display" w:hAnsi="Aptos Display"/>
        </w:rPr>
        <w:t xml:space="preserve"> </w:t>
      </w:r>
      <w:r w:rsidR="00F048EF" w:rsidRPr="00652CBD">
        <w:rPr>
          <w:rFonts w:ascii="Aptos Display" w:hAnsi="Aptos Display"/>
        </w:rPr>
        <w:t>tvoří příloh</w:t>
      </w:r>
      <w:r w:rsidR="00E14997" w:rsidRPr="00652CBD">
        <w:rPr>
          <w:rFonts w:ascii="Aptos Display" w:hAnsi="Aptos Display"/>
        </w:rPr>
        <w:t>u</w:t>
      </w:r>
      <w:r w:rsidR="00F048EF" w:rsidRPr="00652CBD">
        <w:rPr>
          <w:rFonts w:ascii="Aptos Display" w:hAnsi="Aptos Display"/>
        </w:rPr>
        <w:t xml:space="preserve"> </w:t>
      </w:r>
      <w:r w:rsidR="00E14997" w:rsidRPr="00652CBD">
        <w:rPr>
          <w:rFonts w:ascii="Aptos Display" w:hAnsi="Aptos Display"/>
        </w:rPr>
        <w:t xml:space="preserve">G </w:t>
      </w:r>
      <w:r w:rsidRPr="00652CBD">
        <w:rPr>
          <w:rFonts w:ascii="Aptos Display" w:hAnsi="Aptos Display"/>
        </w:rPr>
        <w:t>zadávací dokumentace</w:t>
      </w:r>
      <w:bookmarkEnd w:id="228"/>
      <w:r w:rsidRPr="00652CBD">
        <w:rPr>
          <w:rFonts w:ascii="Aptos Display" w:hAnsi="Aptos Display"/>
        </w:rPr>
        <w:t>. Dodavatel vyplní v</w:t>
      </w:r>
      <w:r w:rsidR="009657EF" w:rsidRPr="00652CBD">
        <w:rPr>
          <w:rFonts w:ascii="Aptos Display" w:hAnsi="Aptos Display"/>
        </w:rPr>
        <w:t> </w:t>
      </w:r>
      <w:r w:rsidRPr="00652CBD">
        <w:rPr>
          <w:rFonts w:ascii="Aptos Display" w:hAnsi="Aptos Display"/>
        </w:rPr>
        <w:t>textu</w:t>
      </w:r>
      <w:r w:rsidR="009657EF" w:rsidRPr="00652CBD">
        <w:rPr>
          <w:rFonts w:ascii="Aptos Display" w:hAnsi="Aptos Display"/>
        </w:rPr>
        <w:t xml:space="preserve"> návrhu </w:t>
      </w:r>
      <w:r w:rsidR="00E14997" w:rsidRPr="00652CBD">
        <w:rPr>
          <w:rFonts w:ascii="Aptos Display" w:hAnsi="Aptos Display"/>
        </w:rPr>
        <w:t xml:space="preserve">Koncesní smlouvy </w:t>
      </w:r>
      <w:r w:rsidRPr="00652CBD">
        <w:rPr>
          <w:rFonts w:ascii="Aptos Display" w:hAnsi="Aptos Display"/>
        </w:rPr>
        <w:t xml:space="preserve">údaje, které jsou určeny k vyplnění, aniž by změnil či jinak přepsal závazné části </w:t>
      </w:r>
      <w:r w:rsidR="00E14997" w:rsidRPr="00652CBD">
        <w:rPr>
          <w:rFonts w:ascii="Aptos Display" w:hAnsi="Aptos Display"/>
        </w:rPr>
        <w:t>Koncesní smlouvy</w:t>
      </w:r>
      <w:r w:rsidRPr="00652CBD">
        <w:rPr>
          <w:rFonts w:ascii="Aptos Display" w:hAnsi="Aptos Display"/>
        </w:rPr>
        <w:t>. Dodavatel k návrh</w:t>
      </w:r>
      <w:r w:rsidR="00E14997" w:rsidRPr="00652CBD">
        <w:rPr>
          <w:rFonts w:ascii="Aptos Display" w:hAnsi="Aptos Display"/>
        </w:rPr>
        <w:t>u</w:t>
      </w:r>
      <w:r w:rsidRPr="00652CBD">
        <w:rPr>
          <w:rFonts w:ascii="Aptos Display" w:hAnsi="Aptos Display"/>
        </w:rPr>
        <w:t xml:space="preserve"> </w:t>
      </w:r>
      <w:r w:rsidR="00E14997" w:rsidRPr="00652CBD">
        <w:rPr>
          <w:rFonts w:ascii="Aptos Display" w:hAnsi="Aptos Display"/>
        </w:rPr>
        <w:t xml:space="preserve">Koncesní smlouvy </w:t>
      </w:r>
      <w:r w:rsidRPr="00652CBD">
        <w:rPr>
          <w:rFonts w:ascii="Aptos Display" w:hAnsi="Aptos Display"/>
        </w:rPr>
        <w:t>rovněž přiloží veškeré požadované přílohy.</w:t>
      </w:r>
    </w:p>
    <w:p w14:paraId="7FD69E1A" w14:textId="77777777" w:rsidR="00924057" w:rsidRPr="00652CBD" w:rsidRDefault="00924057" w:rsidP="00924057">
      <w:pPr>
        <w:rPr>
          <w:rFonts w:ascii="Aptos Display" w:hAnsi="Aptos Display"/>
        </w:rPr>
      </w:pPr>
    </w:p>
    <w:p w14:paraId="1BDDC2FE" w14:textId="77777777" w:rsidR="00652CBD" w:rsidRDefault="00652CBD">
      <w:pPr>
        <w:jc w:val="left"/>
        <w:rPr>
          <w:rFonts w:ascii="Aptos Display" w:hAnsi="Aptos Display"/>
          <w:b/>
          <w:sz w:val="26"/>
          <w:szCs w:val="32"/>
        </w:rPr>
      </w:pPr>
      <w:bookmarkStart w:id="229" w:name="_Toc512203357"/>
      <w:bookmarkStart w:id="230" w:name="_Toc21631433"/>
      <w:r>
        <w:rPr>
          <w:rFonts w:ascii="Aptos Display" w:hAnsi="Aptos Display"/>
        </w:rPr>
        <w:br w:type="page"/>
      </w:r>
    </w:p>
    <w:p w14:paraId="2F66FD68" w14:textId="2A87192E" w:rsidR="00D26F1C" w:rsidRPr="00652CBD" w:rsidRDefault="0089594D" w:rsidP="004009C7">
      <w:pPr>
        <w:pStyle w:val="Nadpis1"/>
        <w:keepLines/>
        <w:tabs>
          <w:tab w:val="num" w:pos="426"/>
        </w:tabs>
        <w:spacing w:before="120" w:after="120"/>
        <w:ind w:left="360" w:hanging="360"/>
        <w:rPr>
          <w:rFonts w:ascii="Aptos Display" w:hAnsi="Aptos Display"/>
        </w:rPr>
      </w:pPr>
      <w:bookmarkStart w:id="231" w:name="_Toc167282337"/>
      <w:r w:rsidRPr="00652CBD">
        <w:rPr>
          <w:rFonts w:ascii="Aptos Display" w:hAnsi="Aptos Display"/>
        </w:rPr>
        <w:lastRenderedPageBreak/>
        <w:t>Přílohy</w:t>
      </w:r>
      <w:bookmarkEnd w:id="229"/>
      <w:bookmarkEnd w:id="230"/>
      <w:bookmarkEnd w:id="231"/>
      <w:r w:rsidR="00704429" w:rsidRPr="00652CBD">
        <w:rPr>
          <w:rFonts w:ascii="Aptos Display" w:hAnsi="Aptos Display"/>
        </w:rPr>
        <w:t xml:space="preserve"> </w:t>
      </w:r>
    </w:p>
    <w:p w14:paraId="6B3D3B96" w14:textId="77777777" w:rsidR="00A978A6" w:rsidRPr="00652CBD" w:rsidRDefault="00A978A6" w:rsidP="00A978A6">
      <w:pPr>
        <w:rPr>
          <w:rFonts w:ascii="Aptos Display" w:hAnsi="Aptos Display"/>
        </w:rPr>
      </w:pPr>
    </w:p>
    <w:p w14:paraId="1D144152" w14:textId="23953A08" w:rsidR="00D26F1C" w:rsidRPr="00652CBD" w:rsidRDefault="0089594D" w:rsidP="00D14B0A">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A </w:t>
      </w:r>
      <w:r w:rsidR="004C76CC" w:rsidRPr="00652CBD">
        <w:rPr>
          <w:rFonts w:ascii="Aptos Display" w:hAnsi="Aptos Display" w:cs="Arial"/>
        </w:rPr>
        <w:tab/>
      </w:r>
      <w:r w:rsidR="004009C7" w:rsidRPr="00652CBD">
        <w:rPr>
          <w:rFonts w:ascii="Aptos Display" w:hAnsi="Aptos Display" w:cs="Arial"/>
          <w:szCs w:val="20"/>
        </w:rPr>
        <w:t xml:space="preserve">Formulář </w:t>
      </w:r>
      <w:r w:rsidR="00680F8F" w:rsidRPr="00652CBD">
        <w:rPr>
          <w:rFonts w:ascii="Aptos Display" w:hAnsi="Aptos Display" w:cs="Arial"/>
          <w:szCs w:val="20"/>
        </w:rPr>
        <w:t>„Krycí</w:t>
      </w:r>
      <w:r w:rsidR="0000504D" w:rsidRPr="00652CBD">
        <w:rPr>
          <w:rFonts w:ascii="Aptos Display" w:hAnsi="Aptos Display" w:cs="Arial"/>
          <w:szCs w:val="20"/>
        </w:rPr>
        <w:t xml:space="preserve"> list žádost</w:t>
      </w:r>
      <w:r w:rsidR="004C76CC" w:rsidRPr="00652CBD">
        <w:rPr>
          <w:rFonts w:ascii="Aptos Display" w:hAnsi="Aptos Display" w:cs="Arial"/>
          <w:szCs w:val="20"/>
        </w:rPr>
        <w:t>i</w:t>
      </w:r>
      <w:r w:rsidR="0000504D" w:rsidRPr="00652CBD">
        <w:rPr>
          <w:rFonts w:ascii="Aptos Display" w:hAnsi="Aptos Display" w:cs="Arial"/>
          <w:szCs w:val="20"/>
        </w:rPr>
        <w:t xml:space="preserve"> o účast</w:t>
      </w:r>
      <w:r w:rsidR="00680F8F" w:rsidRPr="00652CBD">
        <w:rPr>
          <w:rFonts w:ascii="Aptos Display" w:hAnsi="Aptos Display" w:cs="Arial"/>
          <w:szCs w:val="20"/>
        </w:rPr>
        <w:t>“</w:t>
      </w:r>
    </w:p>
    <w:p w14:paraId="0CD36968" w14:textId="18A88FE9" w:rsidR="004D4DD7" w:rsidRPr="00652CBD" w:rsidRDefault="0089594D" w:rsidP="000B18BD">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B </w:t>
      </w:r>
      <w:r w:rsidR="004C76CC" w:rsidRPr="00652CBD">
        <w:rPr>
          <w:rFonts w:ascii="Aptos Display" w:hAnsi="Aptos Display" w:cs="Arial"/>
        </w:rPr>
        <w:tab/>
      </w:r>
      <w:bookmarkStart w:id="232" w:name="_Hlk58859786"/>
      <w:r w:rsidR="00A064FD" w:rsidRPr="00652CBD">
        <w:rPr>
          <w:rFonts w:ascii="Aptos Display" w:hAnsi="Aptos Display" w:cs="Arial"/>
        </w:rPr>
        <w:t xml:space="preserve">Vzor </w:t>
      </w:r>
      <w:r w:rsidR="0001387F" w:rsidRPr="00652CBD">
        <w:rPr>
          <w:rFonts w:ascii="Aptos Display" w:hAnsi="Aptos Display" w:cs="Arial"/>
        </w:rPr>
        <w:t xml:space="preserve">profesního </w:t>
      </w:r>
      <w:r w:rsidR="00A064FD" w:rsidRPr="00652CBD">
        <w:rPr>
          <w:rFonts w:ascii="Aptos Display" w:hAnsi="Aptos Display" w:cs="Arial"/>
        </w:rPr>
        <w:t>životopisu</w:t>
      </w:r>
      <w:bookmarkEnd w:id="232"/>
    </w:p>
    <w:p w14:paraId="7251E0B7" w14:textId="5928A4CC" w:rsidR="00A064FD" w:rsidRPr="00652CBD" w:rsidRDefault="004D4DD7" w:rsidP="00A064FD">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4C76CC" w:rsidRPr="00652CBD">
        <w:rPr>
          <w:rFonts w:ascii="Aptos Display" w:hAnsi="Aptos Display" w:cs="Arial"/>
        </w:rPr>
        <w:t>C</w:t>
      </w:r>
      <w:r w:rsidR="00F02AD5" w:rsidRPr="00652CBD">
        <w:rPr>
          <w:rFonts w:ascii="Aptos Display" w:hAnsi="Aptos Display" w:cs="Arial"/>
        </w:rPr>
        <w:t xml:space="preserve"> </w:t>
      </w:r>
      <w:r w:rsidR="004C76CC" w:rsidRPr="00652CBD">
        <w:rPr>
          <w:rFonts w:ascii="Aptos Display" w:hAnsi="Aptos Display" w:cs="Arial"/>
        </w:rPr>
        <w:tab/>
      </w:r>
      <w:r w:rsidR="00A064FD" w:rsidRPr="00652CBD">
        <w:rPr>
          <w:rFonts w:ascii="Aptos Display" w:hAnsi="Aptos Display" w:cs="Arial"/>
        </w:rPr>
        <w:t xml:space="preserve">Vybrané údaje z majetkové </w:t>
      </w:r>
      <w:r w:rsidR="00BA22C2" w:rsidRPr="00652CBD">
        <w:rPr>
          <w:rFonts w:ascii="Aptos Display" w:hAnsi="Aptos Display" w:cs="Arial"/>
        </w:rPr>
        <w:t xml:space="preserve">a provozní </w:t>
      </w:r>
      <w:r w:rsidR="00A064FD" w:rsidRPr="00652CBD">
        <w:rPr>
          <w:rFonts w:ascii="Aptos Display" w:hAnsi="Aptos Display" w:cs="Arial"/>
        </w:rPr>
        <w:t>evidence za rok 20</w:t>
      </w:r>
      <w:r w:rsidR="00F048EF" w:rsidRPr="00652CBD">
        <w:rPr>
          <w:rFonts w:ascii="Aptos Display" w:hAnsi="Aptos Display" w:cs="Arial"/>
        </w:rPr>
        <w:t>2</w:t>
      </w:r>
      <w:r w:rsidR="00E14997" w:rsidRPr="00652CBD">
        <w:rPr>
          <w:rFonts w:ascii="Aptos Display" w:hAnsi="Aptos Display" w:cs="Arial"/>
        </w:rPr>
        <w:t>3</w:t>
      </w:r>
    </w:p>
    <w:p w14:paraId="7D102D3A" w14:textId="0DCBE6EB" w:rsidR="004D4DD7" w:rsidRPr="00652CBD" w:rsidRDefault="00C2311C" w:rsidP="00E37731">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4C76CC" w:rsidRPr="00652CBD">
        <w:rPr>
          <w:rFonts w:ascii="Aptos Display" w:hAnsi="Aptos Display" w:cs="Arial"/>
        </w:rPr>
        <w:t>D</w:t>
      </w:r>
      <w:r w:rsidRPr="00652CBD">
        <w:rPr>
          <w:rFonts w:ascii="Aptos Display" w:hAnsi="Aptos Display" w:cs="Arial"/>
        </w:rPr>
        <w:t xml:space="preserve"> </w:t>
      </w:r>
      <w:r w:rsidR="004C76CC" w:rsidRPr="00652CBD">
        <w:rPr>
          <w:rFonts w:ascii="Aptos Display" w:hAnsi="Aptos Display" w:cs="Arial"/>
        </w:rPr>
        <w:tab/>
        <w:t>Porovnání</w:t>
      </w:r>
      <w:r w:rsidR="00BA22C2" w:rsidRPr="00652CBD">
        <w:rPr>
          <w:rFonts w:ascii="Aptos Display" w:hAnsi="Aptos Display" w:cs="Arial"/>
        </w:rPr>
        <w:t xml:space="preserve"> ceny pro stočné za rok </w:t>
      </w:r>
      <w:r w:rsidR="001279AC" w:rsidRPr="00652CBD">
        <w:rPr>
          <w:rFonts w:ascii="Aptos Display" w:hAnsi="Aptos Display" w:cs="Arial"/>
        </w:rPr>
        <w:t>20</w:t>
      </w:r>
      <w:r w:rsidR="00F048EF" w:rsidRPr="00652CBD">
        <w:rPr>
          <w:rFonts w:ascii="Aptos Display" w:hAnsi="Aptos Display" w:cs="Arial"/>
        </w:rPr>
        <w:t>2</w:t>
      </w:r>
      <w:r w:rsidR="00E14997" w:rsidRPr="00652CBD">
        <w:rPr>
          <w:rFonts w:ascii="Aptos Display" w:hAnsi="Aptos Display" w:cs="Arial"/>
        </w:rPr>
        <w:t>2</w:t>
      </w:r>
      <w:r w:rsidR="003E5341" w:rsidRPr="00652CBD">
        <w:rPr>
          <w:rFonts w:ascii="Aptos Display" w:hAnsi="Aptos Display" w:cs="Arial"/>
        </w:rPr>
        <w:t xml:space="preserve"> a 202</w:t>
      </w:r>
      <w:r w:rsidR="00E14997" w:rsidRPr="00652CBD">
        <w:rPr>
          <w:rFonts w:ascii="Aptos Display" w:hAnsi="Aptos Display" w:cs="Arial"/>
        </w:rPr>
        <w:t>3</w:t>
      </w:r>
      <w:r w:rsidR="004C76CC" w:rsidRPr="00652CBD">
        <w:rPr>
          <w:rFonts w:ascii="Aptos Display" w:hAnsi="Aptos Display" w:cs="Arial"/>
        </w:rPr>
        <w:t>, kalkulace 20</w:t>
      </w:r>
      <w:r w:rsidR="001279AC" w:rsidRPr="00652CBD">
        <w:rPr>
          <w:rFonts w:ascii="Aptos Display" w:hAnsi="Aptos Display" w:cs="Arial"/>
        </w:rPr>
        <w:t>2</w:t>
      </w:r>
      <w:r w:rsidR="00E14997" w:rsidRPr="00652CBD">
        <w:rPr>
          <w:rFonts w:ascii="Aptos Display" w:hAnsi="Aptos Display" w:cs="Arial"/>
        </w:rPr>
        <w:t>3</w:t>
      </w:r>
      <w:r w:rsidR="002F0273" w:rsidRPr="00652CBD">
        <w:rPr>
          <w:rFonts w:ascii="Aptos Display" w:hAnsi="Aptos Display" w:cs="Arial"/>
        </w:rPr>
        <w:t xml:space="preserve"> a 202</w:t>
      </w:r>
      <w:r w:rsidR="00E14997" w:rsidRPr="00652CBD">
        <w:rPr>
          <w:rFonts w:ascii="Aptos Display" w:hAnsi="Aptos Display" w:cs="Arial"/>
        </w:rPr>
        <w:t>4</w:t>
      </w:r>
    </w:p>
    <w:p w14:paraId="6DD3C315" w14:textId="5A82F573" w:rsidR="00EF7D25" w:rsidRPr="00652CBD" w:rsidRDefault="00EF7D25" w:rsidP="00E37731">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4C76CC" w:rsidRPr="00652CBD">
        <w:rPr>
          <w:rFonts w:ascii="Aptos Display" w:hAnsi="Aptos Display" w:cs="Arial"/>
        </w:rPr>
        <w:t>E</w:t>
      </w:r>
      <w:r w:rsidRPr="00652CBD">
        <w:rPr>
          <w:rFonts w:ascii="Aptos Display" w:hAnsi="Aptos Display" w:cs="Arial"/>
        </w:rPr>
        <w:t xml:space="preserve"> </w:t>
      </w:r>
      <w:r w:rsidR="004C76CC" w:rsidRPr="00652CBD">
        <w:rPr>
          <w:rFonts w:ascii="Aptos Display" w:hAnsi="Aptos Display" w:cs="Arial"/>
        </w:rPr>
        <w:tab/>
        <w:t xml:space="preserve">Přehled smluv </w:t>
      </w:r>
      <w:r w:rsidR="00194531" w:rsidRPr="00652CBD">
        <w:rPr>
          <w:rFonts w:ascii="Aptos Display" w:hAnsi="Aptos Display" w:cs="Arial"/>
        </w:rPr>
        <w:t>s vlastníky provozně související infrastruktury</w:t>
      </w:r>
    </w:p>
    <w:p w14:paraId="31ACF25A" w14:textId="4AC28C4F" w:rsidR="00EA7648" w:rsidRPr="00652CBD" w:rsidRDefault="004C76CC" w:rsidP="004C76CC">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1279AC" w:rsidRPr="00652CBD">
        <w:rPr>
          <w:rFonts w:ascii="Aptos Display" w:hAnsi="Aptos Display" w:cs="Arial"/>
        </w:rPr>
        <w:t>F</w:t>
      </w:r>
      <w:r w:rsidRPr="00652CBD">
        <w:rPr>
          <w:rFonts w:ascii="Aptos Display" w:hAnsi="Aptos Display" w:cs="Arial"/>
        </w:rPr>
        <w:t xml:space="preserve"> </w:t>
      </w:r>
      <w:r w:rsidRPr="00652CBD">
        <w:rPr>
          <w:rFonts w:ascii="Aptos Display" w:hAnsi="Aptos Display" w:cs="Arial"/>
        </w:rPr>
        <w:tab/>
      </w:r>
      <w:r w:rsidR="001D1905" w:rsidRPr="00652CBD">
        <w:rPr>
          <w:rFonts w:ascii="Aptos Display" w:hAnsi="Aptos Display" w:cs="Arial"/>
        </w:rPr>
        <w:t>S</w:t>
      </w:r>
      <w:r w:rsidRPr="00652CBD">
        <w:rPr>
          <w:rFonts w:ascii="Aptos Display" w:hAnsi="Aptos Display" w:cs="Arial"/>
        </w:rPr>
        <w:t>ituace</w:t>
      </w:r>
      <w:r w:rsidR="001D1905" w:rsidRPr="00652CBD">
        <w:rPr>
          <w:rFonts w:ascii="Aptos Display" w:hAnsi="Aptos Display" w:cs="Arial"/>
        </w:rPr>
        <w:t xml:space="preserve"> kanalizace</w:t>
      </w:r>
    </w:p>
    <w:p w14:paraId="2B4E2DA1" w14:textId="62667DB7" w:rsidR="004C76CC" w:rsidRPr="00652CBD" w:rsidRDefault="004C76CC" w:rsidP="005F0A41">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 xml:space="preserve">Příloha </w:t>
      </w:r>
      <w:r w:rsidR="00D44073" w:rsidRPr="00652CBD">
        <w:rPr>
          <w:rFonts w:ascii="Aptos Display" w:hAnsi="Aptos Display" w:cs="Arial"/>
        </w:rPr>
        <w:t>G</w:t>
      </w:r>
      <w:r w:rsidRPr="00652CBD">
        <w:rPr>
          <w:rFonts w:ascii="Aptos Display" w:hAnsi="Aptos Display" w:cs="Arial"/>
        </w:rPr>
        <w:tab/>
        <w:t>Smlouva o provozování kanalizací (Koncesní smlouva</w:t>
      </w:r>
      <w:r w:rsidR="00A22445" w:rsidRPr="00652CBD">
        <w:rPr>
          <w:rFonts w:ascii="Aptos Display" w:hAnsi="Aptos Display" w:cs="Arial"/>
        </w:rPr>
        <w:t>) vč. všech příloh</w:t>
      </w:r>
    </w:p>
    <w:p w14:paraId="556E2ED1" w14:textId="77777777" w:rsidR="00652CBD" w:rsidRPr="00652CBD" w:rsidRDefault="00652CBD" w:rsidP="00652CBD">
      <w:pPr>
        <w:tabs>
          <w:tab w:val="left" w:pos="709"/>
          <w:tab w:val="left" w:pos="1134"/>
        </w:tabs>
        <w:spacing w:before="120" w:after="120"/>
        <w:ind w:left="1134" w:hanging="1134"/>
        <w:rPr>
          <w:rFonts w:ascii="Aptos Display" w:hAnsi="Aptos Display" w:cs="Arial"/>
        </w:rPr>
      </w:pPr>
      <w:r w:rsidRPr="00652CBD">
        <w:rPr>
          <w:rFonts w:ascii="Aptos Display" w:hAnsi="Aptos Display" w:cs="Arial"/>
        </w:rPr>
        <w:t>Příloha H</w:t>
      </w:r>
      <w:r w:rsidRPr="00652CBD">
        <w:rPr>
          <w:rFonts w:ascii="Aptos Display" w:hAnsi="Aptos Display" w:cs="Arial"/>
        </w:rPr>
        <w:tab/>
        <w:t>Soubor hodnocení</w:t>
      </w:r>
    </w:p>
    <w:p w14:paraId="26498726" w14:textId="77777777" w:rsidR="00652CBD" w:rsidRPr="00652CBD" w:rsidRDefault="00652CBD" w:rsidP="005F0A41">
      <w:pPr>
        <w:tabs>
          <w:tab w:val="left" w:pos="709"/>
          <w:tab w:val="left" w:pos="1134"/>
        </w:tabs>
        <w:spacing w:before="120" w:after="120"/>
        <w:ind w:left="1134" w:hanging="1134"/>
        <w:rPr>
          <w:rFonts w:ascii="Aptos Display" w:hAnsi="Aptos Display" w:cs="Arial"/>
        </w:rPr>
      </w:pPr>
    </w:p>
    <w:p w14:paraId="3B479797" w14:textId="77777777" w:rsidR="00F048EF" w:rsidRPr="00652CBD" w:rsidRDefault="00F048EF" w:rsidP="005F0A41">
      <w:pPr>
        <w:tabs>
          <w:tab w:val="left" w:pos="709"/>
          <w:tab w:val="left" w:pos="1134"/>
        </w:tabs>
        <w:spacing w:before="120" w:after="120"/>
        <w:ind w:left="1134" w:hanging="1134"/>
        <w:rPr>
          <w:rFonts w:ascii="Aptos Display" w:hAnsi="Aptos Display" w:cs="Arial"/>
        </w:rPr>
      </w:pPr>
    </w:p>
    <w:sectPr w:rsidR="00F048EF" w:rsidRPr="00652CBD" w:rsidSect="004005F4">
      <w:footerReference w:type="even" r:id="rId19"/>
      <w:footerReference w:type="default" r:id="rId20"/>
      <w:pgSz w:w="11906" w:h="16838" w:code="9"/>
      <w:pgMar w:top="1276" w:right="1274" w:bottom="143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47022" w14:textId="77777777" w:rsidR="005C1E9A" w:rsidRDefault="005C1E9A">
      <w:r>
        <w:separator/>
      </w:r>
    </w:p>
  </w:endnote>
  <w:endnote w:type="continuationSeparator" w:id="0">
    <w:p w14:paraId="17AF62D4" w14:textId="77777777" w:rsidR="005C1E9A" w:rsidRDefault="005C1E9A">
      <w:r>
        <w:continuationSeparator/>
      </w:r>
    </w:p>
  </w:endnote>
  <w:endnote w:type="continuationNotice" w:id="1">
    <w:p w14:paraId="48BD3F92" w14:textId="77777777" w:rsidR="005C1E9A" w:rsidRDefault="005C1E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9467145"/>
      <w:docPartObj>
        <w:docPartGallery w:val="Page Numbers (Bottom of Page)"/>
        <w:docPartUnique/>
      </w:docPartObj>
    </w:sdtPr>
    <w:sdtContent>
      <w:p w14:paraId="02AE16C2" w14:textId="64CE03BE" w:rsidR="004C093B" w:rsidRDefault="004C093B">
        <w:pPr>
          <w:pStyle w:val="Zpat"/>
          <w:jc w:val="center"/>
        </w:pPr>
        <w:r>
          <w:fldChar w:fldCharType="begin"/>
        </w:r>
        <w:r>
          <w:instrText>PAGE   \* MERGEFORMAT</w:instrText>
        </w:r>
        <w:r>
          <w:fldChar w:fldCharType="separate"/>
        </w:r>
        <w:r>
          <w:rPr>
            <w:noProof/>
          </w:rPr>
          <w:t>3</w:t>
        </w:r>
        <w:r>
          <w:fldChar w:fldCharType="end"/>
        </w:r>
      </w:p>
    </w:sdtContent>
  </w:sdt>
  <w:p w14:paraId="6BABC00E" w14:textId="77777777" w:rsidR="004C093B" w:rsidRDefault="004C093B">
    <w:pPr>
      <w:pStyle w:val="Zpat"/>
      <w:tabs>
        <w:tab w:val="clear" w:pos="4536"/>
        <w:tab w:val="center" w:pos="652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AF04D" w14:textId="77777777" w:rsidR="004C093B" w:rsidRDefault="004C093B" w:rsidP="004E7AC5">
    <w:pPr>
      <w:pStyle w:val="Zpat"/>
      <w:framePr w:wrap="around" w:vAnchor="text" w:hAnchor="margin" w:xAlign="right" w:y="1"/>
    </w:pPr>
    <w:r>
      <w:fldChar w:fldCharType="begin"/>
    </w:r>
    <w:r>
      <w:instrText xml:space="preserve">PAGE  </w:instrText>
    </w:r>
    <w:r>
      <w:fldChar w:fldCharType="end"/>
    </w:r>
  </w:p>
  <w:p w14:paraId="5051BCB9" w14:textId="77777777" w:rsidR="004C093B" w:rsidRDefault="004C093B" w:rsidP="000403E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2E35C" w14:textId="0D93231A" w:rsidR="004C093B" w:rsidRPr="00924218" w:rsidRDefault="004C093B" w:rsidP="00841BD3">
    <w:pPr>
      <w:pStyle w:val="Zpat"/>
      <w:framePr w:wrap="around" w:vAnchor="text" w:hAnchor="margin" w:xAlign="center" w:y="1"/>
      <w:rPr>
        <w:rFonts w:ascii="Arial" w:hAnsi="Arial" w:cs="Arial"/>
        <w:sz w:val="18"/>
        <w:szCs w:val="18"/>
      </w:rPr>
    </w:pPr>
    <w:r w:rsidRPr="00924218">
      <w:rPr>
        <w:rFonts w:ascii="Arial" w:hAnsi="Arial" w:cs="Arial"/>
        <w:sz w:val="18"/>
        <w:szCs w:val="18"/>
      </w:rPr>
      <w:fldChar w:fldCharType="begin"/>
    </w:r>
    <w:r w:rsidRPr="00924218">
      <w:rPr>
        <w:rFonts w:ascii="Arial" w:hAnsi="Arial" w:cs="Arial"/>
        <w:sz w:val="18"/>
        <w:szCs w:val="18"/>
      </w:rPr>
      <w:instrText xml:space="preserve">PAGE  </w:instrText>
    </w:r>
    <w:r w:rsidRPr="00924218">
      <w:rPr>
        <w:rFonts w:ascii="Arial" w:hAnsi="Arial" w:cs="Arial"/>
        <w:sz w:val="18"/>
        <w:szCs w:val="18"/>
      </w:rPr>
      <w:fldChar w:fldCharType="separate"/>
    </w:r>
    <w:r>
      <w:rPr>
        <w:rFonts w:ascii="Arial" w:hAnsi="Arial" w:cs="Arial"/>
        <w:noProof/>
        <w:sz w:val="18"/>
        <w:szCs w:val="18"/>
      </w:rPr>
      <w:t>21</w:t>
    </w:r>
    <w:r w:rsidRPr="00924218">
      <w:rPr>
        <w:rFonts w:ascii="Arial" w:hAnsi="Arial" w:cs="Arial"/>
        <w:sz w:val="18"/>
        <w:szCs w:val="18"/>
      </w:rPr>
      <w:fldChar w:fldCharType="end"/>
    </w:r>
  </w:p>
  <w:p w14:paraId="2EB91744" w14:textId="77777777" w:rsidR="004C093B" w:rsidRDefault="004C093B"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D44A8" w14:textId="77777777" w:rsidR="005C1E9A" w:rsidRDefault="005C1E9A">
      <w:r>
        <w:separator/>
      </w:r>
    </w:p>
  </w:footnote>
  <w:footnote w:type="continuationSeparator" w:id="0">
    <w:p w14:paraId="131BD1CA" w14:textId="77777777" w:rsidR="005C1E9A" w:rsidRDefault="005C1E9A">
      <w:r>
        <w:continuationSeparator/>
      </w:r>
    </w:p>
  </w:footnote>
  <w:footnote w:type="continuationNotice" w:id="1">
    <w:p w14:paraId="56FFAC17" w14:textId="77777777" w:rsidR="005C1E9A" w:rsidRDefault="005C1E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740B33"/>
    <w:multiLevelType w:val="hybridMultilevel"/>
    <w:tmpl w:val="CA107AFC"/>
    <w:lvl w:ilvl="0" w:tplc="94889622">
      <w:numFmt w:val="bullet"/>
      <w:lvlText w:val="-"/>
      <w:lvlJc w:val="left"/>
      <w:pPr>
        <w:ind w:left="1080" w:hanging="360"/>
      </w:pPr>
      <w:rPr>
        <w:rFonts w:ascii="Arial" w:eastAsia="Times New Roman" w:hAnsi="Arial" w:cs="Arial" w:hint="default"/>
        <w:b w:val="0"/>
        <w:bCs w:val="0"/>
        <w:sz w:val="20"/>
        <w:szCs w:val="18"/>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 w15:restartNumberingAfterBreak="0">
    <w:nsid w:val="07BA091B"/>
    <w:multiLevelType w:val="hybridMultilevel"/>
    <w:tmpl w:val="7174E5B0"/>
    <w:lvl w:ilvl="0" w:tplc="B9E89576">
      <w:start w:val="28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7511E0"/>
    <w:multiLevelType w:val="hybridMultilevel"/>
    <w:tmpl w:val="7D12A864"/>
    <w:lvl w:ilvl="0" w:tplc="E08E4B84">
      <w:start w:val="1"/>
      <w:numFmt w:val="decimal"/>
      <w:lvlText w:val="1.3.%1."/>
      <w:lvlJc w:val="left"/>
      <w:pPr>
        <w:ind w:left="720" w:hanging="360"/>
      </w:pPr>
      <w:rPr>
        <w:rFonts w:ascii="Arial" w:hAnsi="Arial" w:hint="default"/>
        <w:caps w:val="0"/>
        <w:strike w:val="0"/>
        <w:dstrike w:val="0"/>
        <w:vanish w:val="0"/>
        <w:color w:val="00000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B6538F"/>
    <w:multiLevelType w:val="hybridMultilevel"/>
    <w:tmpl w:val="A33E1D7A"/>
    <w:lvl w:ilvl="0" w:tplc="FFFFFFFF">
      <w:start w:val="1"/>
      <w:numFmt w:val="lowerLetter"/>
      <w:lvlText w:val="%1)"/>
      <w:lvlJc w:val="left"/>
      <w:pPr>
        <w:ind w:left="144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EC784D"/>
    <w:multiLevelType w:val="hybridMultilevel"/>
    <w:tmpl w:val="0206F9F2"/>
    <w:lvl w:ilvl="0" w:tplc="FFFFFFFF">
      <w:start w:val="1"/>
      <w:numFmt w:val="lowerRoman"/>
      <w:lvlText w:val="%1."/>
      <w:lvlJc w:val="righ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07C17F5"/>
    <w:multiLevelType w:val="hybridMultilevel"/>
    <w:tmpl w:val="0CAEEFBA"/>
    <w:lvl w:ilvl="0" w:tplc="58948B0C">
      <w:start w:val="1"/>
      <w:numFmt w:val="upperLetter"/>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cs="Times New Roman" w:hint="default"/>
        <w:sz w:val="22"/>
      </w:rPr>
    </w:lvl>
    <w:lvl w:ilvl="1">
      <w:start w:val="1"/>
      <w:numFmt w:val="lowerLetter"/>
      <w:lvlText w:val="%2)"/>
      <w:lvlJc w:val="left"/>
      <w:pPr>
        <w:tabs>
          <w:tab w:val="num" w:pos="1474"/>
        </w:tabs>
        <w:ind w:left="1474" w:hanging="454"/>
      </w:pPr>
      <w:rPr>
        <w:rFonts w:cs="Times New Roman" w:hint="default"/>
      </w:rPr>
    </w:lvl>
    <w:lvl w:ilvl="2">
      <w:start w:val="1"/>
      <w:numFmt w:val="lowerRoman"/>
      <w:lvlText w:val="%3)"/>
      <w:lvlJc w:val="left"/>
      <w:pPr>
        <w:tabs>
          <w:tab w:val="num" w:pos="2155"/>
        </w:tabs>
        <w:ind w:left="2155" w:hanging="455"/>
      </w:pPr>
      <w:rPr>
        <w:rFonts w:cs="Times New Roman" w:hint="default"/>
      </w:rPr>
    </w:lvl>
    <w:lvl w:ilvl="3">
      <w:start w:val="1"/>
      <w:numFmt w:val="decimal"/>
      <w:lvlText w:val="(%4)"/>
      <w:lvlJc w:val="left"/>
      <w:pPr>
        <w:tabs>
          <w:tab w:val="num" w:pos="2720"/>
        </w:tabs>
        <w:ind w:left="2720" w:hanging="340"/>
      </w:pPr>
      <w:rPr>
        <w:rFonts w:cs="Times New Roman" w:hint="default"/>
      </w:rPr>
    </w:lvl>
    <w:lvl w:ilvl="4">
      <w:start w:val="1"/>
      <w:numFmt w:val="lowerLetter"/>
      <w:lvlText w:val="(%5)"/>
      <w:lvlJc w:val="left"/>
      <w:pPr>
        <w:tabs>
          <w:tab w:val="num" w:pos="3400"/>
        </w:tabs>
        <w:ind w:left="3400" w:hanging="340"/>
      </w:pPr>
      <w:rPr>
        <w:rFonts w:cs="Times New Roman" w:hint="default"/>
      </w:rPr>
    </w:lvl>
    <w:lvl w:ilvl="5">
      <w:start w:val="1"/>
      <w:numFmt w:val="lowerRoman"/>
      <w:lvlText w:val="(%6)"/>
      <w:lvlJc w:val="left"/>
      <w:pPr>
        <w:tabs>
          <w:tab w:val="num" w:pos="4080"/>
        </w:tabs>
        <w:ind w:left="4080" w:hanging="340"/>
      </w:pPr>
      <w:rPr>
        <w:rFonts w:cs="Times New Roman" w:hint="default"/>
      </w:rPr>
    </w:lvl>
    <w:lvl w:ilvl="6">
      <w:start w:val="1"/>
      <w:numFmt w:val="decimal"/>
      <w:lvlText w:val="%7."/>
      <w:lvlJc w:val="left"/>
      <w:pPr>
        <w:tabs>
          <w:tab w:val="num" w:pos="4760"/>
        </w:tabs>
        <w:ind w:left="4760" w:hanging="340"/>
      </w:pPr>
      <w:rPr>
        <w:rFonts w:cs="Times New Roman" w:hint="default"/>
      </w:rPr>
    </w:lvl>
    <w:lvl w:ilvl="7">
      <w:start w:val="1"/>
      <w:numFmt w:val="lowerLetter"/>
      <w:lvlText w:val="%8."/>
      <w:lvlJc w:val="left"/>
      <w:pPr>
        <w:tabs>
          <w:tab w:val="num" w:pos="5440"/>
        </w:tabs>
        <w:ind w:left="5440" w:hanging="340"/>
      </w:pPr>
      <w:rPr>
        <w:rFonts w:cs="Times New Roman" w:hint="default"/>
      </w:rPr>
    </w:lvl>
    <w:lvl w:ilvl="8">
      <w:start w:val="1"/>
      <w:numFmt w:val="lowerRoman"/>
      <w:lvlText w:val="%9."/>
      <w:lvlJc w:val="left"/>
      <w:pPr>
        <w:tabs>
          <w:tab w:val="num" w:pos="6120"/>
        </w:tabs>
        <w:ind w:left="6120" w:hanging="340"/>
      </w:pPr>
      <w:rPr>
        <w:rFonts w:cs="Times New Roman" w:hint="default"/>
      </w:rPr>
    </w:lvl>
  </w:abstractNum>
  <w:abstractNum w:abstractNumId="8" w15:restartNumberingAfterBreak="0">
    <w:nsid w:val="16543E9C"/>
    <w:multiLevelType w:val="hybridMultilevel"/>
    <w:tmpl w:val="6D50395A"/>
    <w:lvl w:ilvl="0" w:tplc="9B08E7B0">
      <w:start w:val="1"/>
      <w:numFmt w:val="decimal"/>
      <w:lvlText w:val="4.2.%1."/>
      <w:lvlJc w:val="left"/>
      <w:pPr>
        <w:ind w:left="720" w:hanging="360"/>
      </w:pPr>
      <w:rPr>
        <w:rFonts w:ascii="Arial" w:hAnsi="Arial" w:hint="default"/>
        <w:sz w:val="20"/>
      </w:rPr>
    </w:lvl>
    <w:lvl w:ilvl="1" w:tplc="04050019">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2F1583"/>
    <w:multiLevelType w:val="hybridMultilevel"/>
    <w:tmpl w:val="14C4087E"/>
    <w:lvl w:ilvl="0" w:tplc="77A09E30">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CE5463"/>
    <w:multiLevelType w:val="hybridMultilevel"/>
    <w:tmpl w:val="134A4818"/>
    <w:lvl w:ilvl="0" w:tplc="7592E6E2">
      <w:start w:val="1"/>
      <w:numFmt w:val="decimal"/>
      <w:lvlText w:val="6.2.%1."/>
      <w:lvlJc w:val="left"/>
      <w:pPr>
        <w:ind w:left="9149" w:hanging="36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104214"/>
    <w:multiLevelType w:val="hybridMultilevel"/>
    <w:tmpl w:val="717CFD0C"/>
    <w:lvl w:ilvl="0" w:tplc="04050017">
      <w:start w:val="1"/>
      <w:numFmt w:val="lowerLetter"/>
      <w:lvlText w:val="%1)"/>
      <w:lvlJc w:val="left"/>
      <w:pPr>
        <w:ind w:left="1068" w:hanging="360"/>
      </w:pPr>
      <w:rPr>
        <w:rFonts w:hint="default"/>
        <w:b w:val="0"/>
        <w:i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8E460A"/>
    <w:multiLevelType w:val="hybridMultilevel"/>
    <w:tmpl w:val="51105378"/>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36F227FE"/>
    <w:multiLevelType w:val="hybridMultilevel"/>
    <w:tmpl w:val="E670FDE4"/>
    <w:lvl w:ilvl="0" w:tplc="04050017">
      <w:start w:val="1"/>
      <w:numFmt w:val="lowerLetter"/>
      <w:lvlText w:val="%1)"/>
      <w:lvlJc w:val="left"/>
      <w:pPr>
        <w:ind w:left="1068" w:hanging="360"/>
      </w:pPr>
      <w:rPr>
        <w:rFonts w:hint="default"/>
        <w:b w:val="0"/>
        <w:i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7237BC0"/>
    <w:multiLevelType w:val="hybridMultilevel"/>
    <w:tmpl w:val="BF8CDA80"/>
    <w:lvl w:ilvl="0" w:tplc="9C4CB264">
      <w:start w:val="1"/>
      <w:numFmt w:val="bullet"/>
      <w:pStyle w:val="Seznamsodrkami"/>
      <w:lvlText w:val=""/>
      <w:lvlJc w:val="left"/>
      <w:pPr>
        <w:tabs>
          <w:tab w:val="num" w:pos="1069"/>
        </w:tabs>
        <w:ind w:left="993" w:hanging="284"/>
      </w:pPr>
      <w:rPr>
        <w:rFonts w:ascii="Symbol" w:hAnsi="Symbol" w:hint="default"/>
        <w:color w:val="auto"/>
      </w:rPr>
    </w:lvl>
    <w:lvl w:ilvl="1" w:tplc="04050019" w:tentative="1">
      <w:start w:val="1"/>
      <w:numFmt w:val="bullet"/>
      <w:lvlText w:val="o"/>
      <w:lvlJc w:val="left"/>
      <w:pPr>
        <w:tabs>
          <w:tab w:val="num" w:pos="2149"/>
        </w:tabs>
        <w:ind w:left="2149" w:hanging="360"/>
      </w:pPr>
      <w:rPr>
        <w:rFonts w:ascii="Courier New" w:hAnsi="Courier New" w:hint="default"/>
      </w:rPr>
    </w:lvl>
    <w:lvl w:ilvl="2" w:tplc="0405001B" w:tentative="1">
      <w:start w:val="1"/>
      <w:numFmt w:val="bullet"/>
      <w:lvlText w:val=""/>
      <w:lvlJc w:val="left"/>
      <w:pPr>
        <w:tabs>
          <w:tab w:val="num" w:pos="2869"/>
        </w:tabs>
        <w:ind w:left="2869" w:hanging="360"/>
      </w:pPr>
      <w:rPr>
        <w:rFonts w:ascii="Wingdings" w:hAnsi="Wingdings" w:hint="default"/>
      </w:rPr>
    </w:lvl>
    <w:lvl w:ilvl="3" w:tplc="0405000F" w:tentative="1">
      <w:start w:val="1"/>
      <w:numFmt w:val="bullet"/>
      <w:lvlText w:val=""/>
      <w:lvlJc w:val="left"/>
      <w:pPr>
        <w:tabs>
          <w:tab w:val="num" w:pos="3589"/>
        </w:tabs>
        <w:ind w:left="3589" w:hanging="360"/>
      </w:pPr>
      <w:rPr>
        <w:rFonts w:ascii="Symbol" w:hAnsi="Symbol" w:hint="default"/>
      </w:rPr>
    </w:lvl>
    <w:lvl w:ilvl="4" w:tplc="04050019" w:tentative="1">
      <w:start w:val="1"/>
      <w:numFmt w:val="bullet"/>
      <w:lvlText w:val="o"/>
      <w:lvlJc w:val="left"/>
      <w:pPr>
        <w:tabs>
          <w:tab w:val="num" w:pos="4309"/>
        </w:tabs>
        <w:ind w:left="4309" w:hanging="360"/>
      </w:pPr>
      <w:rPr>
        <w:rFonts w:ascii="Courier New" w:hAnsi="Courier New" w:hint="default"/>
      </w:rPr>
    </w:lvl>
    <w:lvl w:ilvl="5" w:tplc="0405001B" w:tentative="1">
      <w:start w:val="1"/>
      <w:numFmt w:val="bullet"/>
      <w:lvlText w:val=""/>
      <w:lvlJc w:val="left"/>
      <w:pPr>
        <w:tabs>
          <w:tab w:val="num" w:pos="5029"/>
        </w:tabs>
        <w:ind w:left="5029" w:hanging="360"/>
      </w:pPr>
      <w:rPr>
        <w:rFonts w:ascii="Wingdings" w:hAnsi="Wingdings" w:hint="default"/>
      </w:rPr>
    </w:lvl>
    <w:lvl w:ilvl="6" w:tplc="0405000F" w:tentative="1">
      <w:start w:val="1"/>
      <w:numFmt w:val="bullet"/>
      <w:lvlText w:val=""/>
      <w:lvlJc w:val="left"/>
      <w:pPr>
        <w:tabs>
          <w:tab w:val="num" w:pos="5749"/>
        </w:tabs>
        <w:ind w:left="5749" w:hanging="360"/>
      </w:pPr>
      <w:rPr>
        <w:rFonts w:ascii="Symbol" w:hAnsi="Symbol" w:hint="default"/>
      </w:rPr>
    </w:lvl>
    <w:lvl w:ilvl="7" w:tplc="04050019" w:tentative="1">
      <w:start w:val="1"/>
      <w:numFmt w:val="bullet"/>
      <w:lvlText w:val="o"/>
      <w:lvlJc w:val="left"/>
      <w:pPr>
        <w:tabs>
          <w:tab w:val="num" w:pos="6469"/>
        </w:tabs>
        <w:ind w:left="6469" w:hanging="360"/>
      </w:pPr>
      <w:rPr>
        <w:rFonts w:ascii="Courier New" w:hAnsi="Courier New" w:hint="default"/>
      </w:rPr>
    </w:lvl>
    <w:lvl w:ilvl="8" w:tplc="0405001B"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A84248E"/>
    <w:multiLevelType w:val="hybridMultilevel"/>
    <w:tmpl w:val="11C6523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D471E65"/>
    <w:multiLevelType w:val="hybridMultilevel"/>
    <w:tmpl w:val="0436CB1A"/>
    <w:lvl w:ilvl="0" w:tplc="1A8E4030">
      <w:start w:val="1"/>
      <w:numFmt w:val="decimal"/>
      <w:lvlText w:val="4.4.%1."/>
      <w:lvlJc w:val="left"/>
      <w:pPr>
        <w:ind w:left="2160" w:hanging="18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354259"/>
    <w:multiLevelType w:val="hybridMultilevel"/>
    <w:tmpl w:val="25B024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DD1596"/>
    <w:multiLevelType w:val="multilevel"/>
    <w:tmpl w:val="E528D98C"/>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5313E0C"/>
    <w:multiLevelType w:val="hybridMultilevel"/>
    <w:tmpl w:val="5CFEEE48"/>
    <w:lvl w:ilvl="0" w:tplc="0D4C6030">
      <w:start w:val="1"/>
      <w:numFmt w:val="decimal"/>
      <w:lvlText w:val="B%1."/>
      <w:lvlJc w:val="left"/>
      <w:pPr>
        <w:ind w:left="1571" w:hanging="360"/>
      </w:pPr>
      <w:rPr>
        <w:rFonts w:hint="default"/>
      </w:rPr>
    </w:lvl>
    <w:lvl w:ilvl="1" w:tplc="F9444408">
      <w:start w:val="1"/>
      <w:numFmt w:val="decimal"/>
      <w:lvlText w:val="b%2."/>
      <w:lvlJc w:val="left"/>
      <w:pPr>
        <w:ind w:left="1440" w:hanging="360"/>
      </w:pPr>
      <w:rPr>
        <w:rFonts w:hint="default"/>
        <w:b/>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5B7815"/>
    <w:multiLevelType w:val="hybridMultilevel"/>
    <w:tmpl w:val="299A6DCC"/>
    <w:lvl w:ilvl="0" w:tplc="DA382792">
      <w:numFmt w:val="bullet"/>
      <w:lvlText w:val="-"/>
      <w:lvlJc w:val="left"/>
      <w:pPr>
        <w:ind w:left="1429" w:hanging="360"/>
      </w:pPr>
      <w:rPr>
        <w:rFonts w:ascii="Arial" w:eastAsia="Times New Roman" w:hAnsi="Arial" w:cs="Arial" w:hint="default"/>
        <w:color w:val="auto"/>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487B608E"/>
    <w:multiLevelType w:val="hybridMultilevel"/>
    <w:tmpl w:val="C3BA4D5A"/>
    <w:lvl w:ilvl="0" w:tplc="359C1226">
      <w:start w:val="1"/>
      <w:numFmt w:val="decimal"/>
      <w:lvlText w:val="4.5.%1."/>
      <w:lvlJc w:val="left"/>
      <w:pPr>
        <w:ind w:left="2160" w:hanging="180"/>
      </w:pPr>
      <w:rPr>
        <w:rFonts w:ascii="Arial" w:hAnsi="Aria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6C2DF5"/>
    <w:multiLevelType w:val="hybridMultilevel"/>
    <w:tmpl w:val="BA04AA20"/>
    <w:lvl w:ilvl="0" w:tplc="DACE9910">
      <w:start w:val="1"/>
      <w:numFmt w:val="lowerLetter"/>
      <w:lvlText w:val="%1)"/>
      <w:lvlJc w:val="left"/>
      <w:pPr>
        <w:tabs>
          <w:tab w:val="num" w:pos="1080"/>
        </w:tabs>
        <w:ind w:left="108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E3A51B5"/>
    <w:multiLevelType w:val="multilevel"/>
    <w:tmpl w:val="6480EAF6"/>
    <w:styleLink w:val="odstavceosnova"/>
    <w:lvl w:ilvl="0">
      <w:start w:val="1"/>
      <w:numFmt w:val="decimal"/>
      <w:pStyle w:val="walnut-Odstavec1"/>
      <w:lvlText w:val="%1"/>
      <w:lvlJc w:val="left"/>
      <w:pPr>
        <w:ind w:left="567" w:hanging="567"/>
      </w:pPr>
      <w:rPr>
        <w:rFonts w:hint="default"/>
        <w:b/>
        <w:i w:val="0"/>
      </w:rPr>
    </w:lvl>
    <w:lvl w:ilvl="1">
      <w:start w:val="1"/>
      <w:numFmt w:val="decimal"/>
      <w:pStyle w:val="walnut-Odstavec2"/>
      <w:lvlText w:val="%1.%2"/>
      <w:lvlJc w:val="left"/>
      <w:pPr>
        <w:ind w:left="680" w:hanging="680"/>
      </w:pPr>
      <w:rPr>
        <w:rFonts w:hint="default"/>
        <w:b w:val="0"/>
        <w:i w:val="0"/>
      </w:rPr>
    </w:lvl>
    <w:lvl w:ilvl="2">
      <w:start w:val="1"/>
      <w:numFmt w:val="lowerLetter"/>
      <w:pStyle w:val="walnut-Odstavec3"/>
      <w:lvlText w:val="%3)"/>
      <w:lvlJc w:val="left"/>
      <w:pPr>
        <w:tabs>
          <w:tab w:val="num" w:pos="1191"/>
        </w:tabs>
        <w:ind w:left="1021" w:hanging="341"/>
      </w:pPr>
      <w:rPr>
        <w:rFonts w:cs="Arial" w:hint="default"/>
      </w:rPr>
    </w:lvl>
    <w:lvl w:ilvl="3">
      <w:numFmt w:val="bullet"/>
      <w:pStyle w:val="walnut-Odstavec4"/>
      <w:suff w:val="space"/>
      <w:lvlText w:val=""/>
      <w:lvlJc w:val="left"/>
      <w:pPr>
        <w:ind w:left="1134" w:hanging="170"/>
      </w:pPr>
      <w:rPr>
        <w:rFonts w:ascii="Symbol" w:hAnsi="Symbol" w:hint="default"/>
      </w:rPr>
    </w:lvl>
    <w:lvl w:ilvl="4">
      <w:start w:val="4"/>
      <w:numFmt w:val="bullet"/>
      <w:lvlText w:val="-"/>
      <w:lvlJc w:val="left"/>
      <w:pPr>
        <w:ind w:left="1440" w:hanging="1080"/>
      </w:pPr>
      <w:rPr>
        <w:rFonts w:ascii="Arial" w:eastAsia="Times New Roman" w:hAnsi="Arial" w:cs="Arial" w:hint="default"/>
      </w:rPr>
    </w:lvl>
    <w:lvl w:ilvl="5">
      <w:start w:val="1"/>
      <w:numFmt w:val="none"/>
      <w:lvlText w:val=""/>
      <w:lvlJc w:val="left"/>
      <w:pPr>
        <w:ind w:left="1440" w:hanging="1080"/>
      </w:pPr>
      <w:rPr>
        <w:rFonts w:hint="default"/>
      </w:rPr>
    </w:lvl>
    <w:lvl w:ilvl="6">
      <w:start w:val="1"/>
      <w:numFmt w:val="none"/>
      <w:lvlText w:val=""/>
      <w:lvlJc w:val="left"/>
      <w:pPr>
        <w:ind w:left="1800" w:hanging="1440"/>
      </w:pPr>
      <w:rPr>
        <w:rFonts w:hint="default"/>
      </w:rPr>
    </w:lvl>
    <w:lvl w:ilvl="7">
      <w:start w:val="1"/>
      <w:numFmt w:val="none"/>
      <w:lvlText w:val=""/>
      <w:lvlJc w:val="left"/>
      <w:pPr>
        <w:ind w:left="1800" w:hanging="1440"/>
      </w:pPr>
      <w:rPr>
        <w:rFonts w:hint="default"/>
      </w:rPr>
    </w:lvl>
    <w:lvl w:ilvl="8">
      <w:start w:val="1"/>
      <w:numFmt w:val="none"/>
      <w:lvlText w:val=""/>
      <w:lvlJc w:val="left"/>
      <w:pPr>
        <w:ind w:left="2160" w:hanging="1800"/>
      </w:pPr>
      <w:rPr>
        <w:rFonts w:hint="default"/>
      </w:rPr>
    </w:lvl>
  </w:abstractNum>
  <w:abstractNum w:abstractNumId="25" w15:restartNumberingAfterBreak="0">
    <w:nsid w:val="4EB241A0"/>
    <w:multiLevelType w:val="hybridMultilevel"/>
    <w:tmpl w:val="1F3EDA58"/>
    <w:lvl w:ilvl="0" w:tplc="DACE9910">
      <w:start w:val="1"/>
      <w:numFmt w:val="lowerLetter"/>
      <w:lvlText w:val="%1)"/>
      <w:lvlJc w:val="left"/>
      <w:pPr>
        <w:ind w:left="720" w:hanging="360"/>
      </w:pPr>
      <w:rPr>
        <w:rFonts w:hint="default"/>
      </w:rPr>
    </w:lvl>
    <w:lvl w:ilvl="1" w:tplc="F5741182">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3D25FA1"/>
    <w:multiLevelType w:val="hybridMultilevel"/>
    <w:tmpl w:val="3F201F52"/>
    <w:lvl w:ilvl="0" w:tplc="87D461C6">
      <w:start w:val="1"/>
      <w:numFmt w:val="decimal"/>
      <w:lvlText w:val="1.4.%1."/>
      <w:lvlJc w:val="left"/>
      <w:pPr>
        <w:ind w:left="720" w:hanging="360"/>
      </w:pPr>
      <w:rPr>
        <w:rFonts w:ascii="Arial" w:hAnsi="Arial" w:hint="default"/>
        <w:caps w:val="0"/>
        <w:strike w:val="0"/>
        <w:dstrike w:val="0"/>
        <w:vanish w:val="0"/>
        <w:color w:val="00000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897716F"/>
    <w:multiLevelType w:val="multilevel"/>
    <w:tmpl w:val="7C809BC2"/>
    <w:lvl w:ilvl="0">
      <w:start w:val="1"/>
      <w:numFmt w:val="decimal"/>
      <w:pStyle w:val="Nadpis1"/>
      <w:lvlText w:val="%1."/>
      <w:lvlJc w:val="left"/>
      <w:pPr>
        <w:tabs>
          <w:tab w:val="num" w:pos="1844"/>
        </w:tabs>
        <w:ind w:left="1844" w:hanging="1134"/>
      </w:pPr>
      <w:rPr>
        <w:rFonts w:cs="Times New Roman" w:hint="default"/>
      </w:rPr>
    </w:lvl>
    <w:lvl w:ilvl="1">
      <w:start w:val="1"/>
      <w:numFmt w:val="decimal"/>
      <w:pStyle w:val="Nadpis2"/>
      <w:lvlText w:val="%1.%2."/>
      <w:lvlJc w:val="left"/>
      <w:pPr>
        <w:tabs>
          <w:tab w:val="num" w:pos="1844"/>
        </w:tabs>
        <w:ind w:left="1844" w:hanging="1134"/>
      </w:pPr>
      <w:rPr>
        <w:rFonts w:cs="Times New Roman" w:hint="default"/>
        <w:sz w:val="24"/>
        <w:szCs w:val="36"/>
      </w:rPr>
    </w:lvl>
    <w:lvl w:ilvl="2">
      <w:start w:val="1"/>
      <w:numFmt w:val="decimal"/>
      <w:pStyle w:val="Nadpis3"/>
      <w:lvlText w:val="%1.%2.%3."/>
      <w:lvlJc w:val="left"/>
      <w:pPr>
        <w:tabs>
          <w:tab w:val="num" w:pos="1276"/>
        </w:tabs>
        <w:ind w:left="1276" w:hanging="1134"/>
      </w:pPr>
      <w:rPr>
        <w:b/>
        <w:bCs/>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tabs>
          <w:tab w:val="num" w:pos="2870"/>
        </w:tabs>
        <w:ind w:left="2438" w:hanging="648"/>
      </w:pPr>
      <w:rPr>
        <w:rFonts w:cs="Times New Roman" w:hint="default"/>
      </w:rPr>
    </w:lvl>
    <w:lvl w:ilvl="4">
      <w:start w:val="1"/>
      <w:numFmt w:val="decimal"/>
      <w:lvlText w:val="%1.%2.%3.%4.%5."/>
      <w:lvlJc w:val="left"/>
      <w:pPr>
        <w:tabs>
          <w:tab w:val="num" w:pos="3230"/>
        </w:tabs>
        <w:ind w:left="2942" w:hanging="792"/>
      </w:pPr>
      <w:rPr>
        <w:rFonts w:cs="Times New Roman" w:hint="default"/>
      </w:rPr>
    </w:lvl>
    <w:lvl w:ilvl="5">
      <w:start w:val="1"/>
      <w:numFmt w:val="decimal"/>
      <w:lvlText w:val="%1.%2.%3.%4.%5.%6."/>
      <w:lvlJc w:val="left"/>
      <w:pPr>
        <w:tabs>
          <w:tab w:val="num" w:pos="3950"/>
        </w:tabs>
        <w:ind w:left="3446" w:hanging="936"/>
      </w:pPr>
      <w:rPr>
        <w:rFonts w:cs="Times New Roman" w:hint="default"/>
      </w:rPr>
    </w:lvl>
    <w:lvl w:ilvl="6">
      <w:start w:val="1"/>
      <w:numFmt w:val="decimal"/>
      <w:lvlText w:val="%1.%2.%3.%4.%5.%6.%7."/>
      <w:lvlJc w:val="left"/>
      <w:pPr>
        <w:tabs>
          <w:tab w:val="num" w:pos="4310"/>
        </w:tabs>
        <w:ind w:left="3950" w:hanging="1080"/>
      </w:pPr>
      <w:rPr>
        <w:rFonts w:cs="Times New Roman" w:hint="default"/>
      </w:rPr>
    </w:lvl>
    <w:lvl w:ilvl="7">
      <w:start w:val="1"/>
      <w:numFmt w:val="decimal"/>
      <w:lvlText w:val="%1.%2.%3.%4.%5.%6.%7.%8."/>
      <w:lvlJc w:val="left"/>
      <w:pPr>
        <w:tabs>
          <w:tab w:val="num" w:pos="5030"/>
        </w:tabs>
        <w:ind w:left="4454" w:hanging="1224"/>
      </w:pPr>
      <w:rPr>
        <w:rFonts w:cs="Times New Roman" w:hint="default"/>
      </w:rPr>
    </w:lvl>
    <w:lvl w:ilvl="8">
      <w:start w:val="1"/>
      <w:numFmt w:val="decimal"/>
      <w:lvlText w:val="%1.%2.%3.%4.%5.%6.%7.%8.%9."/>
      <w:lvlJc w:val="left"/>
      <w:pPr>
        <w:tabs>
          <w:tab w:val="num" w:pos="5750"/>
        </w:tabs>
        <w:ind w:left="5030" w:hanging="1440"/>
      </w:pPr>
      <w:rPr>
        <w:rFonts w:cs="Times New Roman" w:hint="default"/>
      </w:rPr>
    </w:lvl>
  </w:abstractNum>
  <w:abstractNum w:abstractNumId="28" w15:restartNumberingAfterBreak="0">
    <w:nsid w:val="5AB76D42"/>
    <w:multiLevelType w:val="hybridMultilevel"/>
    <w:tmpl w:val="D51C2A98"/>
    <w:lvl w:ilvl="0" w:tplc="2F321F4A">
      <w:start w:val="4"/>
      <w:numFmt w:val="bullet"/>
      <w:lvlText w:val="-"/>
      <w:lvlJc w:val="left"/>
      <w:pPr>
        <w:ind w:left="720" w:hanging="360"/>
      </w:pPr>
      <w:rPr>
        <w:rFonts w:ascii="Aptos Display" w:eastAsia="Times New Roman" w:hAnsi="Aptos Display"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01F5B32"/>
    <w:multiLevelType w:val="hybridMultilevel"/>
    <w:tmpl w:val="A216923C"/>
    <w:lvl w:ilvl="0" w:tplc="2ACE6E58">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2B15B21"/>
    <w:multiLevelType w:val="hybridMultilevel"/>
    <w:tmpl w:val="C9C0705A"/>
    <w:lvl w:ilvl="0" w:tplc="B81CBFE2">
      <w:start w:val="1"/>
      <w:numFmt w:val="decimal"/>
      <w:lvlText w:val="4.2.%1."/>
      <w:lvlJc w:val="left"/>
      <w:pPr>
        <w:ind w:left="2160" w:hanging="180"/>
      </w:pPr>
      <w:rPr>
        <w:rFonts w:ascii="Arial" w:hAnsi="Arial" w:hint="default"/>
        <w:b/>
        <w:bCs/>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BF42EB"/>
    <w:multiLevelType w:val="hybridMultilevel"/>
    <w:tmpl w:val="71A8BB80"/>
    <w:lvl w:ilvl="0" w:tplc="9E5A8C36">
      <w:start w:val="1"/>
      <w:numFmt w:val="upperLetter"/>
      <w:lvlText w:val="%1."/>
      <w:lvlJc w:val="left"/>
      <w:pPr>
        <w:tabs>
          <w:tab w:val="num" w:pos="720"/>
        </w:tabs>
        <w:ind w:left="720" w:hanging="360"/>
      </w:pPr>
      <w:rPr>
        <w:rFonts w:ascii="Arial" w:hAnsi="Arial" w:cs="Arial" w:hint="default"/>
        <w:b w:val="0"/>
        <w:i w:val="0"/>
        <w:color w:val="auto"/>
        <w:sz w:val="20"/>
        <w:szCs w:val="20"/>
      </w:rPr>
    </w:lvl>
    <w:lvl w:ilvl="1" w:tplc="F21471E4">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15D5093"/>
    <w:multiLevelType w:val="hybridMultilevel"/>
    <w:tmpl w:val="F4086138"/>
    <w:lvl w:ilvl="0" w:tplc="2FA40CAC">
      <w:start w:val="1"/>
      <w:numFmt w:val="lowerLetter"/>
      <w:lvlText w:val="%1)"/>
      <w:lvlJc w:val="left"/>
      <w:pPr>
        <w:ind w:left="720" w:hanging="360"/>
      </w:pPr>
      <w:rPr>
        <w:rFonts w:ascii="Arial" w:eastAsia="Times New Roman" w:hAnsi="Arial" w:cs="Arial"/>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64E6A06"/>
    <w:multiLevelType w:val="hybridMultilevel"/>
    <w:tmpl w:val="74729382"/>
    <w:lvl w:ilvl="0" w:tplc="04050017">
      <w:start w:val="1"/>
      <w:numFmt w:val="lowerLetter"/>
      <w:lvlText w:val="%1)"/>
      <w:lvlJc w:val="left"/>
      <w:pPr>
        <w:ind w:left="1068" w:hanging="360"/>
      </w:pPr>
      <w:rPr>
        <w:rFonts w:hint="default"/>
        <w:b w:val="0"/>
        <w:i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9102078"/>
    <w:multiLevelType w:val="hybridMultilevel"/>
    <w:tmpl w:val="8712393C"/>
    <w:lvl w:ilvl="0" w:tplc="279615BE">
      <w:start w:val="1"/>
      <w:numFmt w:val="lowerLetter"/>
      <w:lvlText w:val="%1)"/>
      <w:lvlJc w:val="left"/>
      <w:pPr>
        <w:ind w:left="1287" w:hanging="360"/>
      </w:pPr>
      <w:rPr>
        <w:rFonts w:hint="default"/>
        <w:b/>
        <w:i w:val="0"/>
        <w:color w:val="auto"/>
        <w:sz w:val="20"/>
        <w:szCs w:val="24"/>
      </w:rPr>
    </w:lvl>
    <w:lvl w:ilvl="1" w:tplc="BF5826CC">
      <w:start w:val="1"/>
      <w:numFmt w:val="lowerLetter"/>
      <w:lvlText w:val="%2."/>
      <w:lvlJc w:val="left"/>
      <w:pPr>
        <w:ind w:left="2007" w:hanging="360"/>
      </w:pPr>
    </w:lvl>
    <w:lvl w:ilvl="2" w:tplc="04050005" w:tentative="1">
      <w:start w:val="1"/>
      <w:numFmt w:val="lowerRoman"/>
      <w:lvlText w:val="%3."/>
      <w:lvlJc w:val="right"/>
      <w:pPr>
        <w:ind w:left="2727" w:hanging="180"/>
      </w:pPr>
    </w:lvl>
    <w:lvl w:ilvl="3" w:tplc="04050001" w:tentative="1">
      <w:start w:val="1"/>
      <w:numFmt w:val="decimal"/>
      <w:lvlText w:val="%4."/>
      <w:lvlJc w:val="left"/>
      <w:pPr>
        <w:ind w:left="3447" w:hanging="360"/>
      </w:pPr>
    </w:lvl>
    <w:lvl w:ilvl="4" w:tplc="04050003" w:tentative="1">
      <w:start w:val="1"/>
      <w:numFmt w:val="lowerLetter"/>
      <w:lvlText w:val="%5."/>
      <w:lvlJc w:val="left"/>
      <w:pPr>
        <w:ind w:left="4167" w:hanging="360"/>
      </w:pPr>
    </w:lvl>
    <w:lvl w:ilvl="5" w:tplc="04050005" w:tentative="1">
      <w:start w:val="1"/>
      <w:numFmt w:val="lowerRoman"/>
      <w:lvlText w:val="%6."/>
      <w:lvlJc w:val="right"/>
      <w:pPr>
        <w:ind w:left="4887" w:hanging="180"/>
      </w:pPr>
    </w:lvl>
    <w:lvl w:ilvl="6" w:tplc="04050001" w:tentative="1">
      <w:start w:val="1"/>
      <w:numFmt w:val="decimal"/>
      <w:lvlText w:val="%7."/>
      <w:lvlJc w:val="left"/>
      <w:pPr>
        <w:ind w:left="5607" w:hanging="360"/>
      </w:pPr>
    </w:lvl>
    <w:lvl w:ilvl="7" w:tplc="04050003" w:tentative="1">
      <w:start w:val="1"/>
      <w:numFmt w:val="lowerLetter"/>
      <w:lvlText w:val="%8."/>
      <w:lvlJc w:val="left"/>
      <w:pPr>
        <w:ind w:left="6327" w:hanging="360"/>
      </w:pPr>
    </w:lvl>
    <w:lvl w:ilvl="8" w:tplc="04050005" w:tentative="1">
      <w:start w:val="1"/>
      <w:numFmt w:val="lowerRoman"/>
      <w:lvlText w:val="%9."/>
      <w:lvlJc w:val="right"/>
      <w:pPr>
        <w:ind w:left="7047" w:hanging="180"/>
      </w:pPr>
    </w:lvl>
  </w:abstractNum>
  <w:abstractNum w:abstractNumId="37" w15:restartNumberingAfterBreak="0">
    <w:nsid w:val="7C6914F8"/>
    <w:multiLevelType w:val="hybridMultilevel"/>
    <w:tmpl w:val="2BAA712E"/>
    <w:lvl w:ilvl="0" w:tplc="FFFFFFFF">
      <w:start w:val="1"/>
      <w:numFmt w:val="decimal"/>
      <w:lvlText w:val="4.6.%1."/>
      <w:lvlJc w:val="left"/>
      <w:pPr>
        <w:ind w:left="360" w:hanging="360"/>
      </w:pPr>
      <w:rPr>
        <w:rFonts w:ascii="Arial" w:hAnsi="Arial" w:hint="default"/>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56705096">
    <w:abstractNumId w:val="0"/>
  </w:num>
  <w:num w:numId="2" w16cid:durableId="957027762">
    <w:abstractNumId w:val="15"/>
  </w:num>
  <w:num w:numId="3" w16cid:durableId="1675188053">
    <w:abstractNumId w:val="12"/>
  </w:num>
  <w:num w:numId="4" w16cid:durableId="173032046">
    <w:abstractNumId w:val="7"/>
  </w:num>
  <w:num w:numId="5" w16cid:durableId="1434978852">
    <w:abstractNumId w:val="27"/>
  </w:num>
  <w:num w:numId="6" w16cid:durableId="1589071298">
    <w:abstractNumId w:val="29"/>
  </w:num>
  <w:num w:numId="7" w16cid:durableId="46422082">
    <w:abstractNumId w:val="19"/>
  </w:num>
  <w:num w:numId="8" w16cid:durableId="2130933241">
    <w:abstractNumId w:val="30"/>
  </w:num>
  <w:num w:numId="9" w16cid:durableId="1605501703">
    <w:abstractNumId w:val="24"/>
  </w:num>
  <w:num w:numId="10" w16cid:durableId="535701354">
    <w:abstractNumId w:val="18"/>
  </w:num>
  <w:num w:numId="11" w16cid:durableId="516117245">
    <w:abstractNumId w:val="34"/>
  </w:num>
  <w:num w:numId="12" w16cid:durableId="20695721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4689057">
    <w:abstractNumId w:val="33"/>
  </w:num>
  <w:num w:numId="14" w16cid:durableId="228155601">
    <w:abstractNumId w:val="9"/>
  </w:num>
  <w:num w:numId="15" w16cid:durableId="64650427">
    <w:abstractNumId w:val="37"/>
  </w:num>
  <w:num w:numId="16" w16cid:durableId="798962743">
    <w:abstractNumId w:val="36"/>
  </w:num>
  <w:num w:numId="17" w16cid:durableId="1750498386">
    <w:abstractNumId w:val="10"/>
  </w:num>
  <w:num w:numId="18" w16cid:durableId="1178038734">
    <w:abstractNumId w:val="32"/>
  </w:num>
  <w:num w:numId="19" w16cid:durableId="135073824">
    <w:abstractNumId w:val="3"/>
  </w:num>
  <w:num w:numId="20" w16cid:durableId="1529903450">
    <w:abstractNumId w:val="26"/>
  </w:num>
  <w:num w:numId="21" w16cid:durableId="390732705">
    <w:abstractNumId w:val="31"/>
  </w:num>
  <w:num w:numId="22" w16cid:durableId="1692224507">
    <w:abstractNumId w:val="17"/>
  </w:num>
  <w:num w:numId="23" w16cid:durableId="1588494138">
    <w:abstractNumId w:val="22"/>
  </w:num>
  <w:num w:numId="24" w16cid:durableId="570237495">
    <w:abstractNumId w:val="6"/>
  </w:num>
  <w:num w:numId="25" w16cid:durableId="11504387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55325899">
    <w:abstractNumId w:val="1"/>
  </w:num>
  <w:num w:numId="27" w16cid:durableId="1097867068">
    <w:abstractNumId w:val="16"/>
  </w:num>
  <w:num w:numId="28" w16cid:durableId="1782919539">
    <w:abstractNumId w:val="8"/>
  </w:num>
  <w:num w:numId="29" w16cid:durableId="749080956">
    <w:abstractNumId w:val="5"/>
  </w:num>
  <w:num w:numId="30" w16cid:durableId="1091975901">
    <w:abstractNumId w:val="11"/>
  </w:num>
  <w:num w:numId="31" w16cid:durableId="45572160">
    <w:abstractNumId w:val="35"/>
  </w:num>
  <w:num w:numId="32" w16cid:durableId="1137146408">
    <w:abstractNumId w:val="14"/>
  </w:num>
  <w:num w:numId="33" w16cid:durableId="181436093">
    <w:abstractNumId w:val="2"/>
  </w:num>
  <w:num w:numId="34" w16cid:durableId="1290088698">
    <w:abstractNumId w:val="13"/>
  </w:num>
  <w:num w:numId="35" w16cid:durableId="1449736367">
    <w:abstractNumId w:val="20"/>
  </w:num>
  <w:num w:numId="36" w16cid:durableId="996300569">
    <w:abstractNumId w:val="4"/>
  </w:num>
  <w:num w:numId="37" w16cid:durableId="1516071156">
    <w:abstractNumId w:val="25"/>
  </w:num>
  <w:num w:numId="38" w16cid:durableId="1099105870">
    <w:abstractNumId w:val="21"/>
  </w:num>
  <w:num w:numId="39" w16cid:durableId="2105028230">
    <w:abstractNumId w:val="27"/>
  </w:num>
  <w:num w:numId="40" w16cid:durableId="1580868708">
    <w:abstractNumId w:val="27"/>
  </w:num>
  <w:num w:numId="41" w16cid:durableId="965936804">
    <w:abstractNumId w:val="27"/>
  </w:num>
  <w:num w:numId="42" w16cid:durableId="186523685">
    <w:abstractNumId w:val="27"/>
  </w:num>
  <w:num w:numId="43" w16cid:durableId="868185348">
    <w:abstractNumId w:val="27"/>
  </w:num>
  <w:num w:numId="44" w16cid:durableId="1035542291">
    <w:abstractNumId w:val="27"/>
  </w:num>
  <w:num w:numId="45" w16cid:durableId="362830626">
    <w:abstractNumId w:val="27"/>
  </w:num>
  <w:num w:numId="46" w16cid:durableId="1400782805">
    <w:abstractNumId w:val="27"/>
  </w:num>
  <w:num w:numId="47" w16cid:durableId="2067993883">
    <w:abstractNumId w:val="27"/>
  </w:num>
  <w:num w:numId="48" w16cid:durableId="1184326688">
    <w:abstractNumId w:val="27"/>
  </w:num>
  <w:num w:numId="49" w16cid:durableId="1826120112">
    <w:abstractNumId w:val="27"/>
  </w:num>
  <w:num w:numId="50" w16cid:durableId="1613514239">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5C1"/>
    <w:rsid w:val="00001C5F"/>
    <w:rsid w:val="0000504D"/>
    <w:rsid w:val="00005658"/>
    <w:rsid w:val="00005850"/>
    <w:rsid w:val="00005A6B"/>
    <w:rsid w:val="0000668F"/>
    <w:rsid w:val="00010046"/>
    <w:rsid w:val="0001055D"/>
    <w:rsid w:val="00011B2B"/>
    <w:rsid w:val="00011D73"/>
    <w:rsid w:val="000122E9"/>
    <w:rsid w:val="000123ED"/>
    <w:rsid w:val="000125CE"/>
    <w:rsid w:val="0001387F"/>
    <w:rsid w:val="00014175"/>
    <w:rsid w:val="000162A9"/>
    <w:rsid w:val="00016BFF"/>
    <w:rsid w:val="00016DD9"/>
    <w:rsid w:val="00016F7A"/>
    <w:rsid w:val="00017621"/>
    <w:rsid w:val="000177D2"/>
    <w:rsid w:val="000201F5"/>
    <w:rsid w:val="00021181"/>
    <w:rsid w:val="00022602"/>
    <w:rsid w:val="00022A38"/>
    <w:rsid w:val="00022E89"/>
    <w:rsid w:val="00023FDB"/>
    <w:rsid w:val="000250D0"/>
    <w:rsid w:val="00025305"/>
    <w:rsid w:val="00025A4B"/>
    <w:rsid w:val="000305AC"/>
    <w:rsid w:val="00031B3F"/>
    <w:rsid w:val="00033104"/>
    <w:rsid w:val="00033559"/>
    <w:rsid w:val="0003472B"/>
    <w:rsid w:val="00034D58"/>
    <w:rsid w:val="00034DF7"/>
    <w:rsid w:val="000378CD"/>
    <w:rsid w:val="00037932"/>
    <w:rsid w:val="00037988"/>
    <w:rsid w:val="00037A3D"/>
    <w:rsid w:val="000403EA"/>
    <w:rsid w:val="00040F29"/>
    <w:rsid w:val="00040FC2"/>
    <w:rsid w:val="00041589"/>
    <w:rsid w:val="000433E8"/>
    <w:rsid w:val="0004484C"/>
    <w:rsid w:val="000457F6"/>
    <w:rsid w:val="00045B02"/>
    <w:rsid w:val="000472B2"/>
    <w:rsid w:val="00047960"/>
    <w:rsid w:val="00047A41"/>
    <w:rsid w:val="00047DD4"/>
    <w:rsid w:val="00050F51"/>
    <w:rsid w:val="0005193D"/>
    <w:rsid w:val="00054CC7"/>
    <w:rsid w:val="00055DA0"/>
    <w:rsid w:val="00056C5B"/>
    <w:rsid w:val="000576A0"/>
    <w:rsid w:val="000576DD"/>
    <w:rsid w:val="000578DD"/>
    <w:rsid w:val="0006020C"/>
    <w:rsid w:val="00060E36"/>
    <w:rsid w:val="000616F8"/>
    <w:rsid w:val="000627C7"/>
    <w:rsid w:val="00063AAE"/>
    <w:rsid w:val="0006432C"/>
    <w:rsid w:val="000645A8"/>
    <w:rsid w:val="0006518B"/>
    <w:rsid w:val="00065D29"/>
    <w:rsid w:val="0006672B"/>
    <w:rsid w:val="000673B9"/>
    <w:rsid w:val="000676C2"/>
    <w:rsid w:val="00072961"/>
    <w:rsid w:val="0007368E"/>
    <w:rsid w:val="0007393C"/>
    <w:rsid w:val="00073BFA"/>
    <w:rsid w:val="00073F44"/>
    <w:rsid w:val="0007614A"/>
    <w:rsid w:val="000761F2"/>
    <w:rsid w:val="00077525"/>
    <w:rsid w:val="00077D78"/>
    <w:rsid w:val="00081DDA"/>
    <w:rsid w:val="00082980"/>
    <w:rsid w:val="00082CC0"/>
    <w:rsid w:val="00083743"/>
    <w:rsid w:val="00085356"/>
    <w:rsid w:val="00085432"/>
    <w:rsid w:val="00086155"/>
    <w:rsid w:val="00086676"/>
    <w:rsid w:val="0008705E"/>
    <w:rsid w:val="000913C9"/>
    <w:rsid w:val="00091DF2"/>
    <w:rsid w:val="00091E9B"/>
    <w:rsid w:val="000957B6"/>
    <w:rsid w:val="00096A66"/>
    <w:rsid w:val="000A0732"/>
    <w:rsid w:val="000A201F"/>
    <w:rsid w:val="000A3B23"/>
    <w:rsid w:val="000A4D15"/>
    <w:rsid w:val="000A7364"/>
    <w:rsid w:val="000B139A"/>
    <w:rsid w:val="000B18BD"/>
    <w:rsid w:val="000B457A"/>
    <w:rsid w:val="000B483A"/>
    <w:rsid w:val="000B49A8"/>
    <w:rsid w:val="000B4B67"/>
    <w:rsid w:val="000B4EF9"/>
    <w:rsid w:val="000B5878"/>
    <w:rsid w:val="000B70E8"/>
    <w:rsid w:val="000B7A2B"/>
    <w:rsid w:val="000C175A"/>
    <w:rsid w:val="000C3326"/>
    <w:rsid w:val="000C3B0A"/>
    <w:rsid w:val="000C3C98"/>
    <w:rsid w:val="000C4443"/>
    <w:rsid w:val="000C4859"/>
    <w:rsid w:val="000C4CE7"/>
    <w:rsid w:val="000C598A"/>
    <w:rsid w:val="000C6729"/>
    <w:rsid w:val="000C7361"/>
    <w:rsid w:val="000C7D46"/>
    <w:rsid w:val="000D0FDB"/>
    <w:rsid w:val="000D2922"/>
    <w:rsid w:val="000D39A0"/>
    <w:rsid w:val="000D3F66"/>
    <w:rsid w:val="000D6100"/>
    <w:rsid w:val="000D687B"/>
    <w:rsid w:val="000D7E94"/>
    <w:rsid w:val="000E1378"/>
    <w:rsid w:val="000E1BAF"/>
    <w:rsid w:val="000E312F"/>
    <w:rsid w:val="000E37D9"/>
    <w:rsid w:val="000E3E63"/>
    <w:rsid w:val="000E64B3"/>
    <w:rsid w:val="000E7359"/>
    <w:rsid w:val="000E7A6C"/>
    <w:rsid w:val="000F0483"/>
    <w:rsid w:val="000F0BEB"/>
    <w:rsid w:val="000F11EE"/>
    <w:rsid w:val="000F160B"/>
    <w:rsid w:val="000F2093"/>
    <w:rsid w:val="000F2178"/>
    <w:rsid w:val="000F2C40"/>
    <w:rsid w:val="000F2E18"/>
    <w:rsid w:val="000F4540"/>
    <w:rsid w:val="000F4E9C"/>
    <w:rsid w:val="000F70EC"/>
    <w:rsid w:val="000F7816"/>
    <w:rsid w:val="00100260"/>
    <w:rsid w:val="00101366"/>
    <w:rsid w:val="001017FF"/>
    <w:rsid w:val="00101DEC"/>
    <w:rsid w:val="0010233D"/>
    <w:rsid w:val="00104049"/>
    <w:rsid w:val="00104434"/>
    <w:rsid w:val="00104D80"/>
    <w:rsid w:val="001050AC"/>
    <w:rsid w:val="00105289"/>
    <w:rsid w:val="001075DD"/>
    <w:rsid w:val="00110B0E"/>
    <w:rsid w:val="00110B87"/>
    <w:rsid w:val="00110D81"/>
    <w:rsid w:val="001115A6"/>
    <w:rsid w:val="00111D8E"/>
    <w:rsid w:val="00111E8C"/>
    <w:rsid w:val="00111F01"/>
    <w:rsid w:val="001131F5"/>
    <w:rsid w:val="00113229"/>
    <w:rsid w:val="001154B9"/>
    <w:rsid w:val="00115808"/>
    <w:rsid w:val="00115DE4"/>
    <w:rsid w:val="00116179"/>
    <w:rsid w:val="00116835"/>
    <w:rsid w:val="001170C8"/>
    <w:rsid w:val="00117454"/>
    <w:rsid w:val="00117B76"/>
    <w:rsid w:val="00120297"/>
    <w:rsid w:val="001225C1"/>
    <w:rsid w:val="0012273C"/>
    <w:rsid w:val="00122756"/>
    <w:rsid w:val="0012353A"/>
    <w:rsid w:val="00123C18"/>
    <w:rsid w:val="00123C8D"/>
    <w:rsid w:val="00124777"/>
    <w:rsid w:val="00124C8C"/>
    <w:rsid w:val="001251B7"/>
    <w:rsid w:val="00125C2A"/>
    <w:rsid w:val="00125D0A"/>
    <w:rsid w:val="00125F8A"/>
    <w:rsid w:val="001260F4"/>
    <w:rsid w:val="001270BC"/>
    <w:rsid w:val="00127201"/>
    <w:rsid w:val="001279AC"/>
    <w:rsid w:val="00130140"/>
    <w:rsid w:val="00131E9C"/>
    <w:rsid w:val="00133470"/>
    <w:rsid w:val="001338F1"/>
    <w:rsid w:val="0013405F"/>
    <w:rsid w:val="00135419"/>
    <w:rsid w:val="00135752"/>
    <w:rsid w:val="00135E5D"/>
    <w:rsid w:val="001366DC"/>
    <w:rsid w:val="001372AD"/>
    <w:rsid w:val="00137DFC"/>
    <w:rsid w:val="00137EFD"/>
    <w:rsid w:val="00140D04"/>
    <w:rsid w:val="00140EE8"/>
    <w:rsid w:val="00142E19"/>
    <w:rsid w:val="00143987"/>
    <w:rsid w:val="00143A97"/>
    <w:rsid w:val="00143BD7"/>
    <w:rsid w:val="00144D2F"/>
    <w:rsid w:val="001459F6"/>
    <w:rsid w:val="00146986"/>
    <w:rsid w:val="00146DF6"/>
    <w:rsid w:val="00147201"/>
    <w:rsid w:val="0015087A"/>
    <w:rsid w:val="001542D6"/>
    <w:rsid w:val="001548BC"/>
    <w:rsid w:val="001568BE"/>
    <w:rsid w:val="0015694E"/>
    <w:rsid w:val="00156B6E"/>
    <w:rsid w:val="001573F4"/>
    <w:rsid w:val="00160A1B"/>
    <w:rsid w:val="001638BC"/>
    <w:rsid w:val="0016443C"/>
    <w:rsid w:val="00164FD0"/>
    <w:rsid w:val="00164FD6"/>
    <w:rsid w:val="001664AD"/>
    <w:rsid w:val="0016678B"/>
    <w:rsid w:val="00166BC7"/>
    <w:rsid w:val="00170D32"/>
    <w:rsid w:val="0017190F"/>
    <w:rsid w:val="001720A4"/>
    <w:rsid w:val="00172A46"/>
    <w:rsid w:val="00172CA3"/>
    <w:rsid w:val="00176C05"/>
    <w:rsid w:val="00176D44"/>
    <w:rsid w:val="00180439"/>
    <w:rsid w:val="0018134B"/>
    <w:rsid w:val="001813CD"/>
    <w:rsid w:val="001825F0"/>
    <w:rsid w:val="0018319F"/>
    <w:rsid w:val="001831F6"/>
    <w:rsid w:val="001832A7"/>
    <w:rsid w:val="0018333C"/>
    <w:rsid w:val="00184939"/>
    <w:rsid w:val="00185100"/>
    <w:rsid w:val="00185B41"/>
    <w:rsid w:val="001868A3"/>
    <w:rsid w:val="00194531"/>
    <w:rsid w:val="0019510C"/>
    <w:rsid w:val="00195637"/>
    <w:rsid w:val="00196812"/>
    <w:rsid w:val="001973BE"/>
    <w:rsid w:val="0019785D"/>
    <w:rsid w:val="001A04DA"/>
    <w:rsid w:val="001A15F5"/>
    <w:rsid w:val="001A16E5"/>
    <w:rsid w:val="001A30F4"/>
    <w:rsid w:val="001A3F0F"/>
    <w:rsid w:val="001A4BE0"/>
    <w:rsid w:val="001A5085"/>
    <w:rsid w:val="001A5253"/>
    <w:rsid w:val="001A6977"/>
    <w:rsid w:val="001A6B4D"/>
    <w:rsid w:val="001B11B3"/>
    <w:rsid w:val="001B1218"/>
    <w:rsid w:val="001B2162"/>
    <w:rsid w:val="001B24BC"/>
    <w:rsid w:val="001B2D5E"/>
    <w:rsid w:val="001B32A0"/>
    <w:rsid w:val="001B3A5C"/>
    <w:rsid w:val="001B4E16"/>
    <w:rsid w:val="001B5040"/>
    <w:rsid w:val="001B57C9"/>
    <w:rsid w:val="001B63D6"/>
    <w:rsid w:val="001B715D"/>
    <w:rsid w:val="001C0ED3"/>
    <w:rsid w:val="001C1392"/>
    <w:rsid w:val="001C15B2"/>
    <w:rsid w:val="001C405E"/>
    <w:rsid w:val="001C4953"/>
    <w:rsid w:val="001C5C3A"/>
    <w:rsid w:val="001C7E44"/>
    <w:rsid w:val="001D1905"/>
    <w:rsid w:val="001D3645"/>
    <w:rsid w:val="001D44B9"/>
    <w:rsid w:val="001D4F8B"/>
    <w:rsid w:val="001D5A62"/>
    <w:rsid w:val="001D61EE"/>
    <w:rsid w:val="001D6419"/>
    <w:rsid w:val="001D6F7E"/>
    <w:rsid w:val="001E0BD3"/>
    <w:rsid w:val="001E0E71"/>
    <w:rsid w:val="001E1514"/>
    <w:rsid w:val="001E20F7"/>
    <w:rsid w:val="001E2636"/>
    <w:rsid w:val="001E28FB"/>
    <w:rsid w:val="001E2A03"/>
    <w:rsid w:val="001E3944"/>
    <w:rsid w:val="001E3A68"/>
    <w:rsid w:val="001E402B"/>
    <w:rsid w:val="001E54FF"/>
    <w:rsid w:val="001E77D2"/>
    <w:rsid w:val="001F2939"/>
    <w:rsid w:val="001F3D79"/>
    <w:rsid w:val="001F42E5"/>
    <w:rsid w:val="001F4AD9"/>
    <w:rsid w:val="001F5BB7"/>
    <w:rsid w:val="001F6E0C"/>
    <w:rsid w:val="001F7E2D"/>
    <w:rsid w:val="001F7F55"/>
    <w:rsid w:val="00200522"/>
    <w:rsid w:val="00202A83"/>
    <w:rsid w:val="00202EE7"/>
    <w:rsid w:val="00203355"/>
    <w:rsid w:val="002033B3"/>
    <w:rsid w:val="00204F3B"/>
    <w:rsid w:val="00207EFE"/>
    <w:rsid w:val="002104CC"/>
    <w:rsid w:val="00210A16"/>
    <w:rsid w:val="00210F0A"/>
    <w:rsid w:val="00211D78"/>
    <w:rsid w:val="00212339"/>
    <w:rsid w:val="002125E4"/>
    <w:rsid w:val="00212ED9"/>
    <w:rsid w:val="0021339B"/>
    <w:rsid w:val="00214D98"/>
    <w:rsid w:val="00214D9D"/>
    <w:rsid w:val="00214FFB"/>
    <w:rsid w:val="00215545"/>
    <w:rsid w:val="0021599A"/>
    <w:rsid w:val="0022152C"/>
    <w:rsid w:val="00223059"/>
    <w:rsid w:val="002244C9"/>
    <w:rsid w:val="00225B8A"/>
    <w:rsid w:val="00227826"/>
    <w:rsid w:val="00227D99"/>
    <w:rsid w:val="00230608"/>
    <w:rsid w:val="00230B3C"/>
    <w:rsid w:val="00231CAE"/>
    <w:rsid w:val="00231CC0"/>
    <w:rsid w:val="00231EFF"/>
    <w:rsid w:val="00232738"/>
    <w:rsid w:val="002328D0"/>
    <w:rsid w:val="0023355A"/>
    <w:rsid w:val="00234038"/>
    <w:rsid w:val="0023769A"/>
    <w:rsid w:val="00237714"/>
    <w:rsid w:val="00237B15"/>
    <w:rsid w:val="00241EA3"/>
    <w:rsid w:val="00242FC2"/>
    <w:rsid w:val="00244748"/>
    <w:rsid w:val="00244C0F"/>
    <w:rsid w:val="00244C39"/>
    <w:rsid w:val="00244D2F"/>
    <w:rsid w:val="00245201"/>
    <w:rsid w:val="002455F5"/>
    <w:rsid w:val="00245AA3"/>
    <w:rsid w:val="0024604C"/>
    <w:rsid w:val="00246CEB"/>
    <w:rsid w:val="002507DB"/>
    <w:rsid w:val="00250B7C"/>
    <w:rsid w:val="00250BCC"/>
    <w:rsid w:val="0025258A"/>
    <w:rsid w:val="00252751"/>
    <w:rsid w:val="002541B3"/>
    <w:rsid w:val="002552EB"/>
    <w:rsid w:val="00257221"/>
    <w:rsid w:val="00257B53"/>
    <w:rsid w:val="002619BA"/>
    <w:rsid w:val="00261FDE"/>
    <w:rsid w:val="0026234C"/>
    <w:rsid w:val="002635A6"/>
    <w:rsid w:val="00263DFB"/>
    <w:rsid w:val="00264FEE"/>
    <w:rsid w:val="002650DC"/>
    <w:rsid w:val="00265B7F"/>
    <w:rsid w:val="00265C0C"/>
    <w:rsid w:val="002663FE"/>
    <w:rsid w:val="00266A93"/>
    <w:rsid w:val="002673E2"/>
    <w:rsid w:val="00270A86"/>
    <w:rsid w:val="00271474"/>
    <w:rsid w:val="002716B0"/>
    <w:rsid w:val="00272064"/>
    <w:rsid w:val="0027219F"/>
    <w:rsid w:val="00272737"/>
    <w:rsid w:val="00272B51"/>
    <w:rsid w:val="00272DCA"/>
    <w:rsid w:val="00272EBF"/>
    <w:rsid w:val="002746AF"/>
    <w:rsid w:val="00274753"/>
    <w:rsid w:val="00274C49"/>
    <w:rsid w:val="00274D6D"/>
    <w:rsid w:val="00274D72"/>
    <w:rsid w:val="00277715"/>
    <w:rsid w:val="00277A75"/>
    <w:rsid w:val="00277F3F"/>
    <w:rsid w:val="002809A6"/>
    <w:rsid w:val="0028272D"/>
    <w:rsid w:val="00282D2E"/>
    <w:rsid w:val="002838EC"/>
    <w:rsid w:val="00283982"/>
    <w:rsid w:val="0028434F"/>
    <w:rsid w:val="00284CC1"/>
    <w:rsid w:val="00284E7D"/>
    <w:rsid w:val="002857AA"/>
    <w:rsid w:val="00286EF9"/>
    <w:rsid w:val="0028757F"/>
    <w:rsid w:val="00290FD5"/>
    <w:rsid w:val="00291D65"/>
    <w:rsid w:val="0029278F"/>
    <w:rsid w:val="00292D79"/>
    <w:rsid w:val="0029371B"/>
    <w:rsid w:val="00293F3C"/>
    <w:rsid w:val="00294664"/>
    <w:rsid w:val="0029469E"/>
    <w:rsid w:val="00294801"/>
    <w:rsid w:val="002955FB"/>
    <w:rsid w:val="00295DEE"/>
    <w:rsid w:val="00296207"/>
    <w:rsid w:val="00296864"/>
    <w:rsid w:val="00296F80"/>
    <w:rsid w:val="002972C0"/>
    <w:rsid w:val="002978CD"/>
    <w:rsid w:val="00297954"/>
    <w:rsid w:val="002A044C"/>
    <w:rsid w:val="002A0544"/>
    <w:rsid w:val="002A10AF"/>
    <w:rsid w:val="002A131B"/>
    <w:rsid w:val="002A211D"/>
    <w:rsid w:val="002A2B24"/>
    <w:rsid w:val="002A4F53"/>
    <w:rsid w:val="002A5380"/>
    <w:rsid w:val="002A6DD7"/>
    <w:rsid w:val="002A7620"/>
    <w:rsid w:val="002B0080"/>
    <w:rsid w:val="002B01EC"/>
    <w:rsid w:val="002B0A9C"/>
    <w:rsid w:val="002B2AA0"/>
    <w:rsid w:val="002B3797"/>
    <w:rsid w:val="002B5735"/>
    <w:rsid w:val="002B5CF3"/>
    <w:rsid w:val="002B603B"/>
    <w:rsid w:val="002B665B"/>
    <w:rsid w:val="002B6A86"/>
    <w:rsid w:val="002C00B2"/>
    <w:rsid w:val="002C215A"/>
    <w:rsid w:val="002C365B"/>
    <w:rsid w:val="002C3AF7"/>
    <w:rsid w:val="002C3CC9"/>
    <w:rsid w:val="002C412F"/>
    <w:rsid w:val="002C46E2"/>
    <w:rsid w:val="002C5C8C"/>
    <w:rsid w:val="002C745B"/>
    <w:rsid w:val="002C7719"/>
    <w:rsid w:val="002D0550"/>
    <w:rsid w:val="002D0E0F"/>
    <w:rsid w:val="002D115D"/>
    <w:rsid w:val="002D159F"/>
    <w:rsid w:val="002D17D4"/>
    <w:rsid w:val="002D1CE7"/>
    <w:rsid w:val="002D3954"/>
    <w:rsid w:val="002D3BC3"/>
    <w:rsid w:val="002D4D9C"/>
    <w:rsid w:val="002D6038"/>
    <w:rsid w:val="002D63C2"/>
    <w:rsid w:val="002D6C55"/>
    <w:rsid w:val="002E0499"/>
    <w:rsid w:val="002E0979"/>
    <w:rsid w:val="002E1698"/>
    <w:rsid w:val="002E34EC"/>
    <w:rsid w:val="002E35F5"/>
    <w:rsid w:val="002E50AE"/>
    <w:rsid w:val="002E5343"/>
    <w:rsid w:val="002E5460"/>
    <w:rsid w:val="002E75AD"/>
    <w:rsid w:val="002F0273"/>
    <w:rsid w:val="002F06B9"/>
    <w:rsid w:val="002F07AB"/>
    <w:rsid w:val="002F0AE6"/>
    <w:rsid w:val="002F1096"/>
    <w:rsid w:val="002F1B06"/>
    <w:rsid w:val="002F1B62"/>
    <w:rsid w:val="002F2FCF"/>
    <w:rsid w:val="002F54F7"/>
    <w:rsid w:val="002F5B02"/>
    <w:rsid w:val="002F5D03"/>
    <w:rsid w:val="002F5ED6"/>
    <w:rsid w:val="002F5F8C"/>
    <w:rsid w:val="002F6A0E"/>
    <w:rsid w:val="002F6E84"/>
    <w:rsid w:val="002F795E"/>
    <w:rsid w:val="003004DB"/>
    <w:rsid w:val="003023F8"/>
    <w:rsid w:val="003024C0"/>
    <w:rsid w:val="00303639"/>
    <w:rsid w:val="00304CBC"/>
    <w:rsid w:val="00305411"/>
    <w:rsid w:val="00305DC5"/>
    <w:rsid w:val="00305E11"/>
    <w:rsid w:val="00307E9A"/>
    <w:rsid w:val="003104C0"/>
    <w:rsid w:val="00310887"/>
    <w:rsid w:val="00312536"/>
    <w:rsid w:val="0031286D"/>
    <w:rsid w:val="00312984"/>
    <w:rsid w:val="00313884"/>
    <w:rsid w:val="003143E7"/>
    <w:rsid w:val="003144AB"/>
    <w:rsid w:val="00315B06"/>
    <w:rsid w:val="00316639"/>
    <w:rsid w:val="00316A3F"/>
    <w:rsid w:val="00316D0C"/>
    <w:rsid w:val="00320264"/>
    <w:rsid w:val="00324798"/>
    <w:rsid w:val="003248E3"/>
    <w:rsid w:val="00324FAA"/>
    <w:rsid w:val="0032633F"/>
    <w:rsid w:val="003303FB"/>
    <w:rsid w:val="003304D7"/>
    <w:rsid w:val="00330572"/>
    <w:rsid w:val="003308B2"/>
    <w:rsid w:val="00330A2B"/>
    <w:rsid w:val="00330D5E"/>
    <w:rsid w:val="00330DEF"/>
    <w:rsid w:val="00332140"/>
    <w:rsid w:val="0033255E"/>
    <w:rsid w:val="00333678"/>
    <w:rsid w:val="003344C4"/>
    <w:rsid w:val="00334DDD"/>
    <w:rsid w:val="00336331"/>
    <w:rsid w:val="00336578"/>
    <w:rsid w:val="00336DBC"/>
    <w:rsid w:val="00340ACB"/>
    <w:rsid w:val="00341CED"/>
    <w:rsid w:val="0034248C"/>
    <w:rsid w:val="003424EE"/>
    <w:rsid w:val="00342EEB"/>
    <w:rsid w:val="003436E0"/>
    <w:rsid w:val="00345778"/>
    <w:rsid w:val="003507FC"/>
    <w:rsid w:val="00350B16"/>
    <w:rsid w:val="0035181B"/>
    <w:rsid w:val="00352781"/>
    <w:rsid w:val="00354A45"/>
    <w:rsid w:val="00354EC4"/>
    <w:rsid w:val="0035578B"/>
    <w:rsid w:val="003563A2"/>
    <w:rsid w:val="003564AC"/>
    <w:rsid w:val="00356BAF"/>
    <w:rsid w:val="00356F3D"/>
    <w:rsid w:val="003571B5"/>
    <w:rsid w:val="00360D10"/>
    <w:rsid w:val="00360FED"/>
    <w:rsid w:val="0036100B"/>
    <w:rsid w:val="0036322C"/>
    <w:rsid w:val="0036380E"/>
    <w:rsid w:val="00364A5A"/>
    <w:rsid w:val="00365808"/>
    <w:rsid w:val="00365912"/>
    <w:rsid w:val="00366178"/>
    <w:rsid w:val="00366DFB"/>
    <w:rsid w:val="003674E1"/>
    <w:rsid w:val="0036753C"/>
    <w:rsid w:val="003676CB"/>
    <w:rsid w:val="00370438"/>
    <w:rsid w:val="003713E0"/>
    <w:rsid w:val="00371FC8"/>
    <w:rsid w:val="00373E78"/>
    <w:rsid w:val="00374B15"/>
    <w:rsid w:val="00374E6C"/>
    <w:rsid w:val="00375029"/>
    <w:rsid w:val="00377588"/>
    <w:rsid w:val="00377BF2"/>
    <w:rsid w:val="0038180F"/>
    <w:rsid w:val="00382B1F"/>
    <w:rsid w:val="00383174"/>
    <w:rsid w:val="00385221"/>
    <w:rsid w:val="00386976"/>
    <w:rsid w:val="00386C63"/>
    <w:rsid w:val="003875C7"/>
    <w:rsid w:val="003918C8"/>
    <w:rsid w:val="00392E0D"/>
    <w:rsid w:val="0039395F"/>
    <w:rsid w:val="00394477"/>
    <w:rsid w:val="0039451D"/>
    <w:rsid w:val="00394C73"/>
    <w:rsid w:val="00395055"/>
    <w:rsid w:val="00395628"/>
    <w:rsid w:val="003957A2"/>
    <w:rsid w:val="00395E85"/>
    <w:rsid w:val="00396678"/>
    <w:rsid w:val="00396C93"/>
    <w:rsid w:val="0039753D"/>
    <w:rsid w:val="00397DC1"/>
    <w:rsid w:val="003A0895"/>
    <w:rsid w:val="003A51DE"/>
    <w:rsid w:val="003A6232"/>
    <w:rsid w:val="003A6618"/>
    <w:rsid w:val="003A6745"/>
    <w:rsid w:val="003A6B0B"/>
    <w:rsid w:val="003A70B0"/>
    <w:rsid w:val="003A7939"/>
    <w:rsid w:val="003B03B3"/>
    <w:rsid w:val="003B1986"/>
    <w:rsid w:val="003B1EAA"/>
    <w:rsid w:val="003B2887"/>
    <w:rsid w:val="003B315A"/>
    <w:rsid w:val="003B330B"/>
    <w:rsid w:val="003B3B7B"/>
    <w:rsid w:val="003B5803"/>
    <w:rsid w:val="003B5D32"/>
    <w:rsid w:val="003B6050"/>
    <w:rsid w:val="003B67CA"/>
    <w:rsid w:val="003B6B23"/>
    <w:rsid w:val="003C1687"/>
    <w:rsid w:val="003C1F8B"/>
    <w:rsid w:val="003C24F1"/>
    <w:rsid w:val="003C3ECC"/>
    <w:rsid w:val="003C6E94"/>
    <w:rsid w:val="003C709D"/>
    <w:rsid w:val="003C7862"/>
    <w:rsid w:val="003D060A"/>
    <w:rsid w:val="003D0667"/>
    <w:rsid w:val="003D1591"/>
    <w:rsid w:val="003D188A"/>
    <w:rsid w:val="003D2A6B"/>
    <w:rsid w:val="003D2C2F"/>
    <w:rsid w:val="003D33F3"/>
    <w:rsid w:val="003D3DE6"/>
    <w:rsid w:val="003D5548"/>
    <w:rsid w:val="003D5641"/>
    <w:rsid w:val="003D5ADD"/>
    <w:rsid w:val="003D6A9B"/>
    <w:rsid w:val="003D70DD"/>
    <w:rsid w:val="003D73ED"/>
    <w:rsid w:val="003D7D56"/>
    <w:rsid w:val="003D7EEC"/>
    <w:rsid w:val="003E0DB3"/>
    <w:rsid w:val="003E150C"/>
    <w:rsid w:val="003E388F"/>
    <w:rsid w:val="003E3B31"/>
    <w:rsid w:val="003E47DF"/>
    <w:rsid w:val="003E4FF1"/>
    <w:rsid w:val="003E5341"/>
    <w:rsid w:val="003E5D48"/>
    <w:rsid w:val="003E7B78"/>
    <w:rsid w:val="003F239B"/>
    <w:rsid w:val="003F2CC7"/>
    <w:rsid w:val="003F2FA5"/>
    <w:rsid w:val="003F4327"/>
    <w:rsid w:val="003F6DC9"/>
    <w:rsid w:val="004005F4"/>
    <w:rsid w:val="0040070F"/>
    <w:rsid w:val="004008F0"/>
    <w:rsid w:val="004009C7"/>
    <w:rsid w:val="00400DCA"/>
    <w:rsid w:val="00401E23"/>
    <w:rsid w:val="00405280"/>
    <w:rsid w:val="004076E5"/>
    <w:rsid w:val="0041087E"/>
    <w:rsid w:val="00410FF5"/>
    <w:rsid w:val="00411B50"/>
    <w:rsid w:val="00411DBC"/>
    <w:rsid w:val="00412531"/>
    <w:rsid w:val="004125B4"/>
    <w:rsid w:val="0041274F"/>
    <w:rsid w:val="004129C1"/>
    <w:rsid w:val="00412A0B"/>
    <w:rsid w:val="004146FE"/>
    <w:rsid w:val="00414C34"/>
    <w:rsid w:val="00415699"/>
    <w:rsid w:val="00415A19"/>
    <w:rsid w:val="00415B59"/>
    <w:rsid w:val="00416F26"/>
    <w:rsid w:val="0041745D"/>
    <w:rsid w:val="00417ECC"/>
    <w:rsid w:val="00422E22"/>
    <w:rsid w:val="00423A1B"/>
    <w:rsid w:val="0042403F"/>
    <w:rsid w:val="00425F8D"/>
    <w:rsid w:val="00427A9C"/>
    <w:rsid w:val="00427B4E"/>
    <w:rsid w:val="00427E4C"/>
    <w:rsid w:val="00427EC7"/>
    <w:rsid w:val="00430440"/>
    <w:rsid w:val="00431C16"/>
    <w:rsid w:val="00432360"/>
    <w:rsid w:val="004323D8"/>
    <w:rsid w:val="00434D18"/>
    <w:rsid w:val="00435C4E"/>
    <w:rsid w:val="00435F1C"/>
    <w:rsid w:val="004378FE"/>
    <w:rsid w:val="00437D20"/>
    <w:rsid w:val="00442683"/>
    <w:rsid w:val="0044293C"/>
    <w:rsid w:val="00443900"/>
    <w:rsid w:val="00443E77"/>
    <w:rsid w:val="0044400B"/>
    <w:rsid w:val="0044445E"/>
    <w:rsid w:val="00444472"/>
    <w:rsid w:val="00444882"/>
    <w:rsid w:val="004457FB"/>
    <w:rsid w:val="00445B7D"/>
    <w:rsid w:val="00445C06"/>
    <w:rsid w:val="00446AF6"/>
    <w:rsid w:val="004508DF"/>
    <w:rsid w:val="00450F73"/>
    <w:rsid w:val="0045245D"/>
    <w:rsid w:val="0045267E"/>
    <w:rsid w:val="0045291A"/>
    <w:rsid w:val="0045381D"/>
    <w:rsid w:val="00455CBF"/>
    <w:rsid w:val="00456285"/>
    <w:rsid w:val="00456AB2"/>
    <w:rsid w:val="00457BE8"/>
    <w:rsid w:val="004604FA"/>
    <w:rsid w:val="00460FA2"/>
    <w:rsid w:val="0046221C"/>
    <w:rsid w:val="00463C69"/>
    <w:rsid w:val="00464E8F"/>
    <w:rsid w:val="00465937"/>
    <w:rsid w:val="00465B63"/>
    <w:rsid w:val="00466BC5"/>
    <w:rsid w:val="00467502"/>
    <w:rsid w:val="004703D6"/>
    <w:rsid w:val="00470F47"/>
    <w:rsid w:val="00471147"/>
    <w:rsid w:val="0047176B"/>
    <w:rsid w:val="00472E4F"/>
    <w:rsid w:val="00472EFF"/>
    <w:rsid w:val="0047358E"/>
    <w:rsid w:val="00473DB2"/>
    <w:rsid w:val="0047497E"/>
    <w:rsid w:val="00475787"/>
    <w:rsid w:val="004759B7"/>
    <w:rsid w:val="004759BD"/>
    <w:rsid w:val="004762A9"/>
    <w:rsid w:val="00476A8D"/>
    <w:rsid w:val="00477389"/>
    <w:rsid w:val="00482230"/>
    <w:rsid w:val="00482D88"/>
    <w:rsid w:val="00483631"/>
    <w:rsid w:val="004842AB"/>
    <w:rsid w:val="00485061"/>
    <w:rsid w:val="0048513E"/>
    <w:rsid w:val="004858B2"/>
    <w:rsid w:val="00486269"/>
    <w:rsid w:val="00486A01"/>
    <w:rsid w:val="00486A6C"/>
    <w:rsid w:val="004873AA"/>
    <w:rsid w:val="004924A4"/>
    <w:rsid w:val="00493317"/>
    <w:rsid w:val="00493A18"/>
    <w:rsid w:val="00493DAB"/>
    <w:rsid w:val="00495928"/>
    <w:rsid w:val="004A08F8"/>
    <w:rsid w:val="004A09FB"/>
    <w:rsid w:val="004A11E6"/>
    <w:rsid w:val="004A1673"/>
    <w:rsid w:val="004A1F92"/>
    <w:rsid w:val="004A28C5"/>
    <w:rsid w:val="004A319A"/>
    <w:rsid w:val="004A4A47"/>
    <w:rsid w:val="004A55AD"/>
    <w:rsid w:val="004A7AC6"/>
    <w:rsid w:val="004B14D5"/>
    <w:rsid w:val="004B192A"/>
    <w:rsid w:val="004B249C"/>
    <w:rsid w:val="004B35DB"/>
    <w:rsid w:val="004B389F"/>
    <w:rsid w:val="004B4E73"/>
    <w:rsid w:val="004B4F32"/>
    <w:rsid w:val="004B612D"/>
    <w:rsid w:val="004B723E"/>
    <w:rsid w:val="004B78AF"/>
    <w:rsid w:val="004C093B"/>
    <w:rsid w:val="004C0C5B"/>
    <w:rsid w:val="004C3140"/>
    <w:rsid w:val="004C3BC5"/>
    <w:rsid w:val="004C4507"/>
    <w:rsid w:val="004C4662"/>
    <w:rsid w:val="004C531D"/>
    <w:rsid w:val="004C5F75"/>
    <w:rsid w:val="004C7013"/>
    <w:rsid w:val="004C7177"/>
    <w:rsid w:val="004C76CC"/>
    <w:rsid w:val="004D1238"/>
    <w:rsid w:val="004D1B07"/>
    <w:rsid w:val="004D47D5"/>
    <w:rsid w:val="004D4DD7"/>
    <w:rsid w:val="004D738D"/>
    <w:rsid w:val="004E20FA"/>
    <w:rsid w:val="004E2A52"/>
    <w:rsid w:val="004E2B0E"/>
    <w:rsid w:val="004E3D1E"/>
    <w:rsid w:val="004E5EB9"/>
    <w:rsid w:val="004E6886"/>
    <w:rsid w:val="004E6B05"/>
    <w:rsid w:val="004E6C5B"/>
    <w:rsid w:val="004E77FD"/>
    <w:rsid w:val="004E7AC5"/>
    <w:rsid w:val="004E7BA9"/>
    <w:rsid w:val="004F06A4"/>
    <w:rsid w:val="004F1740"/>
    <w:rsid w:val="004F23AE"/>
    <w:rsid w:val="004F280E"/>
    <w:rsid w:val="004F3088"/>
    <w:rsid w:val="004F337F"/>
    <w:rsid w:val="004F3398"/>
    <w:rsid w:val="004F35F3"/>
    <w:rsid w:val="004F405D"/>
    <w:rsid w:val="004F4D21"/>
    <w:rsid w:val="004F66F6"/>
    <w:rsid w:val="005012BD"/>
    <w:rsid w:val="005014FE"/>
    <w:rsid w:val="00502853"/>
    <w:rsid w:val="00502E1D"/>
    <w:rsid w:val="0050366E"/>
    <w:rsid w:val="00503DD0"/>
    <w:rsid w:val="0050512D"/>
    <w:rsid w:val="00505219"/>
    <w:rsid w:val="00505736"/>
    <w:rsid w:val="0050696A"/>
    <w:rsid w:val="0050792F"/>
    <w:rsid w:val="0051187D"/>
    <w:rsid w:val="00511A63"/>
    <w:rsid w:val="00512B30"/>
    <w:rsid w:val="00512C7C"/>
    <w:rsid w:val="0051403F"/>
    <w:rsid w:val="0051425D"/>
    <w:rsid w:val="00514A3D"/>
    <w:rsid w:val="00515071"/>
    <w:rsid w:val="00515A8F"/>
    <w:rsid w:val="00515DE7"/>
    <w:rsid w:val="00516090"/>
    <w:rsid w:val="00516459"/>
    <w:rsid w:val="00516E2C"/>
    <w:rsid w:val="00517F4D"/>
    <w:rsid w:val="0052132C"/>
    <w:rsid w:val="00524221"/>
    <w:rsid w:val="00524AA6"/>
    <w:rsid w:val="00525342"/>
    <w:rsid w:val="005262B2"/>
    <w:rsid w:val="0052662B"/>
    <w:rsid w:val="00527ADB"/>
    <w:rsid w:val="0053033C"/>
    <w:rsid w:val="005307BF"/>
    <w:rsid w:val="00530893"/>
    <w:rsid w:val="005308F6"/>
    <w:rsid w:val="00532B40"/>
    <w:rsid w:val="00532B54"/>
    <w:rsid w:val="00532E48"/>
    <w:rsid w:val="005343DD"/>
    <w:rsid w:val="005345EC"/>
    <w:rsid w:val="00534F80"/>
    <w:rsid w:val="0053541D"/>
    <w:rsid w:val="00535507"/>
    <w:rsid w:val="005362EF"/>
    <w:rsid w:val="00536C98"/>
    <w:rsid w:val="005372C2"/>
    <w:rsid w:val="005375FA"/>
    <w:rsid w:val="00537CA5"/>
    <w:rsid w:val="00541CA4"/>
    <w:rsid w:val="00541F0E"/>
    <w:rsid w:val="00542D97"/>
    <w:rsid w:val="005430A4"/>
    <w:rsid w:val="005440B4"/>
    <w:rsid w:val="00544D8C"/>
    <w:rsid w:val="0054695B"/>
    <w:rsid w:val="00546DFE"/>
    <w:rsid w:val="005478B8"/>
    <w:rsid w:val="00550AF6"/>
    <w:rsid w:val="00550BAE"/>
    <w:rsid w:val="00552A2C"/>
    <w:rsid w:val="00554477"/>
    <w:rsid w:val="005547CD"/>
    <w:rsid w:val="00554F2F"/>
    <w:rsid w:val="00555C57"/>
    <w:rsid w:val="00556985"/>
    <w:rsid w:val="0055771B"/>
    <w:rsid w:val="00560342"/>
    <w:rsid w:val="00561FF7"/>
    <w:rsid w:val="00562B6F"/>
    <w:rsid w:val="0056364D"/>
    <w:rsid w:val="005646F9"/>
    <w:rsid w:val="00565CA3"/>
    <w:rsid w:val="00566EA8"/>
    <w:rsid w:val="00570C25"/>
    <w:rsid w:val="00570E4B"/>
    <w:rsid w:val="00570FE5"/>
    <w:rsid w:val="00571C9A"/>
    <w:rsid w:val="00572342"/>
    <w:rsid w:val="00574824"/>
    <w:rsid w:val="00574983"/>
    <w:rsid w:val="00574AA6"/>
    <w:rsid w:val="00574BBE"/>
    <w:rsid w:val="00574DC4"/>
    <w:rsid w:val="00575846"/>
    <w:rsid w:val="00575FFC"/>
    <w:rsid w:val="0057728E"/>
    <w:rsid w:val="00577626"/>
    <w:rsid w:val="0057776B"/>
    <w:rsid w:val="005806AE"/>
    <w:rsid w:val="00580820"/>
    <w:rsid w:val="00580DAE"/>
    <w:rsid w:val="00581A1C"/>
    <w:rsid w:val="00581D11"/>
    <w:rsid w:val="00581DEA"/>
    <w:rsid w:val="00582044"/>
    <w:rsid w:val="00582D59"/>
    <w:rsid w:val="00584235"/>
    <w:rsid w:val="005853F8"/>
    <w:rsid w:val="005859A2"/>
    <w:rsid w:val="00585DC2"/>
    <w:rsid w:val="00586333"/>
    <w:rsid w:val="005863DC"/>
    <w:rsid w:val="00586906"/>
    <w:rsid w:val="00587479"/>
    <w:rsid w:val="00592F8E"/>
    <w:rsid w:val="005966EC"/>
    <w:rsid w:val="005A0C5A"/>
    <w:rsid w:val="005A1405"/>
    <w:rsid w:val="005A22D7"/>
    <w:rsid w:val="005A2939"/>
    <w:rsid w:val="005A3FD7"/>
    <w:rsid w:val="005A52BB"/>
    <w:rsid w:val="005A571A"/>
    <w:rsid w:val="005A5AF3"/>
    <w:rsid w:val="005A634A"/>
    <w:rsid w:val="005A66BF"/>
    <w:rsid w:val="005A72D7"/>
    <w:rsid w:val="005A7A18"/>
    <w:rsid w:val="005B056B"/>
    <w:rsid w:val="005B20B0"/>
    <w:rsid w:val="005B371F"/>
    <w:rsid w:val="005B4230"/>
    <w:rsid w:val="005B49FD"/>
    <w:rsid w:val="005B4D96"/>
    <w:rsid w:val="005B53F9"/>
    <w:rsid w:val="005B55CC"/>
    <w:rsid w:val="005B5D3C"/>
    <w:rsid w:val="005B63A4"/>
    <w:rsid w:val="005B6D5C"/>
    <w:rsid w:val="005B7FDA"/>
    <w:rsid w:val="005C07CF"/>
    <w:rsid w:val="005C18CC"/>
    <w:rsid w:val="005C1E9A"/>
    <w:rsid w:val="005C1FBA"/>
    <w:rsid w:val="005C20B7"/>
    <w:rsid w:val="005C210E"/>
    <w:rsid w:val="005C4CE4"/>
    <w:rsid w:val="005C5A00"/>
    <w:rsid w:val="005C7E68"/>
    <w:rsid w:val="005D0252"/>
    <w:rsid w:val="005D067F"/>
    <w:rsid w:val="005D06FA"/>
    <w:rsid w:val="005D0AA3"/>
    <w:rsid w:val="005D0E71"/>
    <w:rsid w:val="005D2C30"/>
    <w:rsid w:val="005D3FA4"/>
    <w:rsid w:val="005D5BB0"/>
    <w:rsid w:val="005D721E"/>
    <w:rsid w:val="005E0679"/>
    <w:rsid w:val="005E0D93"/>
    <w:rsid w:val="005E0ECD"/>
    <w:rsid w:val="005E1555"/>
    <w:rsid w:val="005E669B"/>
    <w:rsid w:val="005E7D64"/>
    <w:rsid w:val="005F025F"/>
    <w:rsid w:val="005F0A41"/>
    <w:rsid w:val="005F2694"/>
    <w:rsid w:val="005F2C32"/>
    <w:rsid w:val="005F31F2"/>
    <w:rsid w:val="005F32A8"/>
    <w:rsid w:val="005F5CA5"/>
    <w:rsid w:val="005F630A"/>
    <w:rsid w:val="005F63B9"/>
    <w:rsid w:val="005F6A04"/>
    <w:rsid w:val="005F7720"/>
    <w:rsid w:val="005F78D4"/>
    <w:rsid w:val="006002EF"/>
    <w:rsid w:val="00601503"/>
    <w:rsid w:val="00601C49"/>
    <w:rsid w:val="006020DC"/>
    <w:rsid w:val="0060385E"/>
    <w:rsid w:val="00604C21"/>
    <w:rsid w:val="0060508B"/>
    <w:rsid w:val="00606D14"/>
    <w:rsid w:val="006112FF"/>
    <w:rsid w:val="006113DA"/>
    <w:rsid w:val="00611548"/>
    <w:rsid w:val="00612977"/>
    <w:rsid w:val="00612A52"/>
    <w:rsid w:val="006160DD"/>
    <w:rsid w:val="0061697F"/>
    <w:rsid w:val="00617931"/>
    <w:rsid w:val="00617C01"/>
    <w:rsid w:val="00617E9B"/>
    <w:rsid w:val="00621574"/>
    <w:rsid w:val="00621BFF"/>
    <w:rsid w:val="00623130"/>
    <w:rsid w:val="006235EB"/>
    <w:rsid w:val="006241FD"/>
    <w:rsid w:val="00624F67"/>
    <w:rsid w:val="00625720"/>
    <w:rsid w:val="00626D30"/>
    <w:rsid w:val="00627D89"/>
    <w:rsid w:val="00632F33"/>
    <w:rsid w:val="00633DFC"/>
    <w:rsid w:val="00635261"/>
    <w:rsid w:val="006353AC"/>
    <w:rsid w:val="006354CF"/>
    <w:rsid w:val="00640158"/>
    <w:rsid w:val="00640423"/>
    <w:rsid w:val="0064144D"/>
    <w:rsid w:val="006420BF"/>
    <w:rsid w:val="006428E5"/>
    <w:rsid w:val="00642C01"/>
    <w:rsid w:val="00643023"/>
    <w:rsid w:val="00643475"/>
    <w:rsid w:val="006437AC"/>
    <w:rsid w:val="0064436A"/>
    <w:rsid w:val="006445E0"/>
    <w:rsid w:val="006456D0"/>
    <w:rsid w:val="00645BC6"/>
    <w:rsid w:val="006468B8"/>
    <w:rsid w:val="00647951"/>
    <w:rsid w:val="00651AEE"/>
    <w:rsid w:val="00652CBD"/>
    <w:rsid w:val="00653CD8"/>
    <w:rsid w:val="006540BE"/>
    <w:rsid w:val="006547B8"/>
    <w:rsid w:val="0065552C"/>
    <w:rsid w:val="006562BC"/>
    <w:rsid w:val="00656B93"/>
    <w:rsid w:val="0065726E"/>
    <w:rsid w:val="0065764B"/>
    <w:rsid w:val="0066060A"/>
    <w:rsid w:val="006609AE"/>
    <w:rsid w:val="00661418"/>
    <w:rsid w:val="0066146E"/>
    <w:rsid w:val="00661E81"/>
    <w:rsid w:val="00662468"/>
    <w:rsid w:val="006629FC"/>
    <w:rsid w:val="00662CEF"/>
    <w:rsid w:val="0066303D"/>
    <w:rsid w:val="00663F2B"/>
    <w:rsid w:val="00664760"/>
    <w:rsid w:val="006657E1"/>
    <w:rsid w:val="00667129"/>
    <w:rsid w:val="006704F6"/>
    <w:rsid w:val="00672BBC"/>
    <w:rsid w:val="0067378B"/>
    <w:rsid w:val="006746ED"/>
    <w:rsid w:val="00674A0D"/>
    <w:rsid w:val="00675517"/>
    <w:rsid w:val="00676015"/>
    <w:rsid w:val="0067619A"/>
    <w:rsid w:val="006779C7"/>
    <w:rsid w:val="00680857"/>
    <w:rsid w:val="00680F8F"/>
    <w:rsid w:val="00682F3F"/>
    <w:rsid w:val="0068313D"/>
    <w:rsid w:val="0068489F"/>
    <w:rsid w:val="0068539F"/>
    <w:rsid w:val="006855E4"/>
    <w:rsid w:val="00686171"/>
    <w:rsid w:val="0068714C"/>
    <w:rsid w:val="006872D1"/>
    <w:rsid w:val="00691053"/>
    <w:rsid w:val="006912AD"/>
    <w:rsid w:val="006914E8"/>
    <w:rsid w:val="0069176F"/>
    <w:rsid w:val="0069184C"/>
    <w:rsid w:val="00691981"/>
    <w:rsid w:val="00691B3C"/>
    <w:rsid w:val="00692B61"/>
    <w:rsid w:val="006939DA"/>
    <w:rsid w:val="006953B8"/>
    <w:rsid w:val="006959DF"/>
    <w:rsid w:val="00695B37"/>
    <w:rsid w:val="00695E59"/>
    <w:rsid w:val="00696D39"/>
    <w:rsid w:val="00697FF7"/>
    <w:rsid w:val="006A0B09"/>
    <w:rsid w:val="006A0BA8"/>
    <w:rsid w:val="006A1727"/>
    <w:rsid w:val="006A395D"/>
    <w:rsid w:val="006A3C9A"/>
    <w:rsid w:val="006A5641"/>
    <w:rsid w:val="006A59D7"/>
    <w:rsid w:val="006A5A0E"/>
    <w:rsid w:val="006A61D1"/>
    <w:rsid w:val="006A6592"/>
    <w:rsid w:val="006A6962"/>
    <w:rsid w:val="006A6B4E"/>
    <w:rsid w:val="006A7C4F"/>
    <w:rsid w:val="006B0342"/>
    <w:rsid w:val="006B17D5"/>
    <w:rsid w:val="006B2B29"/>
    <w:rsid w:val="006B4046"/>
    <w:rsid w:val="006B4075"/>
    <w:rsid w:val="006B51D2"/>
    <w:rsid w:val="006B54AE"/>
    <w:rsid w:val="006C023C"/>
    <w:rsid w:val="006C1547"/>
    <w:rsid w:val="006C1C44"/>
    <w:rsid w:val="006C2A5A"/>
    <w:rsid w:val="006C527F"/>
    <w:rsid w:val="006C5BAD"/>
    <w:rsid w:val="006C5D2F"/>
    <w:rsid w:val="006C6479"/>
    <w:rsid w:val="006C6FD1"/>
    <w:rsid w:val="006D01E0"/>
    <w:rsid w:val="006D0F3E"/>
    <w:rsid w:val="006D1758"/>
    <w:rsid w:val="006D205D"/>
    <w:rsid w:val="006D34A8"/>
    <w:rsid w:val="006D4130"/>
    <w:rsid w:val="006D5B38"/>
    <w:rsid w:val="006D5F74"/>
    <w:rsid w:val="006D65DB"/>
    <w:rsid w:val="006D6A7A"/>
    <w:rsid w:val="006D6DE9"/>
    <w:rsid w:val="006D752C"/>
    <w:rsid w:val="006E0E84"/>
    <w:rsid w:val="006E1ACF"/>
    <w:rsid w:val="006E2707"/>
    <w:rsid w:val="006E2C40"/>
    <w:rsid w:val="006E2D62"/>
    <w:rsid w:val="006E47C6"/>
    <w:rsid w:val="006E4B29"/>
    <w:rsid w:val="006E4DB1"/>
    <w:rsid w:val="006E5140"/>
    <w:rsid w:val="006E539C"/>
    <w:rsid w:val="006E56CD"/>
    <w:rsid w:val="006E5B81"/>
    <w:rsid w:val="006E6035"/>
    <w:rsid w:val="006E6991"/>
    <w:rsid w:val="006E6AC2"/>
    <w:rsid w:val="006E7481"/>
    <w:rsid w:val="006F0A59"/>
    <w:rsid w:val="006F0D01"/>
    <w:rsid w:val="006F1146"/>
    <w:rsid w:val="006F1C6E"/>
    <w:rsid w:val="006F2CD8"/>
    <w:rsid w:val="006F3945"/>
    <w:rsid w:val="006F3BE2"/>
    <w:rsid w:val="006F3E93"/>
    <w:rsid w:val="006F4220"/>
    <w:rsid w:val="006F42FE"/>
    <w:rsid w:val="006F46F4"/>
    <w:rsid w:val="006F488F"/>
    <w:rsid w:val="006F58C2"/>
    <w:rsid w:val="006F66FF"/>
    <w:rsid w:val="006F7A52"/>
    <w:rsid w:val="00700258"/>
    <w:rsid w:val="00700295"/>
    <w:rsid w:val="00702D89"/>
    <w:rsid w:val="00702FA1"/>
    <w:rsid w:val="00703395"/>
    <w:rsid w:val="00704429"/>
    <w:rsid w:val="007053D0"/>
    <w:rsid w:val="00705DF9"/>
    <w:rsid w:val="0070607A"/>
    <w:rsid w:val="00707E85"/>
    <w:rsid w:val="007128A5"/>
    <w:rsid w:val="007129F2"/>
    <w:rsid w:val="00712B07"/>
    <w:rsid w:val="00712D40"/>
    <w:rsid w:val="00713301"/>
    <w:rsid w:val="0071458A"/>
    <w:rsid w:val="00715DD7"/>
    <w:rsid w:val="00716EF7"/>
    <w:rsid w:val="00717485"/>
    <w:rsid w:val="00717594"/>
    <w:rsid w:val="007175E4"/>
    <w:rsid w:val="0071786E"/>
    <w:rsid w:val="007219BF"/>
    <w:rsid w:val="00721D9E"/>
    <w:rsid w:val="0072374D"/>
    <w:rsid w:val="0072540B"/>
    <w:rsid w:val="00725529"/>
    <w:rsid w:val="00727779"/>
    <w:rsid w:val="007279A5"/>
    <w:rsid w:val="00730066"/>
    <w:rsid w:val="00730E9A"/>
    <w:rsid w:val="0073287F"/>
    <w:rsid w:val="00732D27"/>
    <w:rsid w:val="00732ED6"/>
    <w:rsid w:val="00734BAB"/>
    <w:rsid w:val="00734BC0"/>
    <w:rsid w:val="00736372"/>
    <w:rsid w:val="00737B7A"/>
    <w:rsid w:val="00737C80"/>
    <w:rsid w:val="007405F8"/>
    <w:rsid w:val="00743241"/>
    <w:rsid w:val="007435EE"/>
    <w:rsid w:val="007439B0"/>
    <w:rsid w:val="00744D2E"/>
    <w:rsid w:val="00746023"/>
    <w:rsid w:val="007462F2"/>
    <w:rsid w:val="00747A31"/>
    <w:rsid w:val="007528C6"/>
    <w:rsid w:val="00754BD8"/>
    <w:rsid w:val="00754C02"/>
    <w:rsid w:val="007555F0"/>
    <w:rsid w:val="00755E6C"/>
    <w:rsid w:val="00756BB8"/>
    <w:rsid w:val="00756EB9"/>
    <w:rsid w:val="0076017F"/>
    <w:rsid w:val="0076123E"/>
    <w:rsid w:val="00761D98"/>
    <w:rsid w:val="007622BB"/>
    <w:rsid w:val="00763119"/>
    <w:rsid w:val="007633E1"/>
    <w:rsid w:val="007658B1"/>
    <w:rsid w:val="00765A84"/>
    <w:rsid w:val="00765D89"/>
    <w:rsid w:val="00766221"/>
    <w:rsid w:val="007705FB"/>
    <w:rsid w:val="00771E0A"/>
    <w:rsid w:val="00772192"/>
    <w:rsid w:val="00773D76"/>
    <w:rsid w:val="00774541"/>
    <w:rsid w:val="00775B7A"/>
    <w:rsid w:val="00780536"/>
    <w:rsid w:val="00780A40"/>
    <w:rsid w:val="00780D10"/>
    <w:rsid w:val="007812F5"/>
    <w:rsid w:val="007816A5"/>
    <w:rsid w:val="00781E27"/>
    <w:rsid w:val="00782920"/>
    <w:rsid w:val="00782AA3"/>
    <w:rsid w:val="00782CAE"/>
    <w:rsid w:val="00782DE4"/>
    <w:rsid w:val="00782FAF"/>
    <w:rsid w:val="00786FE4"/>
    <w:rsid w:val="0079215F"/>
    <w:rsid w:val="007923F0"/>
    <w:rsid w:val="00792DDE"/>
    <w:rsid w:val="007943C9"/>
    <w:rsid w:val="00794962"/>
    <w:rsid w:val="00795B6C"/>
    <w:rsid w:val="00795EC3"/>
    <w:rsid w:val="00796F31"/>
    <w:rsid w:val="0079729D"/>
    <w:rsid w:val="00797A97"/>
    <w:rsid w:val="00797CD5"/>
    <w:rsid w:val="00797E23"/>
    <w:rsid w:val="007A0898"/>
    <w:rsid w:val="007A1C5F"/>
    <w:rsid w:val="007A26F5"/>
    <w:rsid w:val="007A350B"/>
    <w:rsid w:val="007A384B"/>
    <w:rsid w:val="007A39AC"/>
    <w:rsid w:val="007A3F0D"/>
    <w:rsid w:val="007A4594"/>
    <w:rsid w:val="007A476A"/>
    <w:rsid w:val="007A4DD9"/>
    <w:rsid w:val="007B02F9"/>
    <w:rsid w:val="007B08FC"/>
    <w:rsid w:val="007B1605"/>
    <w:rsid w:val="007B412B"/>
    <w:rsid w:val="007B544F"/>
    <w:rsid w:val="007B561B"/>
    <w:rsid w:val="007B5C4B"/>
    <w:rsid w:val="007B7550"/>
    <w:rsid w:val="007B7626"/>
    <w:rsid w:val="007C0033"/>
    <w:rsid w:val="007C063B"/>
    <w:rsid w:val="007C0FEC"/>
    <w:rsid w:val="007C254A"/>
    <w:rsid w:val="007C28B7"/>
    <w:rsid w:val="007C3725"/>
    <w:rsid w:val="007C395D"/>
    <w:rsid w:val="007C4036"/>
    <w:rsid w:val="007C46A3"/>
    <w:rsid w:val="007C5665"/>
    <w:rsid w:val="007C660F"/>
    <w:rsid w:val="007D0A13"/>
    <w:rsid w:val="007D0F90"/>
    <w:rsid w:val="007D296A"/>
    <w:rsid w:val="007D43EF"/>
    <w:rsid w:val="007D4AF0"/>
    <w:rsid w:val="007D4F0C"/>
    <w:rsid w:val="007D51B0"/>
    <w:rsid w:val="007D62EB"/>
    <w:rsid w:val="007D6978"/>
    <w:rsid w:val="007D6B82"/>
    <w:rsid w:val="007D7658"/>
    <w:rsid w:val="007D7785"/>
    <w:rsid w:val="007D77A5"/>
    <w:rsid w:val="007E0404"/>
    <w:rsid w:val="007E14C5"/>
    <w:rsid w:val="007E3CE8"/>
    <w:rsid w:val="007E55F4"/>
    <w:rsid w:val="007E6F6D"/>
    <w:rsid w:val="007E718D"/>
    <w:rsid w:val="007E7698"/>
    <w:rsid w:val="007E7D62"/>
    <w:rsid w:val="007F08A0"/>
    <w:rsid w:val="007F0F5D"/>
    <w:rsid w:val="007F1347"/>
    <w:rsid w:val="007F40D2"/>
    <w:rsid w:val="007F4A4B"/>
    <w:rsid w:val="007F4DD8"/>
    <w:rsid w:val="007F5008"/>
    <w:rsid w:val="007F7467"/>
    <w:rsid w:val="007F7D2E"/>
    <w:rsid w:val="00802B19"/>
    <w:rsid w:val="00803BD0"/>
    <w:rsid w:val="00804020"/>
    <w:rsid w:val="008049B8"/>
    <w:rsid w:val="00804CAE"/>
    <w:rsid w:val="008050C6"/>
    <w:rsid w:val="00807107"/>
    <w:rsid w:val="008075A7"/>
    <w:rsid w:val="00810BAB"/>
    <w:rsid w:val="00810E45"/>
    <w:rsid w:val="0081167A"/>
    <w:rsid w:val="00811C96"/>
    <w:rsid w:val="00812B5C"/>
    <w:rsid w:val="00813667"/>
    <w:rsid w:val="008141F4"/>
    <w:rsid w:val="0081448B"/>
    <w:rsid w:val="008144C1"/>
    <w:rsid w:val="00814D61"/>
    <w:rsid w:val="008150DA"/>
    <w:rsid w:val="00815659"/>
    <w:rsid w:val="00815B4C"/>
    <w:rsid w:val="008179E5"/>
    <w:rsid w:val="00817E1F"/>
    <w:rsid w:val="008218D7"/>
    <w:rsid w:val="00821947"/>
    <w:rsid w:val="00821F73"/>
    <w:rsid w:val="00822012"/>
    <w:rsid w:val="008226AC"/>
    <w:rsid w:val="00822723"/>
    <w:rsid w:val="00822FAC"/>
    <w:rsid w:val="008233A4"/>
    <w:rsid w:val="0082360D"/>
    <w:rsid w:val="0082376D"/>
    <w:rsid w:val="00823A5A"/>
    <w:rsid w:val="00823E02"/>
    <w:rsid w:val="00824B54"/>
    <w:rsid w:val="008253A6"/>
    <w:rsid w:val="00825738"/>
    <w:rsid w:val="00825776"/>
    <w:rsid w:val="0082578A"/>
    <w:rsid w:val="00825F1B"/>
    <w:rsid w:val="00826B04"/>
    <w:rsid w:val="00827158"/>
    <w:rsid w:val="00827578"/>
    <w:rsid w:val="008304EF"/>
    <w:rsid w:val="008311F6"/>
    <w:rsid w:val="00831BB3"/>
    <w:rsid w:val="008326D2"/>
    <w:rsid w:val="00832FB1"/>
    <w:rsid w:val="008330D4"/>
    <w:rsid w:val="008333BE"/>
    <w:rsid w:val="00833B8D"/>
    <w:rsid w:val="00835433"/>
    <w:rsid w:val="008400FB"/>
    <w:rsid w:val="00841BD3"/>
    <w:rsid w:val="00841C97"/>
    <w:rsid w:val="00842237"/>
    <w:rsid w:val="00845D23"/>
    <w:rsid w:val="0084614C"/>
    <w:rsid w:val="008465D7"/>
    <w:rsid w:val="0084676D"/>
    <w:rsid w:val="0084794E"/>
    <w:rsid w:val="00850938"/>
    <w:rsid w:val="00851F38"/>
    <w:rsid w:val="008524D2"/>
    <w:rsid w:val="00853AB5"/>
    <w:rsid w:val="00855334"/>
    <w:rsid w:val="00855F52"/>
    <w:rsid w:val="00860949"/>
    <w:rsid w:val="008618EE"/>
    <w:rsid w:val="008619B5"/>
    <w:rsid w:val="00861CEC"/>
    <w:rsid w:val="00864E33"/>
    <w:rsid w:val="0086607B"/>
    <w:rsid w:val="00870228"/>
    <w:rsid w:val="008705D2"/>
    <w:rsid w:val="00870B62"/>
    <w:rsid w:val="00870E83"/>
    <w:rsid w:val="0087119A"/>
    <w:rsid w:val="00871B72"/>
    <w:rsid w:val="0087234E"/>
    <w:rsid w:val="008724CA"/>
    <w:rsid w:val="00873069"/>
    <w:rsid w:val="008734AD"/>
    <w:rsid w:val="008741A5"/>
    <w:rsid w:val="00876A43"/>
    <w:rsid w:val="00877D03"/>
    <w:rsid w:val="00880914"/>
    <w:rsid w:val="00882821"/>
    <w:rsid w:val="00883064"/>
    <w:rsid w:val="008839B3"/>
    <w:rsid w:val="00884894"/>
    <w:rsid w:val="008849F5"/>
    <w:rsid w:val="00885890"/>
    <w:rsid w:val="00885BDD"/>
    <w:rsid w:val="008862F5"/>
    <w:rsid w:val="00886A4D"/>
    <w:rsid w:val="0089052F"/>
    <w:rsid w:val="00891143"/>
    <w:rsid w:val="00892880"/>
    <w:rsid w:val="00892ABF"/>
    <w:rsid w:val="00892E35"/>
    <w:rsid w:val="00893C08"/>
    <w:rsid w:val="00894B8C"/>
    <w:rsid w:val="00894DC3"/>
    <w:rsid w:val="008953A0"/>
    <w:rsid w:val="0089594D"/>
    <w:rsid w:val="00895CB6"/>
    <w:rsid w:val="008962C5"/>
    <w:rsid w:val="0089648E"/>
    <w:rsid w:val="00897288"/>
    <w:rsid w:val="0089756E"/>
    <w:rsid w:val="00897781"/>
    <w:rsid w:val="00897EA7"/>
    <w:rsid w:val="008A0F27"/>
    <w:rsid w:val="008A2989"/>
    <w:rsid w:val="008A3539"/>
    <w:rsid w:val="008A447B"/>
    <w:rsid w:val="008A66C3"/>
    <w:rsid w:val="008A689C"/>
    <w:rsid w:val="008A6D97"/>
    <w:rsid w:val="008B0454"/>
    <w:rsid w:val="008B0BCE"/>
    <w:rsid w:val="008B19D7"/>
    <w:rsid w:val="008B1A1B"/>
    <w:rsid w:val="008B2429"/>
    <w:rsid w:val="008B5B33"/>
    <w:rsid w:val="008C1554"/>
    <w:rsid w:val="008C1A8E"/>
    <w:rsid w:val="008C5A58"/>
    <w:rsid w:val="008C651C"/>
    <w:rsid w:val="008C66AA"/>
    <w:rsid w:val="008C671F"/>
    <w:rsid w:val="008C7EDF"/>
    <w:rsid w:val="008D0071"/>
    <w:rsid w:val="008D03DA"/>
    <w:rsid w:val="008D05CD"/>
    <w:rsid w:val="008D0BF3"/>
    <w:rsid w:val="008D0C95"/>
    <w:rsid w:val="008D0F5C"/>
    <w:rsid w:val="008D1C40"/>
    <w:rsid w:val="008D34CE"/>
    <w:rsid w:val="008D5C22"/>
    <w:rsid w:val="008D674F"/>
    <w:rsid w:val="008D6BE6"/>
    <w:rsid w:val="008D7DA3"/>
    <w:rsid w:val="008E11F8"/>
    <w:rsid w:val="008E1526"/>
    <w:rsid w:val="008E1EAC"/>
    <w:rsid w:val="008E206A"/>
    <w:rsid w:val="008E343A"/>
    <w:rsid w:val="008E44E9"/>
    <w:rsid w:val="008E467E"/>
    <w:rsid w:val="008E5B0D"/>
    <w:rsid w:val="008E5F11"/>
    <w:rsid w:val="008F0271"/>
    <w:rsid w:val="008F02D9"/>
    <w:rsid w:val="008F1179"/>
    <w:rsid w:val="008F140E"/>
    <w:rsid w:val="008F1799"/>
    <w:rsid w:val="008F1C96"/>
    <w:rsid w:val="008F24E4"/>
    <w:rsid w:val="008F31E6"/>
    <w:rsid w:val="008F3C3E"/>
    <w:rsid w:val="008F3CA6"/>
    <w:rsid w:val="008F5894"/>
    <w:rsid w:val="008F60E2"/>
    <w:rsid w:val="008F6DA6"/>
    <w:rsid w:val="008F6DEB"/>
    <w:rsid w:val="009001AB"/>
    <w:rsid w:val="009005FF"/>
    <w:rsid w:val="00901C09"/>
    <w:rsid w:val="00902188"/>
    <w:rsid w:val="009029E6"/>
    <w:rsid w:val="0090368C"/>
    <w:rsid w:val="00906A6C"/>
    <w:rsid w:val="00907364"/>
    <w:rsid w:val="009077C9"/>
    <w:rsid w:val="00910371"/>
    <w:rsid w:val="009111EC"/>
    <w:rsid w:val="009117B9"/>
    <w:rsid w:val="009120C4"/>
    <w:rsid w:val="00912AD7"/>
    <w:rsid w:val="00912B4A"/>
    <w:rsid w:val="00914C52"/>
    <w:rsid w:val="009156E4"/>
    <w:rsid w:val="009176FF"/>
    <w:rsid w:val="0091799A"/>
    <w:rsid w:val="00921DD9"/>
    <w:rsid w:val="009221DD"/>
    <w:rsid w:val="00922D55"/>
    <w:rsid w:val="009231BE"/>
    <w:rsid w:val="00923CE1"/>
    <w:rsid w:val="00924057"/>
    <w:rsid w:val="00924218"/>
    <w:rsid w:val="00927300"/>
    <w:rsid w:val="00927749"/>
    <w:rsid w:val="0093280D"/>
    <w:rsid w:val="00934803"/>
    <w:rsid w:val="0093501E"/>
    <w:rsid w:val="009377A0"/>
    <w:rsid w:val="009400D2"/>
    <w:rsid w:val="00942991"/>
    <w:rsid w:val="00942AEB"/>
    <w:rsid w:val="0094359E"/>
    <w:rsid w:val="00943BF7"/>
    <w:rsid w:val="009442FB"/>
    <w:rsid w:val="009460B8"/>
    <w:rsid w:val="00946C49"/>
    <w:rsid w:val="00946FDD"/>
    <w:rsid w:val="00947067"/>
    <w:rsid w:val="009473D9"/>
    <w:rsid w:val="009500A3"/>
    <w:rsid w:val="00950136"/>
    <w:rsid w:val="009503B6"/>
    <w:rsid w:val="00950402"/>
    <w:rsid w:val="0095078A"/>
    <w:rsid w:val="009508FA"/>
    <w:rsid w:val="00950EC6"/>
    <w:rsid w:val="00952B99"/>
    <w:rsid w:val="00952CB0"/>
    <w:rsid w:val="00952DBD"/>
    <w:rsid w:val="009538AE"/>
    <w:rsid w:val="00955655"/>
    <w:rsid w:val="0095751C"/>
    <w:rsid w:val="00960506"/>
    <w:rsid w:val="0096186D"/>
    <w:rsid w:val="009620B6"/>
    <w:rsid w:val="0096251C"/>
    <w:rsid w:val="00962948"/>
    <w:rsid w:val="009631AE"/>
    <w:rsid w:val="00964C8C"/>
    <w:rsid w:val="0096568E"/>
    <w:rsid w:val="009657EF"/>
    <w:rsid w:val="0097020A"/>
    <w:rsid w:val="009712FC"/>
    <w:rsid w:val="00971F00"/>
    <w:rsid w:val="00973D0D"/>
    <w:rsid w:val="00973D7B"/>
    <w:rsid w:val="00974418"/>
    <w:rsid w:val="00975BE7"/>
    <w:rsid w:val="00975D7B"/>
    <w:rsid w:val="009773D1"/>
    <w:rsid w:val="00977FCA"/>
    <w:rsid w:val="009804C0"/>
    <w:rsid w:val="00980F98"/>
    <w:rsid w:val="00982889"/>
    <w:rsid w:val="00982B60"/>
    <w:rsid w:val="00982C46"/>
    <w:rsid w:val="00982E05"/>
    <w:rsid w:val="00984E19"/>
    <w:rsid w:val="009866A9"/>
    <w:rsid w:val="00991310"/>
    <w:rsid w:val="009929B9"/>
    <w:rsid w:val="00992EC3"/>
    <w:rsid w:val="009933E1"/>
    <w:rsid w:val="00993A42"/>
    <w:rsid w:val="00994F6C"/>
    <w:rsid w:val="00995C08"/>
    <w:rsid w:val="00995C92"/>
    <w:rsid w:val="00996114"/>
    <w:rsid w:val="0099682B"/>
    <w:rsid w:val="00996CA6"/>
    <w:rsid w:val="00996CB7"/>
    <w:rsid w:val="00997CBF"/>
    <w:rsid w:val="00997EC1"/>
    <w:rsid w:val="009A044F"/>
    <w:rsid w:val="009A0FF6"/>
    <w:rsid w:val="009A1EDC"/>
    <w:rsid w:val="009A2B34"/>
    <w:rsid w:val="009A2FFF"/>
    <w:rsid w:val="009A396B"/>
    <w:rsid w:val="009A4DCB"/>
    <w:rsid w:val="009A545D"/>
    <w:rsid w:val="009A7208"/>
    <w:rsid w:val="009B1CFC"/>
    <w:rsid w:val="009B1D78"/>
    <w:rsid w:val="009B2021"/>
    <w:rsid w:val="009B295B"/>
    <w:rsid w:val="009B7B49"/>
    <w:rsid w:val="009C00B3"/>
    <w:rsid w:val="009C266E"/>
    <w:rsid w:val="009C28C5"/>
    <w:rsid w:val="009C409D"/>
    <w:rsid w:val="009C7B82"/>
    <w:rsid w:val="009C7C54"/>
    <w:rsid w:val="009D0625"/>
    <w:rsid w:val="009D0723"/>
    <w:rsid w:val="009D171B"/>
    <w:rsid w:val="009D1850"/>
    <w:rsid w:val="009D21B9"/>
    <w:rsid w:val="009D2EF8"/>
    <w:rsid w:val="009D33EA"/>
    <w:rsid w:val="009D3EFC"/>
    <w:rsid w:val="009D6E5F"/>
    <w:rsid w:val="009D6ED7"/>
    <w:rsid w:val="009D70F9"/>
    <w:rsid w:val="009E1111"/>
    <w:rsid w:val="009E15F6"/>
    <w:rsid w:val="009E171C"/>
    <w:rsid w:val="009E3CEC"/>
    <w:rsid w:val="009E41AC"/>
    <w:rsid w:val="009E4343"/>
    <w:rsid w:val="009E510E"/>
    <w:rsid w:val="009E6051"/>
    <w:rsid w:val="009E6760"/>
    <w:rsid w:val="009E6FEF"/>
    <w:rsid w:val="009F00E9"/>
    <w:rsid w:val="009F0E49"/>
    <w:rsid w:val="009F3F32"/>
    <w:rsid w:val="009F4B09"/>
    <w:rsid w:val="009F5290"/>
    <w:rsid w:val="009F7057"/>
    <w:rsid w:val="009F7A6F"/>
    <w:rsid w:val="00A002A9"/>
    <w:rsid w:val="00A019CD"/>
    <w:rsid w:val="00A01F3A"/>
    <w:rsid w:val="00A025AC"/>
    <w:rsid w:val="00A027C7"/>
    <w:rsid w:val="00A03670"/>
    <w:rsid w:val="00A04936"/>
    <w:rsid w:val="00A064FD"/>
    <w:rsid w:val="00A06B00"/>
    <w:rsid w:val="00A110E0"/>
    <w:rsid w:val="00A128AC"/>
    <w:rsid w:val="00A12AAE"/>
    <w:rsid w:val="00A134B8"/>
    <w:rsid w:val="00A136A3"/>
    <w:rsid w:val="00A1392C"/>
    <w:rsid w:val="00A145FE"/>
    <w:rsid w:val="00A14CC9"/>
    <w:rsid w:val="00A14E9F"/>
    <w:rsid w:val="00A153C1"/>
    <w:rsid w:val="00A15480"/>
    <w:rsid w:val="00A1660E"/>
    <w:rsid w:val="00A2208D"/>
    <w:rsid w:val="00A22445"/>
    <w:rsid w:val="00A22726"/>
    <w:rsid w:val="00A23F1C"/>
    <w:rsid w:val="00A24C29"/>
    <w:rsid w:val="00A24D7E"/>
    <w:rsid w:val="00A24F37"/>
    <w:rsid w:val="00A252BD"/>
    <w:rsid w:val="00A25F52"/>
    <w:rsid w:val="00A269EB"/>
    <w:rsid w:val="00A31BAD"/>
    <w:rsid w:val="00A32949"/>
    <w:rsid w:val="00A33029"/>
    <w:rsid w:val="00A3315E"/>
    <w:rsid w:val="00A33268"/>
    <w:rsid w:val="00A33576"/>
    <w:rsid w:val="00A35089"/>
    <w:rsid w:val="00A35CBD"/>
    <w:rsid w:val="00A36DCE"/>
    <w:rsid w:val="00A3737C"/>
    <w:rsid w:val="00A373E5"/>
    <w:rsid w:val="00A4026A"/>
    <w:rsid w:val="00A41429"/>
    <w:rsid w:val="00A42B8A"/>
    <w:rsid w:val="00A43533"/>
    <w:rsid w:val="00A43F84"/>
    <w:rsid w:val="00A44DEE"/>
    <w:rsid w:val="00A45209"/>
    <w:rsid w:val="00A45511"/>
    <w:rsid w:val="00A462CB"/>
    <w:rsid w:val="00A46A8C"/>
    <w:rsid w:val="00A501A1"/>
    <w:rsid w:val="00A51C06"/>
    <w:rsid w:val="00A51F93"/>
    <w:rsid w:val="00A53427"/>
    <w:rsid w:val="00A5389A"/>
    <w:rsid w:val="00A54FAC"/>
    <w:rsid w:val="00A5504A"/>
    <w:rsid w:val="00A55C98"/>
    <w:rsid w:val="00A619CA"/>
    <w:rsid w:val="00A637A5"/>
    <w:rsid w:val="00A63F7D"/>
    <w:rsid w:val="00A660CF"/>
    <w:rsid w:val="00A665CB"/>
    <w:rsid w:val="00A66647"/>
    <w:rsid w:val="00A66694"/>
    <w:rsid w:val="00A66E6A"/>
    <w:rsid w:val="00A674A8"/>
    <w:rsid w:val="00A706EF"/>
    <w:rsid w:val="00A70797"/>
    <w:rsid w:val="00A70B15"/>
    <w:rsid w:val="00A715A5"/>
    <w:rsid w:val="00A71E95"/>
    <w:rsid w:val="00A72644"/>
    <w:rsid w:val="00A72ADB"/>
    <w:rsid w:val="00A731BE"/>
    <w:rsid w:val="00A74B69"/>
    <w:rsid w:val="00A753F4"/>
    <w:rsid w:val="00A75E05"/>
    <w:rsid w:val="00A75FD7"/>
    <w:rsid w:val="00A7612B"/>
    <w:rsid w:val="00A772C1"/>
    <w:rsid w:val="00A778CB"/>
    <w:rsid w:val="00A77A9C"/>
    <w:rsid w:val="00A77C82"/>
    <w:rsid w:val="00A77D35"/>
    <w:rsid w:val="00A80492"/>
    <w:rsid w:val="00A811D2"/>
    <w:rsid w:val="00A81CF2"/>
    <w:rsid w:val="00A82052"/>
    <w:rsid w:val="00A829B0"/>
    <w:rsid w:val="00A8347F"/>
    <w:rsid w:val="00A836D3"/>
    <w:rsid w:val="00A83859"/>
    <w:rsid w:val="00A8416F"/>
    <w:rsid w:val="00A84D2C"/>
    <w:rsid w:val="00A851D1"/>
    <w:rsid w:val="00A85E6E"/>
    <w:rsid w:val="00A861CF"/>
    <w:rsid w:val="00A86695"/>
    <w:rsid w:val="00A87025"/>
    <w:rsid w:val="00A8703B"/>
    <w:rsid w:val="00A902AA"/>
    <w:rsid w:val="00A9086F"/>
    <w:rsid w:val="00A9301C"/>
    <w:rsid w:val="00A93E09"/>
    <w:rsid w:val="00A957B5"/>
    <w:rsid w:val="00A95D02"/>
    <w:rsid w:val="00A963E0"/>
    <w:rsid w:val="00A96E70"/>
    <w:rsid w:val="00A978A6"/>
    <w:rsid w:val="00AA0B87"/>
    <w:rsid w:val="00AA3B74"/>
    <w:rsid w:val="00AA45AA"/>
    <w:rsid w:val="00AA4E23"/>
    <w:rsid w:val="00AA5234"/>
    <w:rsid w:val="00AA6463"/>
    <w:rsid w:val="00AA6C27"/>
    <w:rsid w:val="00AA7266"/>
    <w:rsid w:val="00AA7881"/>
    <w:rsid w:val="00AB159E"/>
    <w:rsid w:val="00AB16F1"/>
    <w:rsid w:val="00AB1835"/>
    <w:rsid w:val="00AB383D"/>
    <w:rsid w:val="00AB3D6C"/>
    <w:rsid w:val="00AB50BB"/>
    <w:rsid w:val="00AB5449"/>
    <w:rsid w:val="00AB658E"/>
    <w:rsid w:val="00AC009D"/>
    <w:rsid w:val="00AC02CF"/>
    <w:rsid w:val="00AC033F"/>
    <w:rsid w:val="00AC064D"/>
    <w:rsid w:val="00AC11E5"/>
    <w:rsid w:val="00AC2270"/>
    <w:rsid w:val="00AC430B"/>
    <w:rsid w:val="00AC51F1"/>
    <w:rsid w:val="00AC5287"/>
    <w:rsid w:val="00AC754C"/>
    <w:rsid w:val="00AC7968"/>
    <w:rsid w:val="00AC7A08"/>
    <w:rsid w:val="00AD18F9"/>
    <w:rsid w:val="00AD2406"/>
    <w:rsid w:val="00AD2851"/>
    <w:rsid w:val="00AD36B5"/>
    <w:rsid w:val="00AD476F"/>
    <w:rsid w:val="00AD4F50"/>
    <w:rsid w:val="00AD603F"/>
    <w:rsid w:val="00AE1991"/>
    <w:rsid w:val="00AE2145"/>
    <w:rsid w:val="00AE5E26"/>
    <w:rsid w:val="00AE6E0F"/>
    <w:rsid w:val="00AE7FD5"/>
    <w:rsid w:val="00AF032C"/>
    <w:rsid w:val="00AF11A9"/>
    <w:rsid w:val="00AF15D2"/>
    <w:rsid w:val="00AF23DF"/>
    <w:rsid w:val="00AF294F"/>
    <w:rsid w:val="00AF352B"/>
    <w:rsid w:val="00AF5EB0"/>
    <w:rsid w:val="00AF6864"/>
    <w:rsid w:val="00AF7E42"/>
    <w:rsid w:val="00B004CB"/>
    <w:rsid w:val="00B00EEE"/>
    <w:rsid w:val="00B016B8"/>
    <w:rsid w:val="00B018EB"/>
    <w:rsid w:val="00B0264E"/>
    <w:rsid w:val="00B030FB"/>
    <w:rsid w:val="00B0402A"/>
    <w:rsid w:val="00B058D0"/>
    <w:rsid w:val="00B05ADA"/>
    <w:rsid w:val="00B060F9"/>
    <w:rsid w:val="00B0652E"/>
    <w:rsid w:val="00B06FD1"/>
    <w:rsid w:val="00B072AB"/>
    <w:rsid w:val="00B10893"/>
    <w:rsid w:val="00B115B4"/>
    <w:rsid w:val="00B12408"/>
    <w:rsid w:val="00B13005"/>
    <w:rsid w:val="00B1339C"/>
    <w:rsid w:val="00B135A8"/>
    <w:rsid w:val="00B145EF"/>
    <w:rsid w:val="00B14DD9"/>
    <w:rsid w:val="00B1609C"/>
    <w:rsid w:val="00B214DF"/>
    <w:rsid w:val="00B23469"/>
    <w:rsid w:val="00B24A65"/>
    <w:rsid w:val="00B25548"/>
    <w:rsid w:val="00B25935"/>
    <w:rsid w:val="00B25E21"/>
    <w:rsid w:val="00B266B8"/>
    <w:rsid w:val="00B269DC"/>
    <w:rsid w:val="00B30FFD"/>
    <w:rsid w:val="00B321E0"/>
    <w:rsid w:val="00B32A41"/>
    <w:rsid w:val="00B33EFB"/>
    <w:rsid w:val="00B34186"/>
    <w:rsid w:val="00B34964"/>
    <w:rsid w:val="00B34C97"/>
    <w:rsid w:val="00B35B1C"/>
    <w:rsid w:val="00B3602C"/>
    <w:rsid w:val="00B36163"/>
    <w:rsid w:val="00B3680D"/>
    <w:rsid w:val="00B40FC5"/>
    <w:rsid w:val="00B4152B"/>
    <w:rsid w:val="00B4246C"/>
    <w:rsid w:val="00B43037"/>
    <w:rsid w:val="00B43415"/>
    <w:rsid w:val="00B4377B"/>
    <w:rsid w:val="00B43816"/>
    <w:rsid w:val="00B4543D"/>
    <w:rsid w:val="00B456B1"/>
    <w:rsid w:val="00B46E6B"/>
    <w:rsid w:val="00B47A9E"/>
    <w:rsid w:val="00B502A8"/>
    <w:rsid w:val="00B5056C"/>
    <w:rsid w:val="00B50BEC"/>
    <w:rsid w:val="00B511AB"/>
    <w:rsid w:val="00B51432"/>
    <w:rsid w:val="00B518CE"/>
    <w:rsid w:val="00B53214"/>
    <w:rsid w:val="00B53FE6"/>
    <w:rsid w:val="00B544C6"/>
    <w:rsid w:val="00B55B95"/>
    <w:rsid w:val="00B56293"/>
    <w:rsid w:val="00B56AB2"/>
    <w:rsid w:val="00B57150"/>
    <w:rsid w:val="00B57D80"/>
    <w:rsid w:val="00B57E05"/>
    <w:rsid w:val="00B61563"/>
    <w:rsid w:val="00B63753"/>
    <w:rsid w:val="00B64705"/>
    <w:rsid w:val="00B6481F"/>
    <w:rsid w:val="00B648AA"/>
    <w:rsid w:val="00B64EE5"/>
    <w:rsid w:val="00B70B04"/>
    <w:rsid w:val="00B70B81"/>
    <w:rsid w:val="00B7240E"/>
    <w:rsid w:val="00B72ADA"/>
    <w:rsid w:val="00B730B4"/>
    <w:rsid w:val="00B8017A"/>
    <w:rsid w:val="00B80417"/>
    <w:rsid w:val="00B829C1"/>
    <w:rsid w:val="00B82A0C"/>
    <w:rsid w:val="00B82E00"/>
    <w:rsid w:val="00B82F90"/>
    <w:rsid w:val="00B847C2"/>
    <w:rsid w:val="00B84FBC"/>
    <w:rsid w:val="00B851B8"/>
    <w:rsid w:val="00B85518"/>
    <w:rsid w:val="00B85F57"/>
    <w:rsid w:val="00B86CFA"/>
    <w:rsid w:val="00B87EA1"/>
    <w:rsid w:val="00B90FBE"/>
    <w:rsid w:val="00B91AF7"/>
    <w:rsid w:val="00B92A6E"/>
    <w:rsid w:val="00B92C64"/>
    <w:rsid w:val="00B93786"/>
    <w:rsid w:val="00B94248"/>
    <w:rsid w:val="00B94D4E"/>
    <w:rsid w:val="00B95282"/>
    <w:rsid w:val="00B95B4B"/>
    <w:rsid w:val="00B96C0B"/>
    <w:rsid w:val="00B96DDB"/>
    <w:rsid w:val="00BA22C2"/>
    <w:rsid w:val="00BA29BA"/>
    <w:rsid w:val="00BA2DB4"/>
    <w:rsid w:val="00BA3980"/>
    <w:rsid w:val="00BA4C63"/>
    <w:rsid w:val="00BA56D0"/>
    <w:rsid w:val="00BA6607"/>
    <w:rsid w:val="00BA6C89"/>
    <w:rsid w:val="00BB0C35"/>
    <w:rsid w:val="00BB1934"/>
    <w:rsid w:val="00BB1A05"/>
    <w:rsid w:val="00BB1E04"/>
    <w:rsid w:val="00BB3958"/>
    <w:rsid w:val="00BB3F90"/>
    <w:rsid w:val="00BB4FB4"/>
    <w:rsid w:val="00BB564B"/>
    <w:rsid w:val="00BB5B0A"/>
    <w:rsid w:val="00BB6872"/>
    <w:rsid w:val="00BB6A7C"/>
    <w:rsid w:val="00BB7502"/>
    <w:rsid w:val="00BB75E7"/>
    <w:rsid w:val="00BB7A09"/>
    <w:rsid w:val="00BC5AC3"/>
    <w:rsid w:val="00BC6B65"/>
    <w:rsid w:val="00BC7EE1"/>
    <w:rsid w:val="00BD0209"/>
    <w:rsid w:val="00BD24F2"/>
    <w:rsid w:val="00BD2BBF"/>
    <w:rsid w:val="00BD3FF4"/>
    <w:rsid w:val="00BD4C4E"/>
    <w:rsid w:val="00BD4DC1"/>
    <w:rsid w:val="00BD529F"/>
    <w:rsid w:val="00BD58AA"/>
    <w:rsid w:val="00BD5DC5"/>
    <w:rsid w:val="00BD5F9E"/>
    <w:rsid w:val="00BD69D0"/>
    <w:rsid w:val="00BD7023"/>
    <w:rsid w:val="00BD7916"/>
    <w:rsid w:val="00BE0B6C"/>
    <w:rsid w:val="00BE0DF5"/>
    <w:rsid w:val="00BE0F3F"/>
    <w:rsid w:val="00BE255D"/>
    <w:rsid w:val="00BE4037"/>
    <w:rsid w:val="00BE41BB"/>
    <w:rsid w:val="00BE6271"/>
    <w:rsid w:val="00BE65CD"/>
    <w:rsid w:val="00BE7BAD"/>
    <w:rsid w:val="00BF0290"/>
    <w:rsid w:val="00BF101C"/>
    <w:rsid w:val="00BF29EF"/>
    <w:rsid w:val="00BF5C5E"/>
    <w:rsid w:val="00BF6205"/>
    <w:rsid w:val="00BF6269"/>
    <w:rsid w:val="00BF629B"/>
    <w:rsid w:val="00BF698A"/>
    <w:rsid w:val="00BF7500"/>
    <w:rsid w:val="00BF76BA"/>
    <w:rsid w:val="00C00D8F"/>
    <w:rsid w:val="00C02765"/>
    <w:rsid w:val="00C03207"/>
    <w:rsid w:val="00C0499E"/>
    <w:rsid w:val="00C0555F"/>
    <w:rsid w:val="00C0562A"/>
    <w:rsid w:val="00C06145"/>
    <w:rsid w:val="00C068A5"/>
    <w:rsid w:val="00C102EF"/>
    <w:rsid w:val="00C10A84"/>
    <w:rsid w:val="00C111EB"/>
    <w:rsid w:val="00C11617"/>
    <w:rsid w:val="00C118FD"/>
    <w:rsid w:val="00C12981"/>
    <w:rsid w:val="00C12A53"/>
    <w:rsid w:val="00C13129"/>
    <w:rsid w:val="00C13B11"/>
    <w:rsid w:val="00C13E11"/>
    <w:rsid w:val="00C14884"/>
    <w:rsid w:val="00C15127"/>
    <w:rsid w:val="00C15412"/>
    <w:rsid w:val="00C15E90"/>
    <w:rsid w:val="00C16AF5"/>
    <w:rsid w:val="00C17DF3"/>
    <w:rsid w:val="00C17E77"/>
    <w:rsid w:val="00C2007A"/>
    <w:rsid w:val="00C20086"/>
    <w:rsid w:val="00C220E2"/>
    <w:rsid w:val="00C2284B"/>
    <w:rsid w:val="00C22C58"/>
    <w:rsid w:val="00C230D1"/>
    <w:rsid w:val="00C2311C"/>
    <w:rsid w:val="00C234D8"/>
    <w:rsid w:val="00C26076"/>
    <w:rsid w:val="00C26695"/>
    <w:rsid w:val="00C300CE"/>
    <w:rsid w:val="00C3054A"/>
    <w:rsid w:val="00C3122A"/>
    <w:rsid w:val="00C32698"/>
    <w:rsid w:val="00C32F2E"/>
    <w:rsid w:val="00C3336C"/>
    <w:rsid w:val="00C33B6B"/>
    <w:rsid w:val="00C34161"/>
    <w:rsid w:val="00C35107"/>
    <w:rsid w:val="00C376B7"/>
    <w:rsid w:val="00C37F84"/>
    <w:rsid w:val="00C407EB"/>
    <w:rsid w:val="00C409D9"/>
    <w:rsid w:val="00C4138D"/>
    <w:rsid w:val="00C41E4B"/>
    <w:rsid w:val="00C42DDB"/>
    <w:rsid w:val="00C433C9"/>
    <w:rsid w:val="00C43645"/>
    <w:rsid w:val="00C43DA9"/>
    <w:rsid w:val="00C45A9B"/>
    <w:rsid w:val="00C46206"/>
    <w:rsid w:val="00C46C27"/>
    <w:rsid w:val="00C4733B"/>
    <w:rsid w:val="00C4783F"/>
    <w:rsid w:val="00C505D4"/>
    <w:rsid w:val="00C50B6B"/>
    <w:rsid w:val="00C51503"/>
    <w:rsid w:val="00C517A1"/>
    <w:rsid w:val="00C51B35"/>
    <w:rsid w:val="00C51EE7"/>
    <w:rsid w:val="00C521E4"/>
    <w:rsid w:val="00C52376"/>
    <w:rsid w:val="00C52D3A"/>
    <w:rsid w:val="00C52FFE"/>
    <w:rsid w:val="00C53322"/>
    <w:rsid w:val="00C533B4"/>
    <w:rsid w:val="00C55A75"/>
    <w:rsid w:val="00C56F66"/>
    <w:rsid w:val="00C578AA"/>
    <w:rsid w:val="00C579C3"/>
    <w:rsid w:val="00C605C6"/>
    <w:rsid w:val="00C608F8"/>
    <w:rsid w:val="00C60FF7"/>
    <w:rsid w:val="00C61716"/>
    <w:rsid w:val="00C61852"/>
    <w:rsid w:val="00C61F60"/>
    <w:rsid w:val="00C62118"/>
    <w:rsid w:val="00C62DB4"/>
    <w:rsid w:val="00C63398"/>
    <w:rsid w:val="00C64772"/>
    <w:rsid w:val="00C659F8"/>
    <w:rsid w:val="00C65FA1"/>
    <w:rsid w:val="00C66472"/>
    <w:rsid w:val="00C66996"/>
    <w:rsid w:val="00C71ED4"/>
    <w:rsid w:val="00C73546"/>
    <w:rsid w:val="00C735E1"/>
    <w:rsid w:val="00C741FC"/>
    <w:rsid w:val="00C76CB8"/>
    <w:rsid w:val="00C7738B"/>
    <w:rsid w:val="00C77E75"/>
    <w:rsid w:val="00C8039E"/>
    <w:rsid w:val="00C810BD"/>
    <w:rsid w:val="00C82628"/>
    <w:rsid w:val="00C831AC"/>
    <w:rsid w:val="00C832A5"/>
    <w:rsid w:val="00C83588"/>
    <w:rsid w:val="00C844C4"/>
    <w:rsid w:val="00C8549B"/>
    <w:rsid w:val="00C855BB"/>
    <w:rsid w:val="00C859EE"/>
    <w:rsid w:val="00C860E0"/>
    <w:rsid w:val="00C86160"/>
    <w:rsid w:val="00C865F0"/>
    <w:rsid w:val="00C9078F"/>
    <w:rsid w:val="00C92789"/>
    <w:rsid w:val="00C92B41"/>
    <w:rsid w:val="00C94A38"/>
    <w:rsid w:val="00C94AAA"/>
    <w:rsid w:val="00C94ECC"/>
    <w:rsid w:val="00C950CB"/>
    <w:rsid w:val="00C9647A"/>
    <w:rsid w:val="00CA0B69"/>
    <w:rsid w:val="00CA3ACA"/>
    <w:rsid w:val="00CA3B62"/>
    <w:rsid w:val="00CA505E"/>
    <w:rsid w:val="00CA5459"/>
    <w:rsid w:val="00CA5588"/>
    <w:rsid w:val="00CA5EB2"/>
    <w:rsid w:val="00CA6F99"/>
    <w:rsid w:val="00CA747A"/>
    <w:rsid w:val="00CB18C7"/>
    <w:rsid w:val="00CB1DDA"/>
    <w:rsid w:val="00CB3834"/>
    <w:rsid w:val="00CB3850"/>
    <w:rsid w:val="00CB3952"/>
    <w:rsid w:val="00CB3C73"/>
    <w:rsid w:val="00CB3DC4"/>
    <w:rsid w:val="00CB4B4B"/>
    <w:rsid w:val="00CB53CF"/>
    <w:rsid w:val="00CB53DD"/>
    <w:rsid w:val="00CB5814"/>
    <w:rsid w:val="00CB796C"/>
    <w:rsid w:val="00CC1256"/>
    <w:rsid w:val="00CC163F"/>
    <w:rsid w:val="00CC16ED"/>
    <w:rsid w:val="00CC16F6"/>
    <w:rsid w:val="00CC1B06"/>
    <w:rsid w:val="00CC2C25"/>
    <w:rsid w:val="00CC3FDA"/>
    <w:rsid w:val="00CC472D"/>
    <w:rsid w:val="00CC5882"/>
    <w:rsid w:val="00CC6394"/>
    <w:rsid w:val="00CD01E0"/>
    <w:rsid w:val="00CD0643"/>
    <w:rsid w:val="00CD083F"/>
    <w:rsid w:val="00CD0D08"/>
    <w:rsid w:val="00CD1836"/>
    <w:rsid w:val="00CD1F9A"/>
    <w:rsid w:val="00CD2468"/>
    <w:rsid w:val="00CD295C"/>
    <w:rsid w:val="00CD2E32"/>
    <w:rsid w:val="00CD781D"/>
    <w:rsid w:val="00CE07C5"/>
    <w:rsid w:val="00CE0E1A"/>
    <w:rsid w:val="00CE0F5A"/>
    <w:rsid w:val="00CE11D2"/>
    <w:rsid w:val="00CE1D99"/>
    <w:rsid w:val="00CE3B99"/>
    <w:rsid w:val="00CE3BF6"/>
    <w:rsid w:val="00CE46F9"/>
    <w:rsid w:val="00CE4CD6"/>
    <w:rsid w:val="00CE5AF1"/>
    <w:rsid w:val="00CE77C6"/>
    <w:rsid w:val="00CE7DC6"/>
    <w:rsid w:val="00CF127B"/>
    <w:rsid w:val="00CF12D0"/>
    <w:rsid w:val="00CF245A"/>
    <w:rsid w:val="00CF35FE"/>
    <w:rsid w:val="00CF5AB3"/>
    <w:rsid w:val="00CF64EF"/>
    <w:rsid w:val="00CF6A43"/>
    <w:rsid w:val="00CF6B6C"/>
    <w:rsid w:val="00CF6EC4"/>
    <w:rsid w:val="00CF751E"/>
    <w:rsid w:val="00D00B0F"/>
    <w:rsid w:val="00D02807"/>
    <w:rsid w:val="00D048E2"/>
    <w:rsid w:val="00D06BFF"/>
    <w:rsid w:val="00D077FE"/>
    <w:rsid w:val="00D10614"/>
    <w:rsid w:val="00D108D2"/>
    <w:rsid w:val="00D10F2C"/>
    <w:rsid w:val="00D115C9"/>
    <w:rsid w:val="00D127E3"/>
    <w:rsid w:val="00D1307D"/>
    <w:rsid w:val="00D13816"/>
    <w:rsid w:val="00D1433B"/>
    <w:rsid w:val="00D14B0A"/>
    <w:rsid w:val="00D15413"/>
    <w:rsid w:val="00D16081"/>
    <w:rsid w:val="00D21848"/>
    <w:rsid w:val="00D21F84"/>
    <w:rsid w:val="00D23800"/>
    <w:rsid w:val="00D24B5C"/>
    <w:rsid w:val="00D24BBD"/>
    <w:rsid w:val="00D251DD"/>
    <w:rsid w:val="00D255F3"/>
    <w:rsid w:val="00D25615"/>
    <w:rsid w:val="00D26881"/>
    <w:rsid w:val="00D26F1C"/>
    <w:rsid w:val="00D27F54"/>
    <w:rsid w:val="00D302C8"/>
    <w:rsid w:val="00D30D16"/>
    <w:rsid w:val="00D31482"/>
    <w:rsid w:val="00D34019"/>
    <w:rsid w:val="00D3436C"/>
    <w:rsid w:val="00D34DDE"/>
    <w:rsid w:val="00D36511"/>
    <w:rsid w:val="00D36650"/>
    <w:rsid w:val="00D367C2"/>
    <w:rsid w:val="00D36871"/>
    <w:rsid w:val="00D36C6D"/>
    <w:rsid w:val="00D36ECC"/>
    <w:rsid w:val="00D4059D"/>
    <w:rsid w:val="00D40A6F"/>
    <w:rsid w:val="00D40F3A"/>
    <w:rsid w:val="00D40FEB"/>
    <w:rsid w:val="00D412B4"/>
    <w:rsid w:val="00D41E2A"/>
    <w:rsid w:val="00D43304"/>
    <w:rsid w:val="00D43B78"/>
    <w:rsid w:val="00D43E01"/>
    <w:rsid w:val="00D44073"/>
    <w:rsid w:val="00D4422C"/>
    <w:rsid w:val="00D44EF8"/>
    <w:rsid w:val="00D44FB7"/>
    <w:rsid w:val="00D45DDB"/>
    <w:rsid w:val="00D461CD"/>
    <w:rsid w:val="00D47536"/>
    <w:rsid w:val="00D47FCC"/>
    <w:rsid w:val="00D50097"/>
    <w:rsid w:val="00D5012F"/>
    <w:rsid w:val="00D5020E"/>
    <w:rsid w:val="00D51EFF"/>
    <w:rsid w:val="00D522F5"/>
    <w:rsid w:val="00D54C49"/>
    <w:rsid w:val="00D55373"/>
    <w:rsid w:val="00D5586B"/>
    <w:rsid w:val="00D55B37"/>
    <w:rsid w:val="00D56519"/>
    <w:rsid w:val="00D60303"/>
    <w:rsid w:val="00D60BBA"/>
    <w:rsid w:val="00D6270A"/>
    <w:rsid w:val="00D64F13"/>
    <w:rsid w:val="00D65DC5"/>
    <w:rsid w:val="00D65EBF"/>
    <w:rsid w:val="00D6765F"/>
    <w:rsid w:val="00D7068D"/>
    <w:rsid w:val="00D7093F"/>
    <w:rsid w:val="00D70D9F"/>
    <w:rsid w:val="00D70DC0"/>
    <w:rsid w:val="00D71D50"/>
    <w:rsid w:val="00D72502"/>
    <w:rsid w:val="00D72D30"/>
    <w:rsid w:val="00D734AB"/>
    <w:rsid w:val="00D73BDE"/>
    <w:rsid w:val="00D74699"/>
    <w:rsid w:val="00D815BD"/>
    <w:rsid w:val="00D817A5"/>
    <w:rsid w:val="00D817FF"/>
    <w:rsid w:val="00D819FC"/>
    <w:rsid w:val="00D822C8"/>
    <w:rsid w:val="00D823E6"/>
    <w:rsid w:val="00D824C1"/>
    <w:rsid w:val="00D8349B"/>
    <w:rsid w:val="00D8378D"/>
    <w:rsid w:val="00D84CC1"/>
    <w:rsid w:val="00D84F61"/>
    <w:rsid w:val="00D853E5"/>
    <w:rsid w:val="00D85ADB"/>
    <w:rsid w:val="00D86AD5"/>
    <w:rsid w:val="00D874D6"/>
    <w:rsid w:val="00D87AC5"/>
    <w:rsid w:val="00D90DF1"/>
    <w:rsid w:val="00D9229E"/>
    <w:rsid w:val="00D922A1"/>
    <w:rsid w:val="00D924C3"/>
    <w:rsid w:val="00D92C6E"/>
    <w:rsid w:val="00D94D26"/>
    <w:rsid w:val="00D965D3"/>
    <w:rsid w:val="00D966F8"/>
    <w:rsid w:val="00D967C1"/>
    <w:rsid w:val="00D9683D"/>
    <w:rsid w:val="00D971DE"/>
    <w:rsid w:val="00D978FA"/>
    <w:rsid w:val="00D97A53"/>
    <w:rsid w:val="00DA02EE"/>
    <w:rsid w:val="00DA0B4A"/>
    <w:rsid w:val="00DA449D"/>
    <w:rsid w:val="00DA4825"/>
    <w:rsid w:val="00DA5771"/>
    <w:rsid w:val="00DA641F"/>
    <w:rsid w:val="00DA75AD"/>
    <w:rsid w:val="00DA7D60"/>
    <w:rsid w:val="00DA7E48"/>
    <w:rsid w:val="00DB13E5"/>
    <w:rsid w:val="00DB18A3"/>
    <w:rsid w:val="00DB1C98"/>
    <w:rsid w:val="00DB21C6"/>
    <w:rsid w:val="00DB2E81"/>
    <w:rsid w:val="00DB38A5"/>
    <w:rsid w:val="00DB44CC"/>
    <w:rsid w:val="00DB4725"/>
    <w:rsid w:val="00DB522B"/>
    <w:rsid w:val="00DB5A0B"/>
    <w:rsid w:val="00DB5C3C"/>
    <w:rsid w:val="00DB647A"/>
    <w:rsid w:val="00DB73EB"/>
    <w:rsid w:val="00DC0AFA"/>
    <w:rsid w:val="00DC137C"/>
    <w:rsid w:val="00DC1A1C"/>
    <w:rsid w:val="00DC2127"/>
    <w:rsid w:val="00DC2981"/>
    <w:rsid w:val="00DC299C"/>
    <w:rsid w:val="00DC365A"/>
    <w:rsid w:val="00DC4D03"/>
    <w:rsid w:val="00DC6A5A"/>
    <w:rsid w:val="00DC7B10"/>
    <w:rsid w:val="00DD0762"/>
    <w:rsid w:val="00DD11EC"/>
    <w:rsid w:val="00DD13BC"/>
    <w:rsid w:val="00DD16A8"/>
    <w:rsid w:val="00DD2BAF"/>
    <w:rsid w:val="00DD36E2"/>
    <w:rsid w:val="00DD3B2B"/>
    <w:rsid w:val="00DD5595"/>
    <w:rsid w:val="00DD5AD8"/>
    <w:rsid w:val="00DD680A"/>
    <w:rsid w:val="00DE043F"/>
    <w:rsid w:val="00DE176A"/>
    <w:rsid w:val="00DE2138"/>
    <w:rsid w:val="00DE4197"/>
    <w:rsid w:val="00DE4410"/>
    <w:rsid w:val="00DE47B8"/>
    <w:rsid w:val="00DE4C3C"/>
    <w:rsid w:val="00DE4DE7"/>
    <w:rsid w:val="00DE580E"/>
    <w:rsid w:val="00DE7BAB"/>
    <w:rsid w:val="00DF03AF"/>
    <w:rsid w:val="00DF0A24"/>
    <w:rsid w:val="00DF0A7D"/>
    <w:rsid w:val="00DF10AA"/>
    <w:rsid w:val="00DF1FF7"/>
    <w:rsid w:val="00DF2C66"/>
    <w:rsid w:val="00DF2F0E"/>
    <w:rsid w:val="00DF3CC0"/>
    <w:rsid w:val="00DF3D94"/>
    <w:rsid w:val="00DF72BB"/>
    <w:rsid w:val="00DF78FC"/>
    <w:rsid w:val="00E01375"/>
    <w:rsid w:val="00E0163A"/>
    <w:rsid w:val="00E018C5"/>
    <w:rsid w:val="00E025A3"/>
    <w:rsid w:val="00E04041"/>
    <w:rsid w:val="00E040B1"/>
    <w:rsid w:val="00E055AB"/>
    <w:rsid w:val="00E079CC"/>
    <w:rsid w:val="00E10FD4"/>
    <w:rsid w:val="00E11807"/>
    <w:rsid w:val="00E12568"/>
    <w:rsid w:val="00E12574"/>
    <w:rsid w:val="00E12C7F"/>
    <w:rsid w:val="00E147F5"/>
    <w:rsid w:val="00E14997"/>
    <w:rsid w:val="00E14D60"/>
    <w:rsid w:val="00E15891"/>
    <w:rsid w:val="00E15DCB"/>
    <w:rsid w:val="00E16744"/>
    <w:rsid w:val="00E16F42"/>
    <w:rsid w:val="00E20202"/>
    <w:rsid w:val="00E202F6"/>
    <w:rsid w:val="00E209B9"/>
    <w:rsid w:val="00E21634"/>
    <w:rsid w:val="00E217EB"/>
    <w:rsid w:val="00E21859"/>
    <w:rsid w:val="00E21B54"/>
    <w:rsid w:val="00E21E7D"/>
    <w:rsid w:val="00E23498"/>
    <w:rsid w:val="00E2398C"/>
    <w:rsid w:val="00E240B3"/>
    <w:rsid w:val="00E24AA4"/>
    <w:rsid w:val="00E2600C"/>
    <w:rsid w:val="00E278FD"/>
    <w:rsid w:val="00E31100"/>
    <w:rsid w:val="00E311DB"/>
    <w:rsid w:val="00E321CC"/>
    <w:rsid w:val="00E32793"/>
    <w:rsid w:val="00E32C00"/>
    <w:rsid w:val="00E33963"/>
    <w:rsid w:val="00E34C95"/>
    <w:rsid w:val="00E34DE7"/>
    <w:rsid w:val="00E368DF"/>
    <w:rsid w:val="00E37731"/>
    <w:rsid w:val="00E40A1E"/>
    <w:rsid w:val="00E4160D"/>
    <w:rsid w:val="00E41C21"/>
    <w:rsid w:val="00E42C00"/>
    <w:rsid w:val="00E44342"/>
    <w:rsid w:val="00E44595"/>
    <w:rsid w:val="00E46B52"/>
    <w:rsid w:val="00E46EC9"/>
    <w:rsid w:val="00E47172"/>
    <w:rsid w:val="00E50937"/>
    <w:rsid w:val="00E523B3"/>
    <w:rsid w:val="00E52408"/>
    <w:rsid w:val="00E52A62"/>
    <w:rsid w:val="00E54035"/>
    <w:rsid w:val="00E54323"/>
    <w:rsid w:val="00E55B4A"/>
    <w:rsid w:val="00E55FCF"/>
    <w:rsid w:val="00E56456"/>
    <w:rsid w:val="00E5693E"/>
    <w:rsid w:val="00E57702"/>
    <w:rsid w:val="00E57CA6"/>
    <w:rsid w:val="00E57F70"/>
    <w:rsid w:val="00E600D1"/>
    <w:rsid w:val="00E603A5"/>
    <w:rsid w:val="00E61B64"/>
    <w:rsid w:val="00E61BEC"/>
    <w:rsid w:val="00E62578"/>
    <w:rsid w:val="00E62D07"/>
    <w:rsid w:val="00E63576"/>
    <w:rsid w:val="00E6367A"/>
    <w:rsid w:val="00E646B4"/>
    <w:rsid w:val="00E6535F"/>
    <w:rsid w:val="00E6552C"/>
    <w:rsid w:val="00E67F13"/>
    <w:rsid w:val="00E70115"/>
    <w:rsid w:val="00E71E80"/>
    <w:rsid w:val="00E728A9"/>
    <w:rsid w:val="00E73456"/>
    <w:rsid w:val="00E736C6"/>
    <w:rsid w:val="00E73933"/>
    <w:rsid w:val="00E742BC"/>
    <w:rsid w:val="00E74751"/>
    <w:rsid w:val="00E74770"/>
    <w:rsid w:val="00E74833"/>
    <w:rsid w:val="00E74AD3"/>
    <w:rsid w:val="00E7514F"/>
    <w:rsid w:val="00E7531B"/>
    <w:rsid w:val="00E7665D"/>
    <w:rsid w:val="00E77840"/>
    <w:rsid w:val="00E80337"/>
    <w:rsid w:val="00E80651"/>
    <w:rsid w:val="00E81DAF"/>
    <w:rsid w:val="00E821F8"/>
    <w:rsid w:val="00E848BC"/>
    <w:rsid w:val="00E84AD2"/>
    <w:rsid w:val="00E8596E"/>
    <w:rsid w:val="00E859D5"/>
    <w:rsid w:val="00E85ED9"/>
    <w:rsid w:val="00E86152"/>
    <w:rsid w:val="00E87865"/>
    <w:rsid w:val="00E87D15"/>
    <w:rsid w:val="00E87D16"/>
    <w:rsid w:val="00E902B2"/>
    <w:rsid w:val="00E90EFE"/>
    <w:rsid w:val="00E9293F"/>
    <w:rsid w:val="00E930B9"/>
    <w:rsid w:val="00E939D9"/>
    <w:rsid w:val="00E93FCF"/>
    <w:rsid w:val="00E9440D"/>
    <w:rsid w:val="00E94516"/>
    <w:rsid w:val="00E94A84"/>
    <w:rsid w:val="00E94A94"/>
    <w:rsid w:val="00E94C87"/>
    <w:rsid w:val="00E9519C"/>
    <w:rsid w:val="00E95DFA"/>
    <w:rsid w:val="00E96620"/>
    <w:rsid w:val="00E97192"/>
    <w:rsid w:val="00E97223"/>
    <w:rsid w:val="00E97835"/>
    <w:rsid w:val="00E97D55"/>
    <w:rsid w:val="00EA064D"/>
    <w:rsid w:val="00EA0F21"/>
    <w:rsid w:val="00EA16B6"/>
    <w:rsid w:val="00EA1C71"/>
    <w:rsid w:val="00EA1D40"/>
    <w:rsid w:val="00EA237F"/>
    <w:rsid w:val="00EA2826"/>
    <w:rsid w:val="00EA2860"/>
    <w:rsid w:val="00EA44EB"/>
    <w:rsid w:val="00EA7612"/>
    <w:rsid w:val="00EA7648"/>
    <w:rsid w:val="00EB06CA"/>
    <w:rsid w:val="00EB0DE2"/>
    <w:rsid w:val="00EB1FCB"/>
    <w:rsid w:val="00EB272E"/>
    <w:rsid w:val="00EB46F3"/>
    <w:rsid w:val="00EB5E86"/>
    <w:rsid w:val="00EB6BED"/>
    <w:rsid w:val="00EB717F"/>
    <w:rsid w:val="00EB7634"/>
    <w:rsid w:val="00EC110C"/>
    <w:rsid w:val="00EC28B4"/>
    <w:rsid w:val="00EC2EBC"/>
    <w:rsid w:val="00EC2F20"/>
    <w:rsid w:val="00EC4690"/>
    <w:rsid w:val="00EC491A"/>
    <w:rsid w:val="00EC58EA"/>
    <w:rsid w:val="00EC5E86"/>
    <w:rsid w:val="00EC5FF7"/>
    <w:rsid w:val="00EC6737"/>
    <w:rsid w:val="00EC72F2"/>
    <w:rsid w:val="00EC789C"/>
    <w:rsid w:val="00EC7949"/>
    <w:rsid w:val="00ED05BE"/>
    <w:rsid w:val="00ED1329"/>
    <w:rsid w:val="00ED1BC2"/>
    <w:rsid w:val="00ED1D9E"/>
    <w:rsid w:val="00ED1ED6"/>
    <w:rsid w:val="00ED320A"/>
    <w:rsid w:val="00ED3B07"/>
    <w:rsid w:val="00ED3B87"/>
    <w:rsid w:val="00ED3D3A"/>
    <w:rsid w:val="00ED42B4"/>
    <w:rsid w:val="00ED49BA"/>
    <w:rsid w:val="00ED70D8"/>
    <w:rsid w:val="00EE02A7"/>
    <w:rsid w:val="00EE32C0"/>
    <w:rsid w:val="00EE4AC5"/>
    <w:rsid w:val="00EE4CF7"/>
    <w:rsid w:val="00EE724B"/>
    <w:rsid w:val="00EE7591"/>
    <w:rsid w:val="00EE7C51"/>
    <w:rsid w:val="00EF0786"/>
    <w:rsid w:val="00EF07E0"/>
    <w:rsid w:val="00EF0D6D"/>
    <w:rsid w:val="00EF3116"/>
    <w:rsid w:val="00EF49F0"/>
    <w:rsid w:val="00EF4A00"/>
    <w:rsid w:val="00EF4C61"/>
    <w:rsid w:val="00EF5FB7"/>
    <w:rsid w:val="00EF74FC"/>
    <w:rsid w:val="00EF7D25"/>
    <w:rsid w:val="00F00D11"/>
    <w:rsid w:val="00F00E8B"/>
    <w:rsid w:val="00F01F76"/>
    <w:rsid w:val="00F02AD5"/>
    <w:rsid w:val="00F048EF"/>
    <w:rsid w:val="00F049D1"/>
    <w:rsid w:val="00F05174"/>
    <w:rsid w:val="00F06647"/>
    <w:rsid w:val="00F10DE2"/>
    <w:rsid w:val="00F11077"/>
    <w:rsid w:val="00F110F7"/>
    <w:rsid w:val="00F118C6"/>
    <w:rsid w:val="00F1207D"/>
    <w:rsid w:val="00F12698"/>
    <w:rsid w:val="00F131C4"/>
    <w:rsid w:val="00F1413C"/>
    <w:rsid w:val="00F14BD8"/>
    <w:rsid w:val="00F15793"/>
    <w:rsid w:val="00F16DFC"/>
    <w:rsid w:val="00F1700D"/>
    <w:rsid w:val="00F204B2"/>
    <w:rsid w:val="00F20953"/>
    <w:rsid w:val="00F21473"/>
    <w:rsid w:val="00F22288"/>
    <w:rsid w:val="00F2247C"/>
    <w:rsid w:val="00F22DE8"/>
    <w:rsid w:val="00F22ED2"/>
    <w:rsid w:val="00F232BF"/>
    <w:rsid w:val="00F23A96"/>
    <w:rsid w:val="00F240F1"/>
    <w:rsid w:val="00F244F2"/>
    <w:rsid w:val="00F2699E"/>
    <w:rsid w:val="00F26FF7"/>
    <w:rsid w:val="00F30862"/>
    <w:rsid w:val="00F30B6A"/>
    <w:rsid w:val="00F3165D"/>
    <w:rsid w:val="00F325AA"/>
    <w:rsid w:val="00F32D07"/>
    <w:rsid w:val="00F33F81"/>
    <w:rsid w:val="00F3472C"/>
    <w:rsid w:val="00F373B6"/>
    <w:rsid w:val="00F377AB"/>
    <w:rsid w:val="00F404DA"/>
    <w:rsid w:val="00F40DDF"/>
    <w:rsid w:val="00F41969"/>
    <w:rsid w:val="00F45A25"/>
    <w:rsid w:val="00F465A6"/>
    <w:rsid w:val="00F46D1A"/>
    <w:rsid w:val="00F473F6"/>
    <w:rsid w:val="00F47A3F"/>
    <w:rsid w:val="00F47C5B"/>
    <w:rsid w:val="00F50B21"/>
    <w:rsid w:val="00F5166C"/>
    <w:rsid w:val="00F524E6"/>
    <w:rsid w:val="00F52A42"/>
    <w:rsid w:val="00F52DDE"/>
    <w:rsid w:val="00F53677"/>
    <w:rsid w:val="00F53DD0"/>
    <w:rsid w:val="00F53F4B"/>
    <w:rsid w:val="00F55D7A"/>
    <w:rsid w:val="00F603EA"/>
    <w:rsid w:val="00F63D46"/>
    <w:rsid w:val="00F643C5"/>
    <w:rsid w:val="00F6443D"/>
    <w:rsid w:val="00F65F79"/>
    <w:rsid w:val="00F66151"/>
    <w:rsid w:val="00F700AF"/>
    <w:rsid w:val="00F71258"/>
    <w:rsid w:val="00F7181E"/>
    <w:rsid w:val="00F73817"/>
    <w:rsid w:val="00F74732"/>
    <w:rsid w:val="00F75DA6"/>
    <w:rsid w:val="00F801A8"/>
    <w:rsid w:val="00F80303"/>
    <w:rsid w:val="00F807E2"/>
    <w:rsid w:val="00F81531"/>
    <w:rsid w:val="00F82A64"/>
    <w:rsid w:val="00F82ED3"/>
    <w:rsid w:val="00F8324B"/>
    <w:rsid w:val="00F834A1"/>
    <w:rsid w:val="00F8505B"/>
    <w:rsid w:val="00F85B5C"/>
    <w:rsid w:val="00F85CB4"/>
    <w:rsid w:val="00F85F1E"/>
    <w:rsid w:val="00F85F6B"/>
    <w:rsid w:val="00F875EE"/>
    <w:rsid w:val="00F91478"/>
    <w:rsid w:val="00F92945"/>
    <w:rsid w:val="00F93EE1"/>
    <w:rsid w:val="00F940C5"/>
    <w:rsid w:val="00F94BF0"/>
    <w:rsid w:val="00F94E10"/>
    <w:rsid w:val="00F95F3D"/>
    <w:rsid w:val="00F9697D"/>
    <w:rsid w:val="00F96D45"/>
    <w:rsid w:val="00F97190"/>
    <w:rsid w:val="00F9767F"/>
    <w:rsid w:val="00F97823"/>
    <w:rsid w:val="00FA02B6"/>
    <w:rsid w:val="00FA0D96"/>
    <w:rsid w:val="00FA0FF0"/>
    <w:rsid w:val="00FA14B0"/>
    <w:rsid w:val="00FA2AF4"/>
    <w:rsid w:val="00FA2FF0"/>
    <w:rsid w:val="00FA4FBD"/>
    <w:rsid w:val="00FA5211"/>
    <w:rsid w:val="00FA6B97"/>
    <w:rsid w:val="00FB0D26"/>
    <w:rsid w:val="00FB36BA"/>
    <w:rsid w:val="00FB39A2"/>
    <w:rsid w:val="00FB3CDF"/>
    <w:rsid w:val="00FB3CF6"/>
    <w:rsid w:val="00FB5B02"/>
    <w:rsid w:val="00FB7A99"/>
    <w:rsid w:val="00FB7E47"/>
    <w:rsid w:val="00FC134A"/>
    <w:rsid w:val="00FC1B6B"/>
    <w:rsid w:val="00FC2A0B"/>
    <w:rsid w:val="00FC2DFE"/>
    <w:rsid w:val="00FC3B0A"/>
    <w:rsid w:val="00FC4089"/>
    <w:rsid w:val="00FC48F6"/>
    <w:rsid w:val="00FC5F71"/>
    <w:rsid w:val="00FC6085"/>
    <w:rsid w:val="00FC77CB"/>
    <w:rsid w:val="00FD107E"/>
    <w:rsid w:val="00FD2874"/>
    <w:rsid w:val="00FD3C1F"/>
    <w:rsid w:val="00FD4D56"/>
    <w:rsid w:val="00FD592C"/>
    <w:rsid w:val="00FD5FA4"/>
    <w:rsid w:val="00FE0363"/>
    <w:rsid w:val="00FE15C5"/>
    <w:rsid w:val="00FE291C"/>
    <w:rsid w:val="00FE32D7"/>
    <w:rsid w:val="00FE3ADD"/>
    <w:rsid w:val="00FE3B41"/>
    <w:rsid w:val="00FE3F20"/>
    <w:rsid w:val="00FE4432"/>
    <w:rsid w:val="00FE5081"/>
    <w:rsid w:val="00FF0556"/>
    <w:rsid w:val="00FF14F8"/>
    <w:rsid w:val="00FF27EE"/>
    <w:rsid w:val="00FF3A7D"/>
    <w:rsid w:val="00FF3C42"/>
    <w:rsid w:val="00FF3E3E"/>
    <w:rsid w:val="00FF4233"/>
    <w:rsid w:val="00FF4413"/>
    <w:rsid w:val="00FF74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9204C7"/>
  <w15:docId w15:val="{61D01566-215F-4EEE-AD25-E1DB77302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5C1"/>
    <w:pPr>
      <w:jc w:val="both"/>
    </w:pPr>
    <w:rPr>
      <w:rFonts w:ascii="Arial" w:hAnsi="Arial"/>
      <w:szCs w:val="24"/>
    </w:rPr>
  </w:style>
  <w:style w:type="paragraph" w:styleId="Nadpis1">
    <w:name w:val="heading 1"/>
    <w:basedOn w:val="Normln"/>
    <w:next w:val="Normln"/>
    <w:link w:val="Nadpis1Char"/>
    <w:uiPriority w:val="99"/>
    <w:qFormat/>
    <w:rsid w:val="00E47172"/>
    <w:pPr>
      <w:keepNext/>
      <w:numPr>
        <w:numId w:val="5"/>
      </w:numPr>
      <w:spacing w:before="240"/>
      <w:outlineLvl w:val="0"/>
    </w:pPr>
    <w:rPr>
      <w:b/>
      <w:sz w:val="26"/>
      <w:szCs w:val="32"/>
    </w:rPr>
  </w:style>
  <w:style w:type="paragraph" w:styleId="Nadpis2">
    <w:name w:val="heading 2"/>
    <w:basedOn w:val="Nadpis1"/>
    <w:next w:val="Normln"/>
    <w:link w:val="Nadpis2Char"/>
    <w:uiPriority w:val="99"/>
    <w:qFormat/>
    <w:rsid w:val="00DB2E81"/>
    <w:pPr>
      <w:numPr>
        <w:ilvl w:val="1"/>
      </w:numPr>
      <w:outlineLvl w:val="1"/>
    </w:pPr>
    <w:rPr>
      <w:bCs/>
      <w:iCs/>
      <w:sz w:val="24"/>
      <w:szCs w:val="28"/>
    </w:rPr>
  </w:style>
  <w:style w:type="paragraph" w:styleId="Nadpis3">
    <w:name w:val="heading 3"/>
    <w:basedOn w:val="Nadpis2"/>
    <w:next w:val="Normln"/>
    <w:link w:val="Nadpis3Char"/>
    <w:uiPriority w:val="99"/>
    <w:qFormat/>
    <w:rsid w:val="00272064"/>
    <w:pPr>
      <w:numPr>
        <w:ilvl w:val="2"/>
      </w:numPr>
      <w:outlineLvl w:val="2"/>
    </w:pPr>
    <w:rPr>
      <w:b w:val="0"/>
      <w:bCs w:val="0"/>
      <w:sz w:val="20"/>
      <w:szCs w:val="26"/>
    </w:rPr>
  </w:style>
  <w:style w:type="paragraph" w:styleId="Nadpis4">
    <w:name w:val="heading 4"/>
    <w:basedOn w:val="Nadpis3"/>
    <w:next w:val="Zkladntext"/>
    <w:link w:val="Nadpis4Char"/>
    <w:uiPriority w:val="99"/>
    <w:qFormat/>
    <w:rsid w:val="001225C1"/>
    <w:pPr>
      <w:numPr>
        <w:ilvl w:val="0"/>
        <w:numId w:val="0"/>
      </w:numPr>
      <w:spacing w:line="280" w:lineRule="atLeast"/>
      <w:outlineLvl w:val="3"/>
    </w:pPr>
    <w:rPr>
      <w:bCs/>
      <w:spacing w:val="4"/>
      <w:szCs w:val="20"/>
      <w:lang w:val="de-AT" w:eastAsia="en-US"/>
    </w:rPr>
  </w:style>
  <w:style w:type="paragraph" w:styleId="Nadpis5">
    <w:name w:val="heading 5"/>
    <w:basedOn w:val="Nadpis4"/>
    <w:next w:val="Zkladntext"/>
    <w:link w:val="Nadpis5Char"/>
    <w:uiPriority w:val="99"/>
    <w:qFormat/>
    <w:rsid w:val="001225C1"/>
    <w:pPr>
      <w:outlineLvl w:val="4"/>
    </w:pPr>
  </w:style>
  <w:style w:type="paragraph" w:styleId="Nadpis6">
    <w:name w:val="heading 6"/>
    <w:basedOn w:val="Nadpis5"/>
    <w:next w:val="Zkladntext"/>
    <w:link w:val="Nadpis6Char"/>
    <w:uiPriority w:val="99"/>
    <w:qFormat/>
    <w:rsid w:val="001225C1"/>
    <w:pPr>
      <w:outlineLvl w:val="5"/>
    </w:pPr>
  </w:style>
  <w:style w:type="paragraph" w:styleId="Nadpis7">
    <w:name w:val="heading 7"/>
    <w:basedOn w:val="Nadpis6"/>
    <w:next w:val="Zkladntext"/>
    <w:link w:val="Nadpis7Char"/>
    <w:uiPriority w:val="99"/>
    <w:qFormat/>
    <w:rsid w:val="001225C1"/>
    <w:pPr>
      <w:outlineLvl w:val="6"/>
    </w:pPr>
  </w:style>
  <w:style w:type="paragraph" w:styleId="Nadpis8">
    <w:name w:val="heading 8"/>
    <w:basedOn w:val="Nadpis7"/>
    <w:next w:val="Zkladntext"/>
    <w:link w:val="Nadpis8Char"/>
    <w:uiPriority w:val="99"/>
    <w:qFormat/>
    <w:rsid w:val="001225C1"/>
    <w:pPr>
      <w:outlineLvl w:val="7"/>
    </w:pPr>
  </w:style>
  <w:style w:type="paragraph" w:styleId="Nadpis9">
    <w:name w:val="heading 9"/>
    <w:basedOn w:val="Nadpis8"/>
    <w:next w:val="Zkladntext"/>
    <w:link w:val="Nadpis9Char"/>
    <w:uiPriority w:val="99"/>
    <w:qFormat/>
    <w:rsid w:val="001225C1"/>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47172"/>
    <w:rPr>
      <w:rFonts w:ascii="Arial" w:hAnsi="Arial"/>
      <w:b/>
      <w:sz w:val="26"/>
      <w:szCs w:val="32"/>
    </w:rPr>
  </w:style>
  <w:style w:type="character" w:customStyle="1" w:styleId="Nadpis2Char">
    <w:name w:val="Nadpis 2 Char"/>
    <w:link w:val="Nadpis2"/>
    <w:uiPriority w:val="99"/>
    <w:locked/>
    <w:rsid w:val="00DB2E81"/>
    <w:rPr>
      <w:rFonts w:ascii="Arial" w:hAnsi="Arial"/>
      <w:b/>
      <w:bCs/>
      <w:iCs/>
      <w:sz w:val="24"/>
      <w:szCs w:val="28"/>
    </w:rPr>
  </w:style>
  <w:style w:type="character" w:customStyle="1" w:styleId="Nadpis3Char">
    <w:name w:val="Nadpis 3 Char"/>
    <w:link w:val="Nadpis3"/>
    <w:uiPriority w:val="99"/>
    <w:locked/>
    <w:rsid w:val="00272064"/>
    <w:rPr>
      <w:rFonts w:ascii="Arial" w:hAnsi="Arial"/>
      <w:iCs/>
      <w:szCs w:val="26"/>
    </w:rPr>
  </w:style>
  <w:style w:type="character" w:customStyle="1" w:styleId="Nadpis4Char">
    <w:name w:val="Nadpis 4 Char"/>
    <w:link w:val="Nadpis4"/>
    <w:uiPriority w:val="99"/>
    <w:locked/>
    <w:rsid w:val="001225C1"/>
    <w:rPr>
      <w:rFonts w:ascii="Arial" w:hAnsi="Arial" w:cs="Times New Roman"/>
      <w:b/>
      <w:spacing w:val="4"/>
      <w:lang w:val="de-AT" w:eastAsia="en-US"/>
    </w:rPr>
  </w:style>
  <w:style w:type="character" w:customStyle="1" w:styleId="Nadpis5Char">
    <w:name w:val="Nadpis 5 Char"/>
    <w:link w:val="Nadpis5"/>
    <w:uiPriority w:val="99"/>
    <w:locked/>
    <w:rsid w:val="001225C1"/>
    <w:rPr>
      <w:rFonts w:ascii="Arial" w:hAnsi="Arial" w:cs="Times New Roman"/>
      <w:b/>
      <w:spacing w:val="4"/>
      <w:lang w:val="de-AT" w:eastAsia="en-US"/>
    </w:rPr>
  </w:style>
  <w:style w:type="character" w:customStyle="1" w:styleId="Nadpis6Char">
    <w:name w:val="Nadpis 6 Char"/>
    <w:link w:val="Nadpis6"/>
    <w:uiPriority w:val="99"/>
    <w:locked/>
    <w:rsid w:val="001225C1"/>
    <w:rPr>
      <w:rFonts w:ascii="Arial" w:hAnsi="Arial" w:cs="Times New Roman"/>
      <w:b/>
      <w:spacing w:val="4"/>
      <w:lang w:val="de-AT" w:eastAsia="en-US"/>
    </w:rPr>
  </w:style>
  <w:style w:type="character" w:customStyle="1" w:styleId="Nadpis7Char">
    <w:name w:val="Nadpis 7 Char"/>
    <w:link w:val="Nadpis7"/>
    <w:uiPriority w:val="99"/>
    <w:locked/>
    <w:rsid w:val="001225C1"/>
    <w:rPr>
      <w:rFonts w:ascii="Arial" w:hAnsi="Arial" w:cs="Times New Roman"/>
      <w:b/>
      <w:spacing w:val="4"/>
      <w:lang w:val="de-AT" w:eastAsia="en-US"/>
    </w:rPr>
  </w:style>
  <w:style w:type="character" w:customStyle="1" w:styleId="Nadpis8Char">
    <w:name w:val="Nadpis 8 Char"/>
    <w:link w:val="Nadpis8"/>
    <w:uiPriority w:val="99"/>
    <w:locked/>
    <w:rsid w:val="001225C1"/>
    <w:rPr>
      <w:rFonts w:ascii="Arial" w:hAnsi="Arial" w:cs="Times New Roman"/>
      <w:b/>
      <w:spacing w:val="4"/>
      <w:lang w:val="de-AT" w:eastAsia="en-US"/>
    </w:rPr>
  </w:style>
  <w:style w:type="character" w:customStyle="1" w:styleId="Nadpis9Char">
    <w:name w:val="Nadpis 9 Char"/>
    <w:link w:val="Nadpis9"/>
    <w:uiPriority w:val="99"/>
    <w:locked/>
    <w:rsid w:val="001225C1"/>
    <w:rPr>
      <w:rFonts w:ascii="Arial" w:hAnsi="Arial" w:cs="Times New Roman"/>
      <w:b/>
      <w:spacing w:val="4"/>
      <w:lang w:val="de-AT" w:eastAsia="en-US"/>
    </w:rPr>
  </w:style>
  <w:style w:type="paragraph" w:customStyle="1" w:styleId="Adresa">
    <w:name w:val="Adresa"/>
    <w:basedOn w:val="Normln"/>
    <w:uiPriority w:val="99"/>
    <w:rsid w:val="00861CEC"/>
    <w:pPr>
      <w:spacing w:after="120"/>
    </w:pPr>
    <w:rPr>
      <w:bCs/>
    </w:rPr>
  </w:style>
  <w:style w:type="paragraph" w:customStyle="1" w:styleId="zzAdresa">
    <w:name w:val="zz Adresa"/>
    <w:basedOn w:val="Normln"/>
    <w:uiPriority w:val="99"/>
    <w:rsid w:val="00F131C4"/>
    <w:pPr>
      <w:spacing w:after="120"/>
    </w:pPr>
    <w:rPr>
      <w:bCs/>
    </w:rPr>
  </w:style>
  <w:style w:type="paragraph" w:customStyle="1" w:styleId="zzNadpisodsazen">
    <w:name w:val="zz Nadpis odsazený"/>
    <w:basedOn w:val="Nadpis"/>
    <w:next w:val="Normln"/>
    <w:uiPriority w:val="99"/>
    <w:rsid w:val="00F131C4"/>
    <w:pPr>
      <w:ind w:left="284"/>
    </w:pPr>
  </w:style>
  <w:style w:type="paragraph" w:styleId="Seznamsodrkami">
    <w:name w:val="List Bullet"/>
    <w:basedOn w:val="Normln"/>
    <w:uiPriority w:val="99"/>
    <w:rsid w:val="00F131C4"/>
    <w:pPr>
      <w:numPr>
        <w:numId w:val="2"/>
      </w:numPr>
    </w:pPr>
  </w:style>
  <w:style w:type="paragraph" w:customStyle="1" w:styleId="Seznamsodrkamiodsazen">
    <w:name w:val="Seznam s odrážkami odsazený"/>
    <w:basedOn w:val="Seznamsodrkami"/>
    <w:uiPriority w:val="99"/>
    <w:rsid w:val="00F131C4"/>
    <w:pPr>
      <w:numPr>
        <w:numId w:val="3"/>
      </w:numPr>
      <w:tabs>
        <w:tab w:val="clear" w:pos="644"/>
        <w:tab w:val="left" w:pos="567"/>
        <w:tab w:val="num" w:pos="1069"/>
      </w:tabs>
    </w:pPr>
  </w:style>
  <w:style w:type="paragraph" w:customStyle="1" w:styleId="zzNadpisvceodsazen">
    <w:name w:val="zz Nadpis více odsazený"/>
    <w:basedOn w:val="zzNadpisodsazen"/>
    <w:next w:val="Normln"/>
    <w:uiPriority w:val="99"/>
    <w:rsid w:val="00F131C4"/>
    <w:pPr>
      <w:ind w:left="567"/>
    </w:pPr>
  </w:style>
  <w:style w:type="paragraph" w:customStyle="1" w:styleId="Nadpis">
    <w:name w:val="Nadpis"/>
    <w:basedOn w:val="Normln"/>
    <w:next w:val="Normln"/>
    <w:uiPriority w:val="99"/>
    <w:rsid w:val="00ED320A"/>
    <w:pPr>
      <w:spacing w:before="240"/>
      <w:outlineLvl w:val="0"/>
    </w:pPr>
    <w:rPr>
      <w:rFonts w:cs="Arial"/>
      <w:b/>
      <w:bCs/>
      <w:kern w:val="28"/>
      <w:sz w:val="28"/>
      <w:szCs w:val="32"/>
    </w:rPr>
  </w:style>
  <w:style w:type="paragraph" w:customStyle="1" w:styleId="Seznamsodrkamivceodsazen">
    <w:name w:val="Seznam s odrážkami více odsazený"/>
    <w:basedOn w:val="Seznamsodrkamiodsazen"/>
    <w:uiPriority w:val="99"/>
    <w:rsid w:val="00F131C4"/>
    <w:pPr>
      <w:numPr>
        <w:numId w:val="1"/>
      </w:numPr>
      <w:tabs>
        <w:tab w:val="clear" w:pos="567"/>
        <w:tab w:val="left" w:pos="851"/>
      </w:tabs>
    </w:pPr>
  </w:style>
  <w:style w:type="paragraph" w:styleId="Zpat">
    <w:name w:val="footer"/>
    <w:basedOn w:val="Normln"/>
    <w:link w:val="ZpatChar"/>
    <w:uiPriority w:val="99"/>
    <w:rsid w:val="000403EA"/>
    <w:pPr>
      <w:tabs>
        <w:tab w:val="center" w:pos="4536"/>
        <w:tab w:val="right" w:pos="9072"/>
      </w:tabs>
    </w:pPr>
    <w:rPr>
      <w:rFonts w:ascii="Calibri" w:hAnsi="Calibri"/>
      <w:sz w:val="22"/>
    </w:rPr>
  </w:style>
  <w:style w:type="character" w:customStyle="1" w:styleId="ZpatChar">
    <w:name w:val="Zápatí Char"/>
    <w:link w:val="Zpat"/>
    <w:uiPriority w:val="99"/>
    <w:locked/>
    <w:rsid w:val="001225C1"/>
    <w:rPr>
      <w:rFonts w:ascii="Calibri" w:hAnsi="Calibri" w:cs="Times New Roman"/>
      <w:sz w:val="24"/>
    </w:rPr>
  </w:style>
  <w:style w:type="paragraph" w:styleId="Zhlav">
    <w:name w:val="header"/>
    <w:basedOn w:val="Normln"/>
    <w:link w:val="ZhlavChar"/>
    <w:rsid w:val="00841BD3"/>
    <w:pPr>
      <w:tabs>
        <w:tab w:val="center" w:pos="4536"/>
        <w:tab w:val="right" w:pos="9072"/>
      </w:tabs>
    </w:pPr>
    <w:rPr>
      <w:rFonts w:ascii="Calibri" w:hAnsi="Calibri"/>
      <w:sz w:val="22"/>
    </w:rPr>
  </w:style>
  <w:style w:type="character" w:customStyle="1" w:styleId="ZhlavChar">
    <w:name w:val="Záhlaví Char"/>
    <w:link w:val="Zhlav"/>
    <w:locked/>
    <w:rsid w:val="001225C1"/>
    <w:rPr>
      <w:rFonts w:ascii="Calibri" w:hAnsi="Calibri" w:cs="Times New Roman"/>
      <w:sz w:val="24"/>
    </w:rPr>
  </w:style>
  <w:style w:type="paragraph" w:styleId="Textkomente">
    <w:name w:val="annotation text"/>
    <w:basedOn w:val="Normln"/>
    <w:link w:val="TextkomenteChar"/>
    <w:rsid w:val="00D84F61"/>
    <w:rPr>
      <w:szCs w:val="20"/>
    </w:rPr>
  </w:style>
  <w:style w:type="character" w:customStyle="1" w:styleId="TextkomenteChar">
    <w:name w:val="Text komentáře Char"/>
    <w:link w:val="Textkomente"/>
    <w:locked/>
    <w:rsid w:val="00D84F61"/>
    <w:rPr>
      <w:rFonts w:cs="Times New Roman"/>
    </w:rPr>
  </w:style>
  <w:style w:type="paragraph" w:styleId="Pedmtkomente">
    <w:name w:val="annotation subject"/>
    <w:basedOn w:val="Textkomente"/>
    <w:next w:val="Textkomente"/>
    <w:link w:val="PedmtkomenteChar"/>
    <w:uiPriority w:val="99"/>
    <w:rsid w:val="00D84F61"/>
    <w:rPr>
      <w:rFonts w:ascii="Times New Roman" w:hAnsi="Times New Roman"/>
      <w:b/>
      <w:bCs/>
    </w:rPr>
  </w:style>
  <w:style w:type="character" w:customStyle="1" w:styleId="PedmtkomenteChar">
    <w:name w:val="Předmět komentáře Char"/>
    <w:link w:val="Pedmtkomente"/>
    <w:uiPriority w:val="99"/>
    <w:locked/>
    <w:rsid w:val="00D84F61"/>
    <w:rPr>
      <w:rFonts w:cs="Times New Roman"/>
      <w:b/>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uiPriority w:val="99"/>
    <w:rsid w:val="00D84F61"/>
    <w:rPr>
      <w:rFonts w:ascii="Tahoma" w:hAnsi="Tahoma"/>
      <w:sz w:val="16"/>
      <w:szCs w:val="16"/>
    </w:rPr>
  </w:style>
  <w:style w:type="character" w:customStyle="1" w:styleId="TextbublinyChar">
    <w:name w:val="Text bubliny Char"/>
    <w:link w:val="Textbubliny"/>
    <w:uiPriority w:val="99"/>
    <w:locked/>
    <w:rsid w:val="00D84F61"/>
    <w:rPr>
      <w:rFonts w:ascii="Tahoma" w:hAnsi="Tahoma" w:cs="Times New Roman"/>
      <w:sz w:val="16"/>
    </w:rPr>
  </w:style>
  <w:style w:type="paragraph" w:customStyle="1" w:styleId="Odrazka1">
    <w:name w:val="Odrazka 1"/>
    <w:basedOn w:val="Normln"/>
    <w:link w:val="Odrazka1Char"/>
    <w:uiPriority w:val="99"/>
    <w:rsid w:val="001E2636"/>
    <w:pPr>
      <w:numPr>
        <w:numId w:val="7"/>
      </w:numPr>
    </w:pPr>
  </w:style>
  <w:style w:type="character" w:customStyle="1" w:styleId="Odrazka1Char">
    <w:name w:val="Odrazka 1 Char"/>
    <w:link w:val="Odrazka1"/>
    <w:uiPriority w:val="99"/>
    <w:locked/>
    <w:rsid w:val="001E2636"/>
    <w:rPr>
      <w:rFonts w:ascii="Arial" w:hAnsi="Arial"/>
      <w:szCs w:val="24"/>
    </w:rPr>
  </w:style>
  <w:style w:type="paragraph" w:customStyle="1" w:styleId="Odrazka2">
    <w:name w:val="Odrazka 2"/>
    <w:basedOn w:val="Odrazka1"/>
    <w:link w:val="Odrazka2Char"/>
    <w:uiPriority w:val="99"/>
    <w:rsid w:val="001E2636"/>
    <w:pPr>
      <w:numPr>
        <w:ilvl w:val="1"/>
      </w:numPr>
    </w:pPr>
  </w:style>
  <w:style w:type="character" w:customStyle="1" w:styleId="Odrazka2Char">
    <w:name w:val="Odrazka 2 Char"/>
    <w:link w:val="Odrazka2"/>
    <w:uiPriority w:val="99"/>
    <w:locked/>
    <w:rsid w:val="001E2636"/>
    <w:rPr>
      <w:rFonts w:ascii="Arial" w:hAnsi="Arial"/>
      <w:szCs w:val="24"/>
    </w:rPr>
  </w:style>
  <w:style w:type="paragraph" w:customStyle="1" w:styleId="Odrazka3">
    <w:name w:val="Odrazka 3"/>
    <w:basedOn w:val="Odrazka2"/>
    <w:link w:val="Odrazka3Char"/>
    <w:uiPriority w:val="99"/>
    <w:rsid w:val="00841C97"/>
    <w:pPr>
      <w:numPr>
        <w:ilvl w:val="2"/>
      </w:numPr>
      <w:ind w:left="1191"/>
    </w:pPr>
  </w:style>
  <w:style w:type="character" w:customStyle="1" w:styleId="Odrazka3Char">
    <w:name w:val="Odrazka 3 Char"/>
    <w:link w:val="Odrazka3"/>
    <w:uiPriority w:val="99"/>
    <w:locked/>
    <w:rsid w:val="00841C97"/>
    <w:rPr>
      <w:rFonts w:ascii="Arial" w:hAnsi="Arial"/>
      <w:szCs w:val="24"/>
    </w:rPr>
  </w:style>
  <w:style w:type="paragraph" w:styleId="Nzev">
    <w:name w:val="Title"/>
    <w:basedOn w:val="Normln"/>
    <w:next w:val="Normln"/>
    <w:link w:val="NzevChar"/>
    <w:uiPriority w:val="99"/>
    <w:qFormat/>
    <w:rsid w:val="005F63B9"/>
    <w:pPr>
      <w:pBdr>
        <w:bottom w:val="single" w:sz="8" w:space="4" w:color="4F81BD"/>
      </w:pBdr>
      <w:spacing w:after="300"/>
      <w:contextualSpacing/>
    </w:pPr>
    <w:rPr>
      <w:rFonts w:ascii="Calibri" w:hAnsi="Calibri"/>
      <w:color w:val="17365D"/>
      <w:spacing w:val="5"/>
      <w:kern w:val="28"/>
      <w:sz w:val="52"/>
      <w:szCs w:val="52"/>
    </w:rPr>
  </w:style>
  <w:style w:type="character" w:customStyle="1" w:styleId="NzevChar">
    <w:name w:val="Název Char"/>
    <w:link w:val="Nzev"/>
    <w:uiPriority w:val="99"/>
    <w:locked/>
    <w:rsid w:val="005F63B9"/>
    <w:rPr>
      <w:rFonts w:ascii="Calibri" w:hAnsi="Calibri" w:cs="Times New Roman"/>
      <w:color w:val="17365D"/>
      <w:spacing w:val="5"/>
      <w:kern w:val="28"/>
      <w:sz w:val="52"/>
    </w:rPr>
  </w:style>
  <w:style w:type="character" w:styleId="Hypertextovodkaz">
    <w:name w:val="Hyperlink"/>
    <w:uiPriority w:val="99"/>
    <w:rsid w:val="001225C1"/>
    <w:rPr>
      <w:rFonts w:cs="Times New Roman"/>
      <w:color w:val="0000FF"/>
      <w:u w:val="single"/>
    </w:rPr>
  </w:style>
  <w:style w:type="paragraph" w:styleId="Zkladntext">
    <w:name w:val="Body Text"/>
    <w:basedOn w:val="Normln"/>
    <w:link w:val="ZkladntextChar"/>
    <w:uiPriority w:val="99"/>
    <w:rsid w:val="001225C1"/>
    <w:pPr>
      <w:spacing w:after="120"/>
    </w:pPr>
  </w:style>
  <w:style w:type="character" w:customStyle="1" w:styleId="ZkladntextChar">
    <w:name w:val="Základní text Char"/>
    <w:link w:val="Zkladntext"/>
    <w:uiPriority w:val="99"/>
    <w:locked/>
    <w:rsid w:val="001225C1"/>
    <w:rPr>
      <w:rFonts w:ascii="Arial" w:hAnsi="Arial" w:cs="Times New Roman"/>
      <w:sz w:val="24"/>
    </w:rPr>
  </w:style>
  <w:style w:type="paragraph" w:customStyle="1" w:styleId="Normlnzarovnatdobloku">
    <w:name w:val="Normální + zarovnat do bloku"/>
    <w:basedOn w:val="Normln"/>
    <w:uiPriority w:val="99"/>
    <w:rsid w:val="001225C1"/>
    <w:pPr>
      <w:shd w:val="clear" w:color="auto" w:fill="FFFFFF"/>
      <w:tabs>
        <w:tab w:val="left" w:pos="696"/>
      </w:tabs>
      <w:spacing w:line="341" w:lineRule="exact"/>
      <w:ind w:left="350"/>
    </w:pPr>
    <w:rPr>
      <w:color w:val="000000"/>
      <w:spacing w:val="-5"/>
    </w:rPr>
  </w:style>
  <w:style w:type="paragraph" w:styleId="Obsah1">
    <w:name w:val="toc 1"/>
    <w:basedOn w:val="Normln"/>
    <w:next w:val="Normln"/>
    <w:autoRedefine/>
    <w:uiPriority w:val="39"/>
    <w:qFormat/>
    <w:rsid w:val="005F0A41"/>
    <w:pPr>
      <w:tabs>
        <w:tab w:val="left" w:pos="400"/>
        <w:tab w:val="right" w:leader="dot" w:pos="9204"/>
      </w:tabs>
      <w:spacing w:before="240" w:after="120"/>
    </w:pPr>
    <w:rPr>
      <w:b/>
      <w:bCs/>
      <w:noProof/>
    </w:rPr>
  </w:style>
  <w:style w:type="paragraph" w:styleId="Obsah2">
    <w:name w:val="toc 2"/>
    <w:basedOn w:val="Normln"/>
    <w:next w:val="Normln"/>
    <w:autoRedefine/>
    <w:uiPriority w:val="39"/>
    <w:qFormat/>
    <w:rsid w:val="005F0A41"/>
    <w:pPr>
      <w:tabs>
        <w:tab w:val="left" w:pos="720"/>
        <w:tab w:val="left" w:pos="960"/>
        <w:tab w:val="right" w:leader="dot" w:pos="9214"/>
      </w:tabs>
      <w:ind w:left="240"/>
    </w:pPr>
  </w:style>
  <w:style w:type="character" w:styleId="slostrnky">
    <w:name w:val="page number"/>
    <w:uiPriority w:val="99"/>
    <w:rsid w:val="001225C1"/>
    <w:rPr>
      <w:rFonts w:cs="Times New Roman"/>
    </w:rPr>
  </w:style>
  <w:style w:type="paragraph" w:styleId="Obsah3">
    <w:name w:val="toc 3"/>
    <w:basedOn w:val="Normln"/>
    <w:next w:val="Normln"/>
    <w:autoRedefine/>
    <w:uiPriority w:val="39"/>
    <w:qFormat/>
    <w:rsid w:val="001225C1"/>
    <w:pPr>
      <w:ind w:left="400"/>
    </w:pPr>
  </w:style>
  <w:style w:type="character" w:styleId="Odkaznakoment">
    <w:name w:val="annotation reference"/>
    <w:rsid w:val="001225C1"/>
    <w:rPr>
      <w:rFonts w:cs="Times New Roman"/>
      <w:sz w:val="16"/>
    </w:rPr>
  </w:style>
  <w:style w:type="paragraph" w:styleId="Odstavecseseznamem">
    <w:name w:val="List Paragraph"/>
    <w:aliases w:val="Literatura"/>
    <w:basedOn w:val="Normln"/>
    <w:link w:val="OdstavecseseznamemChar"/>
    <w:uiPriority w:val="34"/>
    <w:qFormat/>
    <w:rsid w:val="001225C1"/>
    <w:pPr>
      <w:ind w:left="720"/>
      <w:jc w:val="left"/>
    </w:pPr>
    <w:rPr>
      <w:rFonts w:ascii="Calibri" w:hAnsi="Calibri"/>
      <w:sz w:val="22"/>
      <w:szCs w:val="22"/>
    </w:rPr>
  </w:style>
  <w:style w:type="paragraph" w:customStyle="1" w:styleId="Styl">
    <w:name w:val="Styl"/>
    <w:uiPriority w:val="99"/>
    <w:rsid w:val="001225C1"/>
    <w:pPr>
      <w:widowControl w:val="0"/>
      <w:autoSpaceDE w:val="0"/>
      <w:autoSpaceDN w:val="0"/>
      <w:adjustRightInd w:val="0"/>
    </w:pPr>
    <w:rPr>
      <w:rFonts w:ascii="Arial" w:hAnsi="Arial" w:cs="Arial"/>
      <w:sz w:val="24"/>
      <w:szCs w:val="24"/>
    </w:rPr>
  </w:style>
  <w:style w:type="character" w:customStyle="1" w:styleId="platne1">
    <w:name w:val="platne1"/>
    <w:uiPriority w:val="99"/>
    <w:rsid w:val="001225C1"/>
    <w:rPr>
      <w:rFonts w:cs="Times New Roman"/>
    </w:rPr>
  </w:style>
  <w:style w:type="paragraph" w:customStyle="1" w:styleId="Default">
    <w:name w:val="Default"/>
    <w:rsid w:val="001225C1"/>
    <w:pPr>
      <w:autoSpaceDE w:val="0"/>
      <w:autoSpaceDN w:val="0"/>
      <w:adjustRightInd w:val="0"/>
    </w:pPr>
    <w:rPr>
      <w:rFonts w:ascii="Calibri" w:hAnsi="Calibri" w:cs="Calibri"/>
      <w:color w:val="000000"/>
      <w:sz w:val="24"/>
      <w:szCs w:val="24"/>
    </w:rPr>
  </w:style>
  <w:style w:type="character" w:customStyle="1" w:styleId="apple-converted-space">
    <w:name w:val="apple-converted-space"/>
    <w:uiPriority w:val="99"/>
    <w:rsid w:val="00E74751"/>
    <w:rPr>
      <w:rFonts w:cs="Times New Roman"/>
    </w:rPr>
  </w:style>
  <w:style w:type="numbering" w:customStyle="1" w:styleId="SeznamHolec">
    <w:name w:val="Seznam Holec"/>
    <w:rsid w:val="00A7475E"/>
    <w:pPr>
      <w:numPr>
        <w:numId w:val="4"/>
      </w:numPr>
    </w:pPr>
  </w:style>
  <w:style w:type="numbering" w:customStyle="1" w:styleId="Odrazkovyseznam">
    <w:name w:val="Odrazkovy seznam"/>
    <w:rsid w:val="00A7475E"/>
    <w:pPr>
      <w:numPr>
        <w:numId w:val="6"/>
      </w:numPr>
    </w:pPr>
  </w:style>
  <w:style w:type="paragraph" w:styleId="Zkladntextodsazen">
    <w:name w:val="Body Text Indent"/>
    <w:basedOn w:val="Normln"/>
    <w:link w:val="ZkladntextodsazenChar"/>
    <w:uiPriority w:val="99"/>
    <w:unhideWhenUsed/>
    <w:locked/>
    <w:rsid w:val="00AD36B5"/>
    <w:pPr>
      <w:spacing w:after="120"/>
      <w:ind w:left="283"/>
      <w:jc w:val="left"/>
    </w:pPr>
    <w:rPr>
      <w:rFonts w:ascii="Times New Roman" w:hAnsi="Times New Roman"/>
      <w:sz w:val="24"/>
    </w:rPr>
  </w:style>
  <w:style w:type="character" w:customStyle="1" w:styleId="ZkladntextodsazenChar">
    <w:name w:val="Základní text odsazený Char"/>
    <w:link w:val="Zkladntextodsazen"/>
    <w:uiPriority w:val="99"/>
    <w:rsid w:val="00AD36B5"/>
    <w:rPr>
      <w:sz w:val="24"/>
      <w:szCs w:val="24"/>
    </w:rPr>
  </w:style>
  <w:style w:type="numbering" w:customStyle="1" w:styleId="odstavceosnova">
    <w:name w:val="odstavce osnova"/>
    <w:uiPriority w:val="99"/>
    <w:rsid w:val="00CF6EC4"/>
    <w:pPr>
      <w:numPr>
        <w:numId w:val="9"/>
      </w:numPr>
    </w:pPr>
  </w:style>
  <w:style w:type="paragraph" w:customStyle="1" w:styleId="walnut-Odstavec1">
    <w:name w:val="walnut - Odstavec 1"/>
    <w:basedOn w:val="Normln"/>
    <w:rsid w:val="004323D8"/>
    <w:pPr>
      <w:widowControl w:val="0"/>
      <w:numPr>
        <w:numId w:val="9"/>
      </w:numPr>
      <w:suppressAutoHyphens/>
      <w:autoSpaceDN w:val="0"/>
      <w:spacing w:before="227" w:after="57"/>
      <w:ind w:left="720" w:hanging="360"/>
      <w:textAlignment w:val="baseline"/>
      <w:outlineLvl w:val="1"/>
    </w:pPr>
    <w:rPr>
      <w:rFonts w:ascii="Calibri" w:eastAsia="Andale Sans UI" w:hAnsi="Calibri" w:cs="Tahoma"/>
      <w:b/>
      <w:kern w:val="3"/>
      <w:sz w:val="22"/>
      <w:lang w:eastAsia="ja-JP" w:bidi="fa-IR"/>
    </w:rPr>
  </w:style>
  <w:style w:type="paragraph" w:customStyle="1" w:styleId="walnut-Odstavec2">
    <w:name w:val="walnut - Odstavec 2"/>
    <w:basedOn w:val="Normln"/>
    <w:rsid w:val="004323D8"/>
    <w:pPr>
      <w:widowControl w:val="0"/>
      <w:numPr>
        <w:ilvl w:val="1"/>
        <w:numId w:val="9"/>
      </w:numPr>
      <w:suppressAutoHyphens/>
      <w:autoSpaceDN w:val="0"/>
      <w:spacing w:after="57"/>
      <w:ind w:left="1440" w:hanging="360"/>
      <w:textAlignment w:val="baseline"/>
      <w:outlineLvl w:val="2"/>
    </w:pPr>
    <w:rPr>
      <w:rFonts w:ascii="Calibri" w:eastAsia="Andale Sans UI" w:hAnsi="Calibri" w:cs="Tahoma"/>
      <w:kern w:val="3"/>
      <w:sz w:val="22"/>
      <w:lang w:eastAsia="ja-JP" w:bidi="fa-IR"/>
    </w:rPr>
  </w:style>
  <w:style w:type="paragraph" w:customStyle="1" w:styleId="walnut-Odstavec3">
    <w:name w:val="walnut - Odstavec 3"/>
    <w:basedOn w:val="Normln"/>
    <w:rsid w:val="00CF6EC4"/>
    <w:pPr>
      <w:widowControl w:val="0"/>
      <w:numPr>
        <w:ilvl w:val="2"/>
        <w:numId w:val="9"/>
      </w:numPr>
      <w:suppressAutoHyphens/>
      <w:autoSpaceDN w:val="0"/>
      <w:spacing w:after="57"/>
      <w:textAlignment w:val="baseline"/>
      <w:outlineLvl w:val="3"/>
    </w:pPr>
    <w:rPr>
      <w:rFonts w:ascii="Calibri" w:eastAsia="Andale Sans UI" w:hAnsi="Calibri" w:cs="Tahoma"/>
      <w:kern w:val="3"/>
      <w:sz w:val="22"/>
      <w:lang w:eastAsia="ja-JP" w:bidi="fa-IR"/>
    </w:rPr>
  </w:style>
  <w:style w:type="paragraph" w:customStyle="1" w:styleId="walnut-Odstavec4">
    <w:name w:val="walnut - Odstavec 4"/>
    <w:basedOn w:val="Normln"/>
    <w:rsid w:val="00CF6EC4"/>
    <w:pPr>
      <w:widowControl w:val="0"/>
      <w:numPr>
        <w:ilvl w:val="3"/>
        <w:numId w:val="9"/>
      </w:numPr>
      <w:suppressAutoHyphens/>
      <w:autoSpaceDN w:val="0"/>
      <w:ind w:left="1418" w:firstLine="0"/>
      <w:textAlignment w:val="baseline"/>
      <w:outlineLvl w:val="4"/>
    </w:pPr>
    <w:rPr>
      <w:rFonts w:ascii="Calibri" w:eastAsia="Andale Sans UI" w:hAnsi="Calibri" w:cs="Tahoma"/>
      <w:kern w:val="3"/>
      <w:sz w:val="22"/>
      <w:lang w:eastAsia="ja-JP" w:bidi="fa-IR"/>
    </w:rPr>
  </w:style>
  <w:style w:type="paragraph" w:customStyle="1" w:styleId="Textbodu">
    <w:name w:val="Text bodu"/>
    <w:basedOn w:val="Normln"/>
    <w:rsid w:val="00E87D16"/>
    <w:pPr>
      <w:numPr>
        <w:ilvl w:val="2"/>
        <w:numId w:val="12"/>
      </w:numPr>
      <w:outlineLvl w:val="8"/>
    </w:pPr>
    <w:rPr>
      <w:rFonts w:ascii="Times New Roman" w:hAnsi="Times New Roman"/>
      <w:sz w:val="24"/>
      <w:szCs w:val="20"/>
    </w:rPr>
  </w:style>
  <w:style w:type="paragraph" w:customStyle="1" w:styleId="Textpsmene">
    <w:name w:val="Text písmene"/>
    <w:basedOn w:val="Normln"/>
    <w:rsid w:val="00E87D16"/>
    <w:pPr>
      <w:numPr>
        <w:ilvl w:val="1"/>
        <w:numId w:val="12"/>
      </w:numPr>
      <w:outlineLvl w:val="7"/>
    </w:pPr>
    <w:rPr>
      <w:rFonts w:ascii="Times New Roman" w:hAnsi="Times New Roman"/>
      <w:sz w:val="24"/>
      <w:szCs w:val="20"/>
    </w:rPr>
  </w:style>
  <w:style w:type="paragraph" w:customStyle="1" w:styleId="Textodstavce">
    <w:name w:val="Text odstavce"/>
    <w:basedOn w:val="Normln"/>
    <w:rsid w:val="00E87D16"/>
    <w:pPr>
      <w:numPr>
        <w:numId w:val="12"/>
      </w:numPr>
      <w:tabs>
        <w:tab w:val="left" w:pos="851"/>
      </w:tabs>
      <w:spacing w:before="120" w:after="120"/>
      <w:outlineLvl w:val="6"/>
    </w:pPr>
    <w:rPr>
      <w:rFonts w:ascii="Times New Roman" w:hAnsi="Times New Roman"/>
      <w:sz w:val="24"/>
      <w:szCs w:val="20"/>
    </w:rPr>
  </w:style>
  <w:style w:type="paragraph" w:customStyle="1" w:styleId="NormlnsWWW">
    <w:name w:val="Normální (síť WWW)"/>
    <w:basedOn w:val="Normln"/>
    <w:rsid w:val="00050F51"/>
    <w:pPr>
      <w:spacing w:before="100" w:beforeAutospacing="1" w:after="100" w:afterAutospacing="1"/>
      <w:jc w:val="left"/>
    </w:pPr>
    <w:rPr>
      <w:rFonts w:ascii="Times New Roman" w:hAnsi="Times New Roman"/>
      <w:sz w:val="24"/>
    </w:rPr>
  </w:style>
  <w:style w:type="paragraph" w:customStyle="1" w:styleId="NormalJustified">
    <w:name w:val="Normal (Justified)"/>
    <w:basedOn w:val="Normln"/>
    <w:rsid w:val="00050F51"/>
    <w:pPr>
      <w:widowControl w:val="0"/>
      <w:suppressAutoHyphens/>
    </w:pPr>
    <w:rPr>
      <w:rFonts w:ascii="Times New Roman" w:hAnsi="Times New Roman" w:cs="Arial"/>
      <w:kern w:val="1"/>
      <w:sz w:val="24"/>
      <w:szCs w:val="20"/>
      <w:lang w:eastAsia="ar-SA"/>
    </w:rPr>
  </w:style>
  <w:style w:type="paragraph" w:styleId="Obsah4">
    <w:name w:val="toc 4"/>
    <w:basedOn w:val="Normln"/>
    <w:next w:val="Normln"/>
    <w:autoRedefine/>
    <w:uiPriority w:val="39"/>
    <w:unhideWhenUsed/>
    <w:rsid w:val="00D6270A"/>
    <w:pPr>
      <w:spacing w:after="100" w:line="276" w:lineRule="auto"/>
      <w:ind w:left="660"/>
      <w:jc w:val="left"/>
    </w:pPr>
    <w:rPr>
      <w:rFonts w:ascii="Calibri" w:hAnsi="Calibri"/>
      <w:sz w:val="22"/>
      <w:szCs w:val="22"/>
    </w:rPr>
  </w:style>
  <w:style w:type="paragraph" w:styleId="Obsah5">
    <w:name w:val="toc 5"/>
    <w:basedOn w:val="Normln"/>
    <w:next w:val="Normln"/>
    <w:autoRedefine/>
    <w:uiPriority w:val="39"/>
    <w:unhideWhenUsed/>
    <w:rsid w:val="00D6270A"/>
    <w:pPr>
      <w:spacing w:after="100" w:line="276" w:lineRule="auto"/>
      <w:ind w:left="880"/>
      <w:jc w:val="left"/>
    </w:pPr>
    <w:rPr>
      <w:rFonts w:ascii="Calibri" w:hAnsi="Calibri"/>
      <w:sz w:val="22"/>
      <w:szCs w:val="22"/>
    </w:rPr>
  </w:style>
  <w:style w:type="paragraph" w:styleId="Obsah6">
    <w:name w:val="toc 6"/>
    <w:basedOn w:val="Normln"/>
    <w:next w:val="Normln"/>
    <w:autoRedefine/>
    <w:uiPriority w:val="39"/>
    <w:unhideWhenUsed/>
    <w:rsid w:val="00D6270A"/>
    <w:pPr>
      <w:spacing w:after="100" w:line="276" w:lineRule="auto"/>
      <w:ind w:left="1100"/>
      <w:jc w:val="left"/>
    </w:pPr>
    <w:rPr>
      <w:rFonts w:ascii="Calibri" w:hAnsi="Calibri"/>
      <w:sz w:val="22"/>
      <w:szCs w:val="22"/>
    </w:rPr>
  </w:style>
  <w:style w:type="paragraph" w:styleId="Obsah7">
    <w:name w:val="toc 7"/>
    <w:basedOn w:val="Normln"/>
    <w:next w:val="Normln"/>
    <w:autoRedefine/>
    <w:uiPriority w:val="39"/>
    <w:unhideWhenUsed/>
    <w:rsid w:val="00D6270A"/>
    <w:pPr>
      <w:spacing w:after="100" w:line="276" w:lineRule="auto"/>
      <w:ind w:left="1320"/>
      <w:jc w:val="left"/>
    </w:pPr>
    <w:rPr>
      <w:rFonts w:ascii="Calibri" w:hAnsi="Calibri"/>
      <w:sz w:val="22"/>
      <w:szCs w:val="22"/>
    </w:rPr>
  </w:style>
  <w:style w:type="paragraph" w:styleId="Obsah8">
    <w:name w:val="toc 8"/>
    <w:basedOn w:val="Normln"/>
    <w:next w:val="Normln"/>
    <w:autoRedefine/>
    <w:uiPriority w:val="39"/>
    <w:unhideWhenUsed/>
    <w:rsid w:val="00D6270A"/>
    <w:pPr>
      <w:spacing w:after="100" w:line="276" w:lineRule="auto"/>
      <w:ind w:left="1540"/>
      <w:jc w:val="left"/>
    </w:pPr>
    <w:rPr>
      <w:rFonts w:ascii="Calibri" w:hAnsi="Calibri"/>
      <w:sz w:val="22"/>
      <w:szCs w:val="22"/>
    </w:rPr>
  </w:style>
  <w:style w:type="paragraph" w:styleId="Obsah9">
    <w:name w:val="toc 9"/>
    <w:basedOn w:val="Normln"/>
    <w:next w:val="Normln"/>
    <w:autoRedefine/>
    <w:uiPriority w:val="39"/>
    <w:unhideWhenUsed/>
    <w:rsid w:val="00D6270A"/>
    <w:pPr>
      <w:spacing w:after="100" w:line="276" w:lineRule="auto"/>
      <w:ind w:left="1760"/>
      <w:jc w:val="left"/>
    </w:pPr>
    <w:rPr>
      <w:rFonts w:ascii="Calibri" w:hAnsi="Calibri"/>
      <w:sz w:val="22"/>
      <w:szCs w:val="22"/>
    </w:rPr>
  </w:style>
  <w:style w:type="paragraph" w:styleId="Nadpisobsahu">
    <w:name w:val="TOC Heading"/>
    <w:basedOn w:val="Nadpis1"/>
    <w:next w:val="Normln"/>
    <w:uiPriority w:val="39"/>
    <w:semiHidden/>
    <w:unhideWhenUsed/>
    <w:qFormat/>
    <w:rsid w:val="00D6270A"/>
    <w:pPr>
      <w:keepLines/>
      <w:numPr>
        <w:numId w:val="0"/>
      </w:numPr>
      <w:spacing w:before="480" w:line="276" w:lineRule="auto"/>
      <w:jc w:val="left"/>
      <w:outlineLvl w:val="9"/>
    </w:pPr>
    <w:rPr>
      <w:rFonts w:ascii="Cambria" w:hAnsi="Cambria"/>
      <w:bCs/>
      <w:color w:val="365F91"/>
      <w:sz w:val="28"/>
      <w:szCs w:val="28"/>
    </w:rPr>
  </w:style>
  <w:style w:type="character" w:styleId="Sledovanodkaz">
    <w:name w:val="FollowedHyperlink"/>
    <w:basedOn w:val="Standardnpsmoodstavce"/>
    <w:uiPriority w:val="99"/>
    <w:semiHidden/>
    <w:unhideWhenUsed/>
    <w:locked/>
    <w:rsid w:val="00DB1C98"/>
    <w:rPr>
      <w:color w:val="800080" w:themeColor="followedHyperlink"/>
      <w:u w:val="single"/>
    </w:rPr>
  </w:style>
  <w:style w:type="character" w:styleId="Siln">
    <w:name w:val="Strong"/>
    <w:uiPriority w:val="22"/>
    <w:qFormat/>
    <w:rsid w:val="00B61563"/>
    <w:rPr>
      <w:b/>
      <w:bCs/>
    </w:rPr>
  </w:style>
  <w:style w:type="character" w:customStyle="1" w:styleId="OdstavecseseznamemChar">
    <w:name w:val="Odstavec se seznamem Char"/>
    <w:aliases w:val="Literatura Char"/>
    <w:link w:val="Odstavecseseznamem"/>
    <w:uiPriority w:val="34"/>
    <w:locked/>
    <w:rsid w:val="005A52BB"/>
    <w:rPr>
      <w:rFonts w:ascii="Calibri" w:hAnsi="Calibri"/>
      <w:sz w:val="22"/>
      <w:szCs w:val="22"/>
    </w:rPr>
  </w:style>
  <w:style w:type="table" w:styleId="Mkatabulky">
    <w:name w:val="Table Grid"/>
    <w:basedOn w:val="Normlntabulka"/>
    <w:uiPriority w:val="59"/>
    <w:rsid w:val="004F3088"/>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Style3">
    <w:name w:val="Char Style 3"/>
    <w:basedOn w:val="Standardnpsmoodstavce"/>
    <w:link w:val="Style2"/>
    <w:rsid w:val="006160DD"/>
    <w:rPr>
      <w:rFonts w:ascii="Arial" w:eastAsia="Arial" w:hAnsi="Arial" w:cs="Arial"/>
      <w:sz w:val="18"/>
      <w:szCs w:val="18"/>
      <w:shd w:val="clear" w:color="auto" w:fill="FFFFFF"/>
    </w:rPr>
  </w:style>
  <w:style w:type="paragraph" w:customStyle="1" w:styleId="Style2">
    <w:name w:val="Style 2"/>
    <w:basedOn w:val="Normln"/>
    <w:link w:val="CharStyle3"/>
    <w:rsid w:val="006160DD"/>
    <w:pPr>
      <w:widowControl w:val="0"/>
      <w:shd w:val="clear" w:color="auto" w:fill="FFFFFF"/>
      <w:spacing w:after="280" w:line="200" w:lineRule="exact"/>
      <w:ind w:hanging="420"/>
      <w:jc w:val="left"/>
    </w:pPr>
    <w:rPr>
      <w:rFonts w:eastAsia="Arial" w:cs="Arial"/>
      <w:sz w:val="18"/>
      <w:szCs w:val="18"/>
    </w:rPr>
  </w:style>
  <w:style w:type="character" w:customStyle="1" w:styleId="Nevyeenzmnka1">
    <w:name w:val="Nevyřešená zmínka1"/>
    <w:basedOn w:val="Standardnpsmoodstavce"/>
    <w:uiPriority w:val="99"/>
    <w:semiHidden/>
    <w:unhideWhenUsed/>
    <w:rsid w:val="00A731BE"/>
    <w:rPr>
      <w:color w:val="605E5C"/>
      <w:shd w:val="clear" w:color="auto" w:fill="E1DFDD"/>
    </w:rPr>
  </w:style>
  <w:style w:type="paragraph" w:styleId="Titulek">
    <w:name w:val="caption"/>
    <w:basedOn w:val="Normln"/>
    <w:next w:val="Normln"/>
    <w:uiPriority w:val="99"/>
    <w:unhideWhenUsed/>
    <w:qFormat/>
    <w:rsid w:val="00C3122A"/>
    <w:pPr>
      <w:spacing w:after="200"/>
      <w:jc w:val="left"/>
    </w:pPr>
    <w:rPr>
      <w:rFonts w:ascii="Garamond" w:eastAsia="Calibri" w:hAnsi="Garamond"/>
      <w:b/>
      <w:bCs/>
      <w:color w:val="4F81BD"/>
      <w:sz w:val="18"/>
      <w:szCs w:val="18"/>
      <w:lang w:eastAsia="en-US"/>
    </w:rPr>
  </w:style>
  <w:style w:type="character" w:customStyle="1" w:styleId="Zkladntext0">
    <w:name w:val="Základní text_"/>
    <w:basedOn w:val="Standardnpsmoodstavce"/>
    <w:link w:val="Zkladntext2"/>
    <w:rsid w:val="00316A3F"/>
    <w:rPr>
      <w:rFonts w:ascii="Arial Unicode MS" w:eastAsia="Arial Unicode MS" w:hAnsi="Arial Unicode MS" w:cs="Arial Unicode MS"/>
      <w:sz w:val="19"/>
      <w:szCs w:val="19"/>
      <w:shd w:val="clear" w:color="auto" w:fill="FFFFFF"/>
    </w:rPr>
  </w:style>
  <w:style w:type="paragraph" w:customStyle="1" w:styleId="Zkladntext2">
    <w:name w:val="Základní text2"/>
    <w:basedOn w:val="Normln"/>
    <w:link w:val="Zkladntext0"/>
    <w:rsid w:val="00316A3F"/>
    <w:pPr>
      <w:widowControl w:val="0"/>
      <w:shd w:val="clear" w:color="auto" w:fill="FFFFFF"/>
      <w:spacing w:line="248" w:lineRule="exact"/>
      <w:jc w:val="left"/>
    </w:pPr>
    <w:rPr>
      <w:rFonts w:ascii="Arial Unicode MS" w:eastAsia="Arial Unicode MS" w:hAnsi="Arial Unicode MS" w:cs="Arial Unicode MS"/>
      <w:sz w:val="19"/>
      <w:szCs w:val="19"/>
    </w:rPr>
  </w:style>
  <w:style w:type="character" w:customStyle="1" w:styleId="Nevyeenzmnka2">
    <w:name w:val="Nevyřešená zmínka2"/>
    <w:basedOn w:val="Standardnpsmoodstavce"/>
    <w:uiPriority w:val="99"/>
    <w:semiHidden/>
    <w:unhideWhenUsed/>
    <w:rsid w:val="00CB4B4B"/>
    <w:rPr>
      <w:color w:val="605E5C"/>
      <w:shd w:val="clear" w:color="auto" w:fill="E1DFDD"/>
    </w:rPr>
  </w:style>
  <w:style w:type="paragraph" w:customStyle="1" w:styleId="Char1CharChar1Char">
    <w:name w:val="Char1 Char Char1 Char"/>
    <w:aliases w:val=" Char1 Char Char Char Char Char Char Char Char"/>
    <w:basedOn w:val="Normln"/>
    <w:rsid w:val="00E40A1E"/>
    <w:pPr>
      <w:widowControl w:val="0"/>
      <w:spacing w:line="280" w:lineRule="atLeast"/>
      <w:jc w:val="left"/>
    </w:pPr>
    <w:rPr>
      <w:rFonts w:ascii="Times New Roman" w:eastAsia="MS Mincho" w:hAnsi="Times New Roman"/>
      <w:sz w:val="22"/>
      <w:szCs w:val="20"/>
      <w:lang w:val="en-GB" w:eastAsia="en-GB"/>
    </w:rPr>
  </w:style>
  <w:style w:type="character" w:styleId="Nevyeenzmnka">
    <w:name w:val="Unresolved Mention"/>
    <w:basedOn w:val="Standardnpsmoodstavce"/>
    <w:uiPriority w:val="99"/>
    <w:semiHidden/>
    <w:unhideWhenUsed/>
    <w:rsid w:val="0045267E"/>
    <w:rPr>
      <w:color w:val="605E5C"/>
      <w:shd w:val="clear" w:color="auto" w:fill="E1DFDD"/>
    </w:rPr>
  </w:style>
  <w:style w:type="paragraph" w:customStyle="1" w:styleId="AAOdstavec">
    <w:name w:val="AA_Odstavec"/>
    <w:basedOn w:val="Normln"/>
    <w:link w:val="AAOdstavecChar1"/>
    <w:rsid w:val="00E14997"/>
    <w:rPr>
      <w:snapToGrid w:val="0"/>
      <w:szCs w:val="20"/>
      <w:lang w:eastAsia="en-US"/>
    </w:rPr>
  </w:style>
  <w:style w:type="character" w:customStyle="1" w:styleId="AAOdstavecChar1">
    <w:name w:val="AA_Odstavec Char1"/>
    <w:link w:val="AAOdstavec"/>
    <w:locked/>
    <w:rsid w:val="00E14997"/>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6218201">
      <w:bodyDiv w:val="1"/>
      <w:marLeft w:val="0"/>
      <w:marRight w:val="0"/>
      <w:marTop w:val="0"/>
      <w:marBottom w:val="0"/>
      <w:divBdr>
        <w:top w:val="none" w:sz="0" w:space="0" w:color="auto"/>
        <w:left w:val="none" w:sz="0" w:space="0" w:color="auto"/>
        <w:bottom w:val="none" w:sz="0" w:space="0" w:color="auto"/>
        <w:right w:val="none" w:sz="0" w:space="0" w:color="auto"/>
      </w:divBdr>
    </w:div>
    <w:div w:id="483394051">
      <w:bodyDiv w:val="1"/>
      <w:marLeft w:val="0"/>
      <w:marRight w:val="0"/>
      <w:marTop w:val="0"/>
      <w:marBottom w:val="0"/>
      <w:divBdr>
        <w:top w:val="none" w:sz="0" w:space="0" w:color="auto"/>
        <w:left w:val="none" w:sz="0" w:space="0" w:color="auto"/>
        <w:bottom w:val="none" w:sz="0" w:space="0" w:color="auto"/>
        <w:right w:val="none" w:sz="0" w:space="0" w:color="auto"/>
      </w:divBdr>
    </w:div>
    <w:div w:id="693188590">
      <w:bodyDiv w:val="1"/>
      <w:marLeft w:val="0"/>
      <w:marRight w:val="0"/>
      <w:marTop w:val="0"/>
      <w:marBottom w:val="0"/>
      <w:divBdr>
        <w:top w:val="none" w:sz="0" w:space="0" w:color="auto"/>
        <w:left w:val="none" w:sz="0" w:space="0" w:color="auto"/>
        <w:bottom w:val="none" w:sz="0" w:space="0" w:color="auto"/>
        <w:right w:val="none" w:sz="0" w:space="0" w:color="auto"/>
      </w:divBdr>
    </w:div>
    <w:div w:id="801460592">
      <w:bodyDiv w:val="1"/>
      <w:marLeft w:val="0"/>
      <w:marRight w:val="0"/>
      <w:marTop w:val="0"/>
      <w:marBottom w:val="0"/>
      <w:divBdr>
        <w:top w:val="none" w:sz="0" w:space="0" w:color="auto"/>
        <w:left w:val="none" w:sz="0" w:space="0" w:color="auto"/>
        <w:bottom w:val="none" w:sz="0" w:space="0" w:color="auto"/>
        <w:right w:val="none" w:sz="0" w:space="0" w:color="auto"/>
      </w:divBdr>
    </w:div>
    <w:div w:id="836070546">
      <w:bodyDiv w:val="1"/>
      <w:marLeft w:val="0"/>
      <w:marRight w:val="0"/>
      <w:marTop w:val="0"/>
      <w:marBottom w:val="0"/>
      <w:divBdr>
        <w:top w:val="none" w:sz="0" w:space="0" w:color="auto"/>
        <w:left w:val="none" w:sz="0" w:space="0" w:color="auto"/>
        <w:bottom w:val="none" w:sz="0" w:space="0" w:color="auto"/>
        <w:right w:val="none" w:sz="0" w:space="0" w:color="auto"/>
      </w:divBdr>
    </w:div>
    <w:div w:id="935753495">
      <w:bodyDiv w:val="1"/>
      <w:marLeft w:val="0"/>
      <w:marRight w:val="0"/>
      <w:marTop w:val="0"/>
      <w:marBottom w:val="0"/>
      <w:divBdr>
        <w:top w:val="none" w:sz="0" w:space="0" w:color="auto"/>
        <w:left w:val="none" w:sz="0" w:space="0" w:color="auto"/>
        <w:bottom w:val="none" w:sz="0" w:space="0" w:color="auto"/>
        <w:right w:val="none" w:sz="0" w:space="0" w:color="auto"/>
      </w:divBdr>
    </w:div>
    <w:div w:id="984234479">
      <w:bodyDiv w:val="1"/>
      <w:marLeft w:val="0"/>
      <w:marRight w:val="0"/>
      <w:marTop w:val="0"/>
      <w:marBottom w:val="0"/>
      <w:divBdr>
        <w:top w:val="none" w:sz="0" w:space="0" w:color="auto"/>
        <w:left w:val="none" w:sz="0" w:space="0" w:color="auto"/>
        <w:bottom w:val="none" w:sz="0" w:space="0" w:color="auto"/>
        <w:right w:val="none" w:sz="0" w:space="0" w:color="auto"/>
      </w:divBdr>
    </w:div>
    <w:div w:id="1027023364">
      <w:bodyDiv w:val="1"/>
      <w:marLeft w:val="0"/>
      <w:marRight w:val="0"/>
      <w:marTop w:val="0"/>
      <w:marBottom w:val="0"/>
      <w:divBdr>
        <w:top w:val="none" w:sz="0" w:space="0" w:color="auto"/>
        <w:left w:val="none" w:sz="0" w:space="0" w:color="auto"/>
        <w:bottom w:val="none" w:sz="0" w:space="0" w:color="auto"/>
        <w:right w:val="none" w:sz="0" w:space="0" w:color="auto"/>
      </w:divBdr>
    </w:div>
    <w:div w:id="1303461274">
      <w:bodyDiv w:val="1"/>
      <w:marLeft w:val="0"/>
      <w:marRight w:val="0"/>
      <w:marTop w:val="0"/>
      <w:marBottom w:val="0"/>
      <w:divBdr>
        <w:top w:val="none" w:sz="0" w:space="0" w:color="auto"/>
        <w:left w:val="none" w:sz="0" w:space="0" w:color="auto"/>
        <w:bottom w:val="none" w:sz="0" w:space="0" w:color="auto"/>
        <w:right w:val="none" w:sz="0" w:space="0" w:color="auto"/>
      </w:divBdr>
    </w:div>
    <w:div w:id="1562592179">
      <w:marLeft w:val="0"/>
      <w:marRight w:val="0"/>
      <w:marTop w:val="0"/>
      <w:marBottom w:val="0"/>
      <w:divBdr>
        <w:top w:val="none" w:sz="0" w:space="0" w:color="auto"/>
        <w:left w:val="none" w:sz="0" w:space="0" w:color="auto"/>
        <w:bottom w:val="none" w:sz="0" w:space="0" w:color="auto"/>
        <w:right w:val="none" w:sz="0" w:space="0" w:color="auto"/>
      </w:divBdr>
      <w:divsChild>
        <w:div w:id="1562592183">
          <w:marLeft w:val="274"/>
          <w:marRight w:val="0"/>
          <w:marTop w:val="86"/>
          <w:marBottom w:val="0"/>
          <w:divBdr>
            <w:top w:val="none" w:sz="0" w:space="0" w:color="auto"/>
            <w:left w:val="none" w:sz="0" w:space="0" w:color="auto"/>
            <w:bottom w:val="none" w:sz="0" w:space="0" w:color="auto"/>
            <w:right w:val="none" w:sz="0" w:space="0" w:color="auto"/>
          </w:divBdr>
        </w:div>
        <w:div w:id="1562592184">
          <w:marLeft w:val="274"/>
          <w:marRight w:val="0"/>
          <w:marTop w:val="86"/>
          <w:marBottom w:val="0"/>
          <w:divBdr>
            <w:top w:val="none" w:sz="0" w:space="0" w:color="auto"/>
            <w:left w:val="none" w:sz="0" w:space="0" w:color="auto"/>
            <w:bottom w:val="none" w:sz="0" w:space="0" w:color="auto"/>
            <w:right w:val="none" w:sz="0" w:space="0" w:color="auto"/>
          </w:divBdr>
        </w:div>
      </w:divsChild>
    </w:div>
    <w:div w:id="1562592180">
      <w:marLeft w:val="0"/>
      <w:marRight w:val="0"/>
      <w:marTop w:val="0"/>
      <w:marBottom w:val="0"/>
      <w:divBdr>
        <w:top w:val="none" w:sz="0" w:space="0" w:color="auto"/>
        <w:left w:val="none" w:sz="0" w:space="0" w:color="auto"/>
        <w:bottom w:val="none" w:sz="0" w:space="0" w:color="auto"/>
        <w:right w:val="none" w:sz="0" w:space="0" w:color="auto"/>
      </w:divBdr>
    </w:div>
    <w:div w:id="1562592182">
      <w:marLeft w:val="0"/>
      <w:marRight w:val="0"/>
      <w:marTop w:val="0"/>
      <w:marBottom w:val="0"/>
      <w:divBdr>
        <w:top w:val="none" w:sz="0" w:space="0" w:color="auto"/>
        <w:left w:val="none" w:sz="0" w:space="0" w:color="auto"/>
        <w:bottom w:val="none" w:sz="0" w:space="0" w:color="auto"/>
        <w:right w:val="none" w:sz="0" w:space="0" w:color="auto"/>
      </w:divBdr>
      <w:divsChild>
        <w:div w:id="1562592187">
          <w:marLeft w:val="0"/>
          <w:marRight w:val="0"/>
          <w:marTop w:val="0"/>
          <w:marBottom w:val="301"/>
          <w:divBdr>
            <w:top w:val="none" w:sz="0" w:space="0" w:color="auto"/>
            <w:left w:val="none" w:sz="0" w:space="0" w:color="auto"/>
            <w:bottom w:val="none" w:sz="0" w:space="0" w:color="auto"/>
            <w:right w:val="none" w:sz="0" w:space="0" w:color="auto"/>
          </w:divBdr>
          <w:divsChild>
            <w:div w:id="1562592178">
              <w:marLeft w:val="0"/>
              <w:marRight w:val="0"/>
              <w:marTop w:val="0"/>
              <w:marBottom w:val="0"/>
              <w:divBdr>
                <w:top w:val="none" w:sz="0" w:space="0" w:color="auto"/>
                <w:left w:val="none" w:sz="0" w:space="0" w:color="auto"/>
                <w:bottom w:val="none" w:sz="0" w:space="0" w:color="auto"/>
                <w:right w:val="none" w:sz="0" w:space="0" w:color="auto"/>
              </w:divBdr>
              <w:divsChild>
                <w:div w:id="1562592186">
                  <w:marLeft w:val="0"/>
                  <w:marRight w:val="0"/>
                  <w:marTop w:val="0"/>
                  <w:marBottom w:val="0"/>
                  <w:divBdr>
                    <w:top w:val="none" w:sz="0" w:space="0" w:color="auto"/>
                    <w:left w:val="none" w:sz="0" w:space="0" w:color="auto"/>
                    <w:bottom w:val="none" w:sz="0" w:space="0" w:color="auto"/>
                    <w:right w:val="none" w:sz="0" w:space="0" w:color="auto"/>
                  </w:divBdr>
                  <w:divsChild>
                    <w:div w:id="1562592185">
                      <w:marLeft w:val="0"/>
                      <w:marRight w:val="0"/>
                      <w:marTop w:val="0"/>
                      <w:marBottom w:val="0"/>
                      <w:divBdr>
                        <w:top w:val="none" w:sz="0" w:space="0" w:color="auto"/>
                        <w:left w:val="none" w:sz="0" w:space="0" w:color="auto"/>
                        <w:bottom w:val="none" w:sz="0" w:space="0" w:color="auto"/>
                        <w:right w:val="none" w:sz="0" w:space="0" w:color="auto"/>
                      </w:divBdr>
                      <w:divsChild>
                        <w:div w:id="1562592188">
                          <w:marLeft w:val="0"/>
                          <w:marRight w:val="0"/>
                          <w:marTop w:val="0"/>
                          <w:marBottom w:val="0"/>
                          <w:divBdr>
                            <w:top w:val="none" w:sz="0" w:space="0" w:color="auto"/>
                            <w:left w:val="none" w:sz="0" w:space="0" w:color="auto"/>
                            <w:bottom w:val="none" w:sz="0" w:space="0" w:color="auto"/>
                            <w:right w:val="none" w:sz="0" w:space="0" w:color="auto"/>
                          </w:divBdr>
                          <w:divsChild>
                            <w:div w:id="15625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3142450">
      <w:bodyDiv w:val="1"/>
      <w:marLeft w:val="0"/>
      <w:marRight w:val="0"/>
      <w:marTop w:val="0"/>
      <w:marBottom w:val="0"/>
      <w:divBdr>
        <w:top w:val="none" w:sz="0" w:space="0" w:color="auto"/>
        <w:left w:val="none" w:sz="0" w:space="0" w:color="auto"/>
        <w:bottom w:val="none" w:sz="0" w:space="0" w:color="auto"/>
        <w:right w:val="none" w:sz="0" w:space="0" w:color="auto"/>
      </w:divBdr>
      <w:divsChild>
        <w:div w:id="2038655987">
          <w:marLeft w:val="0"/>
          <w:marRight w:val="0"/>
          <w:marTop w:val="0"/>
          <w:marBottom w:val="0"/>
          <w:divBdr>
            <w:top w:val="none" w:sz="0" w:space="0" w:color="auto"/>
            <w:left w:val="none" w:sz="0" w:space="0" w:color="auto"/>
            <w:bottom w:val="none" w:sz="0" w:space="0" w:color="auto"/>
            <w:right w:val="none" w:sz="0" w:space="0" w:color="auto"/>
          </w:divBdr>
        </w:div>
      </w:divsChild>
    </w:div>
    <w:div w:id="1739595501">
      <w:bodyDiv w:val="1"/>
      <w:marLeft w:val="0"/>
      <w:marRight w:val="0"/>
      <w:marTop w:val="0"/>
      <w:marBottom w:val="0"/>
      <w:divBdr>
        <w:top w:val="none" w:sz="0" w:space="0" w:color="auto"/>
        <w:left w:val="none" w:sz="0" w:space="0" w:color="auto"/>
        <w:bottom w:val="none" w:sz="0" w:space="0" w:color="auto"/>
        <w:right w:val="none" w:sz="0" w:space="0" w:color="auto"/>
      </w:divBdr>
    </w:div>
    <w:div w:id="1924101031">
      <w:bodyDiv w:val="1"/>
      <w:marLeft w:val="0"/>
      <w:marRight w:val="0"/>
      <w:marTop w:val="0"/>
      <w:marBottom w:val="0"/>
      <w:divBdr>
        <w:top w:val="none" w:sz="0" w:space="0" w:color="auto"/>
        <w:left w:val="none" w:sz="0" w:space="0" w:color="auto"/>
        <w:bottom w:val="none" w:sz="0" w:space="0" w:color="auto"/>
        <w:right w:val="none" w:sz="0" w:space="0" w:color="auto"/>
      </w:divBdr>
    </w:div>
    <w:div w:id="199605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mukolin.cz/" TargetMode="External"/><Relationship Id="rId18" Type="http://schemas.openxmlformats.org/officeDocument/2006/relationships/hyperlink" Target="mailto:podpora@ezak.c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azky.mukolin.cz/" TargetMode="External"/><Relationship Id="rId17" Type="http://schemas.openxmlformats.org/officeDocument/2006/relationships/hyperlink" Target="https://ezak.cz/" TargetMode="External"/><Relationship Id="rId2" Type="http://schemas.openxmlformats.org/officeDocument/2006/relationships/numbering" Target="numbering.xml"/><Relationship Id="rId16" Type="http://schemas.openxmlformats.org/officeDocument/2006/relationships/hyperlink" Target="https://zakazky.mukolin.c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krment@vrv.cz" TargetMode="External"/><Relationship Id="rId5" Type="http://schemas.openxmlformats.org/officeDocument/2006/relationships/webSettings" Target="webSettings.xml"/><Relationship Id="rId15" Type="http://schemas.openxmlformats.org/officeDocument/2006/relationships/hyperlink" Target="https://ezak.cz/"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akazky.mukolin.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099AF-6FF2-426A-B04B-B252DF5A0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26</Pages>
  <Words>8567</Words>
  <Characters>50552</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Kokrment Ivo</cp:lastModifiedBy>
  <cp:revision>6</cp:revision>
  <cp:lastPrinted>2013-11-08T09:14:00Z</cp:lastPrinted>
  <dcterms:created xsi:type="dcterms:W3CDTF">2021-08-18T14:32:00Z</dcterms:created>
  <dcterms:modified xsi:type="dcterms:W3CDTF">2024-12-18T20:37:00Z</dcterms:modified>
</cp:coreProperties>
</file>