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A20E5" w14:textId="77777777" w:rsidR="00F162E6" w:rsidRPr="00D339E1" w:rsidRDefault="00F162E6" w:rsidP="00F162E6">
      <w:pPr>
        <w:pBdr>
          <w:bottom w:val="single" w:sz="6" w:space="1" w:color="auto"/>
        </w:pBdr>
        <w:spacing w:after="0" w:line="240" w:lineRule="auto"/>
        <w:rPr>
          <w:rFonts w:ascii="Aptos Display" w:hAnsi="Aptos Display" w:cs="Arial"/>
          <w:sz w:val="28"/>
          <w:szCs w:val="28"/>
        </w:rPr>
      </w:pPr>
      <w:bookmarkStart w:id="0" w:name="_Toc222739939"/>
      <w:r w:rsidRPr="00D339E1">
        <w:rPr>
          <w:rFonts w:ascii="Aptos Display" w:hAnsi="Aptos Display" w:cs="Arial"/>
          <w:sz w:val="28"/>
          <w:szCs w:val="28"/>
        </w:rPr>
        <w:t xml:space="preserve">Koncesní smlouva – Příloha 5 </w:t>
      </w:r>
    </w:p>
    <w:p w14:paraId="3EFCCD94" w14:textId="77777777" w:rsidR="00F162E6" w:rsidRPr="00D339E1" w:rsidRDefault="003A02B4" w:rsidP="00F162E6">
      <w:pPr>
        <w:pBdr>
          <w:bottom w:val="single" w:sz="6" w:space="1" w:color="auto"/>
        </w:pBdr>
        <w:spacing w:after="0" w:line="240" w:lineRule="auto"/>
        <w:rPr>
          <w:rFonts w:ascii="Aptos Display" w:hAnsi="Aptos Display" w:cs="Arial"/>
          <w:b/>
          <w:sz w:val="28"/>
          <w:szCs w:val="28"/>
        </w:rPr>
      </w:pPr>
      <w:r w:rsidRPr="00D339E1">
        <w:rPr>
          <w:rFonts w:ascii="Aptos Display" w:hAnsi="Aptos Display" w:cs="Arial"/>
          <w:b/>
          <w:sz w:val="28"/>
          <w:szCs w:val="28"/>
        </w:rPr>
        <w:t>V</w:t>
      </w:r>
      <w:r w:rsidR="00F162E6" w:rsidRPr="00D339E1">
        <w:rPr>
          <w:rFonts w:ascii="Aptos Display" w:hAnsi="Aptos Display" w:cs="Arial"/>
          <w:b/>
          <w:sz w:val="28"/>
          <w:szCs w:val="28"/>
        </w:rPr>
        <w:t xml:space="preserve">ýkonové ukazatele a smluvní pokutové body </w:t>
      </w:r>
    </w:p>
    <w:bookmarkEnd w:id="0"/>
    <w:p w14:paraId="03677F2F" w14:textId="77777777" w:rsidR="00F162E6" w:rsidRPr="00867A0A" w:rsidRDefault="00D339E1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br/>
      </w:r>
      <w:r w:rsidR="00F162E6" w:rsidRPr="00867A0A">
        <w:rPr>
          <w:rFonts w:ascii="Aptos Display" w:hAnsi="Aptos Display" w:cs="Arial"/>
          <w:b/>
          <w:sz w:val="20"/>
          <w:szCs w:val="20"/>
        </w:rPr>
        <w:t>OBSAH PŘÍLOHY:</w:t>
      </w:r>
    </w:p>
    <w:p w14:paraId="3486EE70" w14:textId="77777777" w:rsidR="00D339E1" w:rsidRDefault="00F162E6">
      <w:pPr>
        <w:pStyle w:val="Obsah1"/>
        <w:rPr>
          <w:rFonts w:ascii="Aptos Display" w:hAnsi="Aptos Display"/>
          <w:noProof/>
          <w:kern w:val="2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fldChar w:fldCharType="begin"/>
      </w:r>
      <w:r>
        <w:rPr>
          <w:rFonts w:ascii="Aptos Display" w:hAnsi="Aptos Display" w:cs="Arial"/>
          <w:sz w:val="20"/>
          <w:szCs w:val="20"/>
        </w:rPr>
        <w:instrText xml:space="preserve"> TOC \o "1-2" \h \z \u </w:instrText>
      </w:r>
      <w:r>
        <w:rPr>
          <w:rFonts w:ascii="Aptos Display" w:hAnsi="Aptos Display" w:cs="Arial"/>
          <w:sz w:val="20"/>
          <w:szCs w:val="20"/>
        </w:rPr>
        <w:fldChar w:fldCharType="separate"/>
      </w:r>
      <w:hyperlink w:anchor="_Toc167291159" w:history="1">
        <w:r w:rsidR="00D339E1"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A.</w:t>
        </w:r>
        <w:r w:rsidR="00D339E1">
          <w:rPr>
            <w:rFonts w:ascii="Aptos Display" w:hAnsi="Aptos Display"/>
            <w:noProof/>
            <w:kern w:val="2"/>
            <w:sz w:val="20"/>
            <w:szCs w:val="20"/>
          </w:rPr>
          <w:tab/>
        </w:r>
        <w:r w:rsidR="00D339E1"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Výkonové ukazatele na úseku kvality základních služeb</w:t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  <w:tab/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_Toc167291159 \h </w:instrText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2</w:t>
        </w:r>
        <w:r w:rsidR="00D339E1"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377619A7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0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1.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Počet nevyhovujících vzorků vypouštěných odpadních vod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_Toc167291160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2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48C2E2C6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1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2.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Doba pro obnovení služby odvádění odpadních vod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_Toc167291161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3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7782AE3A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2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3.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Porucha čerpadel na stokové síti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_Toc167291162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4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6B62E147" w14:textId="77777777" w:rsidR="00D339E1" w:rsidRDefault="00D339E1">
      <w:pPr>
        <w:pStyle w:val="Obsah1"/>
        <w:rPr>
          <w:rFonts w:ascii="Aptos Display" w:hAnsi="Aptos Display"/>
          <w:noProof/>
          <w:kern w:val="2"/>
          <w:sz w:val="20"/>
          <w:szCs w:val="20"/>
        </w:rPr>
      </w:pPr>
      <w:hyperlink w:anchor="_Toc167291163" w:history="1">
        <w:r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B.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Výkonové ukazatele na úseku základní preventivní údržby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_Toc167291163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5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4B694486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4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4.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Revize kanalizace – stokové sítě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_Toc167291164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5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20769988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5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5.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Čištění kanalizace – stokové sítě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_Toc167291165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6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00ECA983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6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6.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Preventivní údržba významných zařízení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_Toc167291166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7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122FB56C" w14:textId="77777777" w:rsidR="00D339E1" w:rsidRDefault="00D339E1">
      <w:pPr>
        <w:pStyle w:val="Obsah1"/>
        <w:rPr>
          <w:rFonts w:ascii="Aptos Display" w:hAnsi="Aptos Display"/>
          <w:noProof/>
          <w:kern w:val="2"/>
          <w:sz w:val="20"/>
          <w:szCs w:val="20"/>
        </w:rPr>
      </w:pPr>
      <w:hyperlink w:anchor="_Toc167291167" w:history="1">
        <w:r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C.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b/>
            <w:noProof/>
            <w:sz w:val="20"/>
            <w:szCs w:val="20"/>
          </w:rPr>
          <w:t>Výkonové ukazatele na úseku kvality služeb odběratelům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_Toc167291167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9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4B4FB7DE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8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7.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Vyřizování stížností odběratelů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_Toc167291168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9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4C4D9780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69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8.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Neprávem zamítnuté stížnosti odběratelů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_Toc167291169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10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57B9F58C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70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9.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Stanovisko nebo vyjádření k dokumentaci přípojek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_Toc167291170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11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140DD2DB" w14:textId="77777777" w:rsidR="00D339E1" w:rsidRDefault="00D339E1">
      <w:pPr>
        <w:pStyle w:val="Obsah2"/>
        <w:rPr>
          <w:rFonts w:ascii="Aptos Display" w:hAnsi="Aptos Display"/>
          <w:noProof/>
          <w:kern w:val="2"/>
          <w:sz w:val="20"/>
          <w:szCs w:val="20"/>
        </w:rPr>
      </w:pPr>
      <w:hyperlink w:anchor="_Toc167291171" w:history="1">
        <w:r>
          <w:rPr>
            <w:rStyle w:val="Hypertextovodkaz"/>
            <w:rFonts w:ascii="Aptos Display" w:hAnsi="Aptos Display"/>
            <w:noProof/>
            <w:sz w:val="20"/>
            <w:szCs w:val="20"/>
          </w:rPr>
          <w:t>10.</w:t>
        </w:r>
        <w:r>
          <w:rPr>
            <w:rFonts w:ascii="Aptos Display" w:hAnsi="Aptos Display"/>
            <w:noProof/>
            <w:kern w:val="2"/>
            <w:sz w:val="20"/>
            <w:szCs w:val="20"/>
          </w:rPr>
          <w:tab/>
        </w:r>
        <w:r>
          <w:rPr>
            <w:rStyle w:val="Hypertextovodkaz"/>
            <w:rFonts w:ascii="Aptos Display" w:hAnsi="Aptos Display"/>
            <w:noProof/>
            <w:sz w:val="20"/>
            <w:szCs w:val="20"/>
          </w:rPr>
          <w:t>Stanovisko nebo vyjádření k dokumentaci Kanalizace</w:t>
        </w:r>
        <w:r>
          <w:rPr>
            <w:rFonts w:ascii="Aptos Display" w:hAnsi="Aptos Display"/>
            <w:noProof/>
            <w:webHidden/>
            <w:sz w:val="20"/>
            <w:szCs w:val="20"/>
          </w:rPr>
          <w:tab/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begin"/>
        </w:r>
        <w:r>
          <w:rPr>
            <w:rFonts w:ascii="Aptos Display" w:hAnsi="Aptos Display"/>
            <w:noProof/>
            <w:webHidden/>
            <w:sz w:val="20"/>
            <w:szCs w:val="20"/>
          </w:rPr>
          <w:instrText xml:space="preserve"> PAGEREF _Toc167291171 \h </w:instrText>
        </w:r>
        <w:r>
          <w:rPr>
            <w:rFonts w:ascii="Aptos Display" w:hAnsi="Aptos Display"/>
            <w:noProof/>
            <w:webHidden/>
            <w:sz w:val="20"/>
            <w:szCs w:val="20"/>
          </w:rPr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separate"/>
        </w:r>
        <w:r w:rsidR="00867A0A">
          <w:rPr>
            <w:rFonts w:ascii="Aptos Display" w:hAnsi="Aptos Display"/>
            <w:noProof/>
            <w:webHidden/>
            <w:sz w:val="20"/>
            <w:szCs w:val="20"/>
          </w:rPr>
          <w:t>12</w:t>
        </w:r>
        <w:r>
          <w:rPr>
            <w:rFonts w:ascii="Aptos Display" w:hAnsi="Aptos Display"/>
            <w:noProof/>
            <w:webHidden/>
            <w:sz w:val="20"/>
            <w:szCs w:val="20"/>
          </w:rPr>
          <w:fldChar w:fldCharType="end"/>
        </w:r>
      </w:hyperlink>
    </w:p>
    <w:p w14:paraId="715ECA9C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>
        <w:rPr>
          <w:rFonts w:ascii="Aptos Display" w:hAnsi="Aptos Display" w:cs="Arial"/>
          <w:sz w:val="20"/>
          <w:szCs w:val="20"/>
        </w:rPr>
        <w:fldChar w:fldCharType="end"/>
      </w:r>
    </w:p>
    <w:p w14:paraId="5C8FC592" w14:textId="77777777" w:rsidR="00F162E6" w:rsidRPr="00867A0A" w:rsidRDefault="00F162E6" w:rsidP="00F162E6">
      <w:pPr>
        <w:pStyle w:val="Nadpis1"/>
        <w:numPr>
          <w:ilvl w:val="0"/>
          <w:numId w:val="38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/>
          <w:b/>
          <w:sz w:val="20"/>
          <w:szCs w:val="20"/>
        </w:rPr>
      </w:pPr>
      <w:bookmarkStart w:id="1" w:name="_Toc222739941"/>
      <w:r w:rsidRPr="00867A0A">
        <w:rPr>
          <w:rFonts w:ascii="Aptos Display" w:hAnsi="Aptos Display"/>
          <w:b/>
          <w:sz w:val="20"/>
          <w:szCs w:val="20"/>
          <w:u w:val="single"/>
        </w:rPr>
        <w:br w:type="page"/>
      </w:r>
      <w:bookmarkStart w:id="2" w:name="_Toc167291159"/>
      <w:r w:rsidRPr="00867A0A">
        <w:rPr>
          <w:rFonts w:ascii="Aptos Display" w:hAnsi="Aptos Display"/>
          <w:b/>
          <w:sz w:val="20"/>
          <w:szCs w:val="20"/>
        </w:rPr>
        <w:lastRenderedPageBreak/>
        <w:t xml:space="preserve">Výkonové ukazatele na úseku </w:t>
      </w:r>
      <w:bookmarkEnd w:id="1"/>
      <w:r w:rsidRPr="00867A0A">
        <w:rPr>
          <w:rFonts w:ascii="Aptos Display" w:hAnsi="Aptos Display"/>
          <w:b/>
          <w:sz w:val="20"/>
          <w:szCs w:val="20"/>
        </w:rPr>
        <w:t>kvality základních služeb</w:t>
      </w:r>
      <w:bookmarkEnd w:id="2"/>
    </w:p>
    <w:p w14:paraId="129B5878" w14:textId="77777777" w:rsidR="00F162E6" w:rsidRPr="00867A0A" w:rsidRDefault="00F162E6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3" w:name="_Toc224544023"/>
      <w:bookmarkStart w:id="4" w:name="_Toc228684425"/>
      <w:bookmarkStart w:id="5" w:name="_Toc228796954"/>
      <w:bookmarkStart w:id="6" w:name="_Toc229290561"/>
      <w:bookmarkStart w:id="7" w:name="_Toc244070927"/>
      <w:bookmarkStart w:id="8" w:name="_Toc261968007"/>
      <w:bookmarkStart w:id="9" w:name="_Toc264303029"/>
      <w:bookmarkStart w:id="10" w:name="_Toc167291160"/>
      <w:r w:rsidRPr="00867A0A">
        <w:rPr>
          <w:rFonts w:ascii="Aptos Display" w:hAnsi="Aptos Display"/>
          <w:sz w:val="20"/>
          <w:szCs w:val="20"/>
          <w:u w:val="single"/>
        </w:rPr>
        <w:t>Počet nevyhovujících vzorků vypouštěných odpadních vod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14:paraId="6C9DB2AE" w14:textId="77777777" w:rsidR="00F162E6" w:rsidRPr="00867A0A" w:rsidRDefault="00F162E6" w:rsidP="00F162E6">
      <w:pPr>
        <w:pStyle w:val="Nadpis3"/>
        <w:spacing w:before="24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iOVz1: Počet vzorků vypouštěných odpadních vod, které </w:t>
      </w:r>
      <w:r w:rsidR="00F06708" w:rsidRPr="00867A0A">
        <w:rPr>
          <w:rFonts w:ascii="Aptos Display" w:hAnsi="Aptos Display"/>
          <w:b/>
          <w:sz w:val="20"/>
          <w:szCs w:val="20"/>
        </w:rPr>
        <w:t>ne</w:t>
      </w:r>
      <w:r w:rsidRPr="00867A0A">
        <w:rPr>
          <w:rFonts w:ascii="Aptos Display" w:hAnsi="Aptos Display"/>
          <w:b/>
          <w:sz w:val="20"/>
          <w:szCs w:val="20"/>
        </w:rPr>
        <w:t xml:space="preserve">splňují požadavky vodoprávního rozhodnutí v poměru k celkovému počtu vzorků vypouštěných odpadních vod vyžadovaných platným vodoprávním rozhodnutím, vyjádřeno v procentech. </w:t>
      </w:r>
      <w:r w:rsidRPr="00867A0A">
        <w:rPr>
          <w:rFonts w:ascii="Aptos Display" w:hAnsi="Aptos Display"/>
          <w:sz w:val="20"/>
          <w:szCs w:val="20"/>
        </w:rPr>
        <w:t>(informativní ukazatel)</w:t>
      </w:r>
    </w:p>
    <w:p w14:paraId="78DCBB2A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>iOVz1 = (</w:t>
      </w:r>
      <w:r w:rsidR="00F06708" w:rsidRPr="00867A0A">
        <w:rPr>
          <w:rFonts w:ascii="Aptos Display" w:hAnsi="Aptos Display"/>
          <w:b/>
          <w:sz w:val="20"/>
          <w:szCs w:val="20"/>
        </w:rPr>
        <w:t>(ov2-</w:t>
      </w:r>
      <w:r w:rsidRPr="00867A0A">
        <w:rPr>
          <w:rFonts w:ascii="Aptos Display" w:hAnsi="Aptos Display"/>
          <w:b/>
          <w:sz w:val="20"/>
          <w:szCs w:val="20"/>
        </w:rPr>
        <w:t>ov1 / ov2) x 100</w:t>
      </w:r>
      <w:r w:rsidRPr="00867A0A">
        <w:rPr>
          <w:rFonts w:ascii="Aptos Display" w:hAnsi="Aptos Display"/>
          <w:sz w:val="20"/>
          <w:szCs w:val="20"/>
        </w:rPr>
        <w:t xml:space="preserve"> [%]</w:t>
      </w:r>
    </w:p>
    <w:p w14:paraId="47052122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OVz1: Rozdíl mezi celkovým počtem vzorků vypouštěných odpadních vod z čistírny odpadních vod vyžadovaných platným vodoprávním rozhodnutím a počtem vzorků vypouštěných odpadních vod, které splňují požadavky vodoprávního rozhodnutí. </w:t>
      </w:r>
      <w:r w:rsidRPr="00867A0A">
        <w:rPr>
          <w:rFonts w:ascii="Aptos Display" w:hAnsi="Aptos Display"/>
          <w:sz w:val="20"/>
          <w:szCs w:val="20"/>
        </w:rPr>
        <w:t>(smluvní ukazatel)</w:t>
      </w:r>
    </w:p>
    <w:p w14:paraId="2AD4FE54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OVz1 = ov2 – ov1 [počet] </w:t>
      </w:r>
    </w:p>
    <w:p w14:paraId="482DA259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ov1 – počet vzorků vypouštěných odpadních vod vyžadovaných platným vodoprávním rozhodnutím, které splňují požadavky platného vodoprávního rozhodnutí v parametru maximální hodnoty (m), během jednoho roku [počet]</w:t>
      </w:r>
    </w:p>
    <w:p w14:paraId="19BA1543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ov2 – celkový počet vzorků vypouštěných odpadních vod z čistírny odpadních vod vyžadovaných platným vodoprávním rozhodnutím, během jednoho roku [počet]</w:t>
      </w:r>
    </w:p>
    <w:p w14:paraId="12CE7885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(RH) = 0 nevyhovujících nebo neprovedených vzorků</w:t>
      </w:r>
    </w:p>
    <w:p w14:paraId="15F23D3E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Poznámky:</w:t>
      </w:r>
    </w:p>
    <w:p w14:paraId="09242C79" w14:textId="77777777" w:rsidR="00F162E6" w:rsidRPr="00867A0A" w:rsidRDefault="00F162E6" w:rsidP="00F162E6">
      <w:pPr>
        <w:numPr>
          <w:ilvl w:val="0"/>
          <w:numId w:val="3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Postupy při odběru vzorků se řídí přílohou č. 10 vyhlášky č. 428/2001 Sb., ve znění pozdějších předpisů.</w:t>
      </w:r>
      <w:bookmarkStart w:id="11" w:name="_Toc222739942"/>
    </w:p>
    <w:p w14:paraId="4BCAD33B" w14:textId="77777777" w:rsidR="00F162E6" w:rsidRPr="00867A0A" w:rsidRDefault="00F162E6" w:rsidP="00F162E6">
      <w:pPr>
        <w:numPr>
          <w:ilvl w:val="0"/>
          <w:numId w:val="3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Pokud vodoprávní rozhodnutí nezahrnuje četnost odběru vzorků vypouštěných odpadních vod, řídí se četnost přílohou č. 10 vyhlášky č. 428/2001 Sb., ve znění pozdějších předpisů.</w:t>
      </w:r>
    </w:p>
    <w:p w14:paraId="3F165DE5" w14:textId="77777777" w:rsidR="00F162E6" w:rsidRPr="00867A0A" w:rsidRDefault="00F162E6" w:rsidP="00F162E6">
      <w:pPr>
        <w:numPr>
          <w:ilvl w:val="0"/>
          <w:numId w:val="3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Stanovení budou prováděna buď v rámci vlastních provozních laboratoří provozovatele, které splňují požadavky na akreditaci (dle ČSN EN ISO/IEC 17025) 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a nebo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akreditovanou laboratoří v rámci subdodávky.</w:t>
      </w:r>
    </w:p>
    <w:p w14:paraId="581CDD67" w14:textId="77777777" w:rsidR="00F162E6" w:rsidRPr="00867A0A" w:rsidRDefault="00F162E6" w:rsidP="00F162E6">
      <w:pPr>
        <w:numPr>
          <w:ilvl w:val="0"/>
          <w:numId w:val="3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Hodnocené období je jeden kalendářní rok.</w:t>
      </w:r>
    </w:p>
    <w:p w14:paraId="66668FA2" w14:textId="77777777" w:rsidR="00F162E6" w:rsidRPr="00867A0A" w:rsidRDefault="00F162E6" w:rsidP="00F162E6">
      <w:pPr>
        <w:numPr>
          <w:ilvl w:val="0"/>
          <w:numId w:val="3"/>
        </w:numPr>
        <w:tabs>
          <w:tab w:val="clear" w:pos="540"/>
          <w:tab w:val="num" w:pos="360"/>
        </w:tabs>
        <w:spacing w:before="120" w:after="0" w:line="240" w:lineRule="auto"/>
        <w:ind w:left="36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výsledků laboratorních rozborů vzorků odpadních vod a evidenci vodoprávních rozhodnutí o vypouštění odpadních vod.</w:t>
      </w:r>
    </w:p>
    <w:p w14:paraId="07A1242E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Stanovení smluvních pokutových bodů:</w:t>
      </w:r>
    </w:p>
    <w:p w14:paraId="4BF5A285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rok = suma dílčích pokutových bodů za daný kalendářní rok.</w:t>
      </w:r>
    </w:p>
    <w:p w14:paraId="2968AFCB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noProof/>
          <w:sz w:val="20"/>
          <w:szCs w:val="20"/>
        </w:rPr>
        <w:t xml:space="preserve">Dílčí pokutové body za daný kalendářní rok pro každou ČOV = </w:t>
      </w:r>
      <w:r w:rsidRPr="00867A0A">
        <w:rPr>
          <w:rFonts w:ascii="Aptos Display" w:hAnsi="Aptos Display" w:cs="Arial"/>
          <w:b/>
          <w:sz w:val="20"/>
          <w:szCs w:val="20"/>
        </w:rPr>
        <w:t>OVz1 x V</w:t>
      </w:r>
      <w:r w:rsidRPr="00867A0A">
        <w:rPr>
          <w:rFonts w:ascii="Aptos Display" w:hAnsi="Aptos Display" w:cs="Arial"/>
          <w:b/>
          <w:sz w:val="20"/>
          <w:szCs w:val="20"/>
          <w:vertAlign w:val="subscript"/>
        </w:rPr>
        <w:t>6</w:t>
      </w:r>
      <w:r w:rsidRPr="00867A0A">
        <w:rPr>
          <w:rFonts w:ascii="Aptos Display" w:hAnsi="Aptos Display" w:cs="Arial"/>
          <w:sz w:val="20"/>
          <w:szCs w:val="20"/>
        </w:rPr>
        <w:t xml:space="preserve">, </w:t>
      </w:r>
    </w:p>
    <w:p w14:paraId="302CD2AB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6</w:t>
      </w:r>
      <w:r w:rsidRPr="00867A0A">
        <w:rPr>
          <w:rFonts w:ascii="Aptos Display" w:hAnsi="Aptos Display" w:cs="Arial"/>
          <w:sz w:val="20"/>
          <w:szCs w:val="20"/>
        </w:rPr>
        <w:t> je počet bodů za každý nevyhovující nebo neprovedený vzorek, ve výši 1.</w:t>
      </w:r>
    </w:p>
    <w:p w14:paraId="429AAE62" w14:textId="77777777" w:rsidR="00F162E6" w:rsidRPr="00867A0A" w:rsidRDefault="00F162E6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12" w:name="_Toc224544024"/>
      <w:bookmarkStart w:id="13" w:name="_Toc228684426"/>
      <w:bookmarkStart w:id="14" w:name="_Toc228796955"/>
      <w:bookmarkStart w:id="15" w:name="_Toc229290562"/>
      <w:bookmarkStart w:id="16" w:name="_Toc244070928"/>
      <w:bookmarkStart w:id="17" w:name="_Toc261968010"/>
      <w:bookmarkStart w:id="18" w:name="_Toc264303030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19" w:name="_Toc167291161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Doba pro obnovení služby odvádění odpadních vod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320AB49" w14:textId="77777777" w:rsidR="00F162E6" w:rsidRPr="00867A0A" w:rsidRDefault="00F162E6" w:rsidP="00F162E6">
      <w:pPr>
        <w:spacing w:before="24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iOVz2: Celkový počet hodin přerušení odvádění odpadních vod z důvodu Havárie v poměru k celkovému počtu přerušení odvádění odpadních vod z důvodu Havárie, a to v období jednoho roku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 xml:space="preserve">(informativní ukazatel) </w:t>
      </w:r>
    </w:p>
    <w:p w14:paraId="5757E683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iOVz2 = (Σov4) / ov5 [hodiny/přerušení]</w:t>
      </w:r>
    </w:p>
    <w:p w14:paraId="62330502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OVz2: Počet kanalizačních přípojek negativně ovlivněných Havárií (během jedné Havárie) násobený počtem hodin přerušení odvádění odpadních vod (během jedné Havárie), které překročí referenční hodnotu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(smluvní ukazatel)</w:t>
      </w:r>
    </w:p>
    <w:p w14:paraId="5A53FA43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OVz2 = ov3 x </w:t>
      </w:r>
      <w:proofErr w:type="gramStart"/>
      <w:r w:rsidRPr="00867A0A">
        <w:rPr>
          <w:rFonts w:ascii="Aptos Display" w:hAnsi="Aptos Display" w:cs="Arial"/>
          <w:b/>
          <w:sz w:val="20"/>
          <w:szCs w:val="20"/>
        </w:rPr>
        <w:t>( ov</w:t>
      </w:r>
      <w:proofErr w:type="gramEnd"/>
      <w:r w:rsidRPr="00867A0A">
        <w:rPr>
          <w:rFonts w:ascii="Aptos Display" w:hAnsi="Aptos Display" w:cs="Arial"/>
          <w:b/>
          <w:sz w:val="20"/>
          <w:szCs w:val="20"/>
        </w:rPr>
        <w:t>4 – RH) [-]</w:t>
      </w:r>
    </w:p>
    <w:p w14:paraId="62B4C2B1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Výpočet se provádí pouze pro Havárie, kde počet hodin pro obnovení odvádění odpadních vod přesahuje referenční hodnotu.</w:t>
      </w:r>
    </w:p>
    <w:p w14:paraId="4B9DDEC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ov3 – počet přípojek negativně ovlivněných Havárií (přerušení odvádění odpadních vod) [počet]</w:t>
      </w:r>
    </w:p>
    <w:p w14:paraId="0278A0BC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ov4 – počet hodin přerušení odvádění odpadních vod z důvodu Havárie, během jedné Havárie [počet]</w:t>
      </w:r>
    </w:p>
    <w:p w14:paraId="68BB0C5C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ov5 – celkový počet přerušení odvádění odpadních vod z důvodu Havárie, během jednoho roku [počet]</w:t>
      </w:r>
    </w:p>
    <w:p w14:paraId="6AD60AE0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(RH):</w:t>
      </w:r>
    </w:p>
    <w:p w14:paraId="306C21F8" w14:textId="77777777" w:rsidR="002E3EC0" w:rsidRPr="00867A0A" w:rsidRDefault="00F162E6" w:rsidP="002E3EC0">
      <w:pPr>
        <w:numPr>
          <w:ilvl w:val="1"/>
          <w:numId w:val="16"/>
        </w:numPr>
        <w:tabs>
          <w:tab w:val="clear" w:pos="144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Pro Havárii u jedné přípojky (rodinný dům do 2 by</w:t>
      </w:r>
      <w:r w:rsidR="002E3EC0" w:rsidRPr="00867A0A">
        <w:rPr>
          <w:rFonts w:ascii="Aptos Display" w:hAnsi="Aptos Display" w:cs="Arial"/>
          <w:b/>
          <w:sz w:val="20"/>
          <w:szCs w:val="20"/>
        </w:rPr>
        <w:t>tových jednotek.) – do 56 hodin</w:t>
      </w:r>
    </w:p>
    <w:p w14:paraId="3F6004D4" w14:textId="77777777" w:rsidR="00F162E6" w:rsidRPr="00867A0A" w:rsidRDefault="00F162E6" w:rsidP="002E3EC0">
      <w:pPr>
        <w:numPr>
          <w:ilvl w:val="1"/>
          <w:numId w:val="16"/>
        </w:numPr>
        <w:tabs>
          <w:tab w:val="clear" w:pos="144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Pro ostatní typy nemovitostí a více přípojek – do 32 hodin</w:t>
      </w:r>
    </w:p>
    <w:p w14:paraId="61A61BC5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Poznámky:</w:t>
      </w:r>
    </w:p>
    <w:p w14:paraId="3C843DD7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Ukazatel se týká přerušení funkce odvádění odpadních vod u gravitační, tlakové a podtlakové kanalizace z důvodu Havárie, která vznikla mimo pozemky odběratelů.</w:t>
      </w:r>
    </w:p>
    <w:p w14:paraId="384542D0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Počet přípojek postižených přerušením funkce odvádění odpadních vod určí Provozovatel kvalifikovaným odhadem. Pokud s tímto odhadem Vlastník nesouhlasí, postupuje se dle Článku XII Smlouvy. </w:t>
      </w:r>
    </w:p>
    <w:p w14:paraId="5420FA01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Doba přerušení odvádění odpadních vod se stanoví od okamžiku nahlášení přerušení a je ukončena okamžikem obnovení odvádění odpadních vod, přičemž za okamžik obnovení se považuje i zavedení náhradního odvádění odpadních vod. Okamžikem obnovení se rozumí termín 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potvrzení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a to libovolnou cestou, např. e-mailem nebo faxem od Provozovatele Zadavateli.</w:t>
      </w:r>
    </w:p>
    <w:p w14:paraId="1023ED68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Ukazatel bude vyhodnocován pro každé přerušení odvádění odpadních vod.</w:t>
      </w:r>
    </w:p>
    <w:p w14:paraId="4D57579E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databáze k evidenci Havárií a Poruch na Vodohospodářském majetku včetně kanalizačních přípojek.</w:t>
      </w:r>
    </w:p>
    <w:p w14:paraId="2AC92204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012AB03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rok = suma dílčích pokutových bodů za daný kalendářní rok.</w:t>
      </w:r>
    </w:p>
    <w:p w14:paraId="5DB73A18" w14:textId="77777777" w:rsidR="00F162E6" w:rsidRPr="00867A0A" w:rsidRDefault="00F162E6" w:rsidP="00F162E6">
      <w:pPr>
        <w:pStyle w:val="Zkladntext"/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noProof/>
          <w:sz w:val="20"/>
          <w:szCs w:val="20"/>
        </w:rPr>
        <w:t xml:space="preserve">Dílčí pokutové body pro každé přerušení = </w:t>
      </w:r>
      <w:r w:rsidRPr="00867A0A">
        <w:rPr>
          <w:rFonts w:ascii="Aptos Display" w:hAnsi="Aptos Display" w:cs="Arial"/>
          <w:sz w:val="20"/>
          <w:szCs w:val="20"/>
        </w:rPr>
        <w:t>OVz2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7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593C9E2F" w14:textId="77777777" w:rsidR="00F162E6" w:rsidRPr="00867A0A" w:rsidRDefault="00F162E6" w:rsidP="00F162E6">
      <w:pPr>
        <w:pStyle w:val="Zkladntext"/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7</w:t>
      </w:r>
      <w:r w:rsidRPr="00867A0A">
        <w:rPr>
          <w:rFonts w:ascii="Aptos Display" w:hAnsi="Aptos Display" w:cs="Arial"/>
          <w:sz w:val="20"/>
          <w:szCs w:val="20"/>
        </w:rPr>
        <w:t> je počet bodů za jednu přípojku a jednu hodinu přerušení provozu kanalizační přípojky nad referenční hodnotou, a to ve výši 0,01.</w:t>
      </w:r>
    </w:p>
    <w:p w14:paraId="058D52DC" w14:textId="77777777" w:rsidR="00F162E6" w:rsidRPr="00867A0A" w:rsidRDefault="00F162E6" w:rsidP="00F162E6">
      <w:pPr>
        <w:pBdr>
          <w:bottom w:val="single" w:sz="6" w:space="1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Maximální počet bodů za jednu událost je 10.</w:t>
      </w:r>
    </w:p>
    <w:p w14:paraId="19B076F9" w14:textId="77777777" w:rsidR="00F162E6" w:rsidRPr="00867A0A" w:rsidRDefault="003A02B4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20" w:name="_Toc224544025"/>
      <w:bookmarkStart w:id="21" w:name="_Toc228684427"/>
      <w:bookmarkStart w:id="22" w:name="_Toc228796956"/>
      <w:bookmarkStart w:id="23" w:name="_Toc229290563"/>
      <w:bookmarkStart w:id="24" w:name="_Toc244070929"/>
      <w:bookmarkStart w:id="25" w:name="_Toc261968011"/>
      <w:bookmarkStart w:id="26" w:name="_Toc264303031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27" w:name="_Toc167291162"/>
      <w:r w:rsidR="00F162E6" w:rsidRPr="00867A0A">
        <w:rPr>
          <w:rFonts w:ascii="Aptos Display" w:hAnsi="Aptos Display"/>
          <w:sz w:val="20"/>
          <w:szCs w:val="20"/>
          <w:u w:val="single"/>
        </w:rPr>
        <w:lastRenderedPageBreak/>
        <w:t>Porucha čerpadel na stokové síti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14:paraId="21D0F903" w14:textId="77777777" w:rsidR="00F162E6" w:rsidRPr="00867A0A" w:rsidRDefault="00F162E6" w:rsidP="00F162E6">
      <w:pPr>
        <w:spacing w:before="24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iOVz3: Součet hodin pro všechna čerpadla na stokové síti a na nátoku na ČOV, kdy byla čerpadla mimo provoz z důvodu poruchy, v poměru k celkovému počtu čerpadel, a to v období jednoho roku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(informativní ukazatel)</w:t>
      </w:r>
    </w:p>
    <w:p w14:paraId="68EDB7A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iOVz3 = ov6 / ov7 [hodiny/čerpadlo]</w:t>
      </w:r>
    </w:p>
    <w:p w14:paraId="02ABCADB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OVz3: Rozdíl mezi počtem hodin, kdy byla čerpací stanice na gravitační stokové síti a nátoku na ČOV mimo provoz z důvodu poruchy, a referenční hodnotou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(smluvní ukazatel)</w:t>
      </w:r>
    </w:p>
    <w:p w14:paraId="1391DBB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OVz3 = ov8 – RH [hodiny]</w:t>
      </w:r>
    </w:p>
    <w:p w14:paraId="5DA70978" w14:textId="77777777" w:rsidR="00F162E6" w:rsidRPr="00867A0A" w:rsidRDefault="00F162E6" w:rsidP="00F162E6">
      <w:pPr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ov6 - součet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hodin pro všechna čerpadla na stokové síti a nátoku na ČOV, kdy byla čerpací stanice mimo provoz z důvodu poruchy, během jednoho roku (hodiny)</w:t>
      </w:r>
    </w:p>
    <w:p w14:paraId="6C233973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ov7 - celkový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čerpadel na gravitační stokové síti a nátoku na ČOV, ve správě provozovatele k referenčnímu datu (počet)</w:t>
      </w:r>
    </w:p>
    <w:p w14:paraId="1E5FF075" w14:textId="77777777" w:rsidR="00F162E6" w:rsidRPr="00867A0A" w:rsidRDefault="00F162E6" w:rsidP="00F162E6">
      <w:pPr>
        <w:spacing w:before="120" w:after="0" w:line="240" w:lineRule="auto"/>
        <w:ind w:left="540" w:hanging="540"/>
        <w:jc w:val="both"/>
        <w:rPr>
          <w:rFonts w:ascii="Aptos Display" w:hAnsi="Aptos Display" w:cs="Arial"/>
          <w:b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ov8 - hodiny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pro danou čerpací stanici na gravitační stokové síti a nátoku na ČOV, kdy byla čerpací stanice mimo provoz z důvodu poruchy, během jedné poruchy (hodiny)</w:t>
      </w:r>
    </w:p>
    <w:p w14:paraId="61987FC2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(RH):</w:t>
      </w:r>
    </w:p>
    <w:p w14:paraId="326A2BB7" w14:textId="77777777" w:rsidR="00F162E6" w:rsidRPr="00867A0A" w:rsidRDefault="00F162E6" w:rsidP="00F162E6">
      <w:pPr>
        <w:numPr>
          <w:ilvl w:val="1"/>
          <w:numId w:val="16"/>
        </w:numPr>
        <w:tabs>
          <w:tab w:val="clear" w:pos="144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RH = 0 </w:t>
      </w:r>
      <w:proofErr w:type="gramStart"/>
      <w:r w:rsidRPr="00867A0A">
        <w:rPr>
          <w:rFonts w:ascii="Aptos Display" w:hAnsi="Aptos Display" w:cs="Arial"/>
          <w:b/>
          <w:sz w:val="20"/>
          <w:szCs w:val="20"/>
        </w:rPr>
        <w:t>hodin</w:t>
      </w:r>
      <w:r w:rsidRPr="00867A0A">
        <w:rPr>
          <w:rFonts w:ascii="Aptos Display" w:hAnsi="Aptos Display" w:cs="Arial"/>
          <w:sz w:val="20"/>
          <w:szCs w:val="20"/>
        </w:rPr>
        <w:t xml:space="preserve"> - čerpací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stanice na gravitační stokové síti a nátoku na ČOV musí být schopna nepřetržitého provozu – vztahuje se na čerpací stanice, které mají záložní čerpadlo s automatikou</w:t>
      </w:r>
    </w:p>
    <w:p w14:paraId="2E1BD716" w14:textId="77777777" w:rsidR="00F162E6" w:rsidRPr="00867A0A" w:rsidRDefault="00F162E6" w:rsidP="00F162E6">
      <w:pPr>
        <w:numPr>
          <w:ilvl w:val="1"/>
          <w:numId w:val="16"/>
        </w:numPr>
        <w:tabs>
          <w:tab w:val="clear" w:pos="144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RH = 4 hodiny</w:t>
      </w:r>
      <w:r w:rsidRPr="00867A0A">
        <w:rPr>
          <w:rFonts w:ascii="Aptos Display" w:hAnsi="Aptos Display" w:cs="Arial"/>
          <w:sz w:val="20"/>
          <w:szCs w:val="20"/>
        </w:rPr>
        <w:t xml:space="preserve"> – vztahuje se na čerpací stanice, které mají záložní čerpadlo bez automatiky</w:t>
      </w:r>
    </w:p>
    <w:p w14:paraId="7D172508" w14:textId="77777777" w:rsidR="00F162E6" w:rsidRPr="00867A0A" w:rsidRDefault="00F162E6" w:rsidP="00F162E6">
      <w:pPr>
        <w:numPr>
          <w:ilvl w:val="1"/>
          <w:numId w:val="16"/>
        </w:numPr>
        <w:tabs>
          <w:tab w:val="clear" w:pos="144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RH = 8 hodin </w:t>
      </w:r>
      <w:r w:rsidRPr="00867A0A">
        <w:rPr>
          <w:rFonts w:ascii="Aptos Display" w:hAnsi="Aptos Display" w:cs="Arial"/>
          <w:sz w:val="20"/>
          <w:szCs w:val="20"/>
        </w:rPr>
        <w:t>–</w:t>
      </w:r>
      <w:r w:rsidRPr="00867A0A">
        <w:rPr>
          <w:rFonts w:ascii="Aptos Display" w:hAnsi="Aptos Display" w:cs="Arial"/>
          <w:b/>
          <w:sz w:val="20"/>
          <w:szCs w:val="20"/>
        </w:rPr>
        <w:t xml:space="preserve"> </w:t>
      </w:r>
      <w:r w:rsidRPr="00867A0A">
        <w:rPr>
          <w:rFonts w:ascii="Aptos Display" w:hAnsi="Aptos Display" w:cs="Arial"/>
          <w:sz w:val="20"/>
          <w:szCs w:val="20"/>
        </w:rPr>
        <w:t>vztahuje se na ostatní čerpací stanice bez záložního čerpadla.</w:t>
      </w:r>
    </w:p>
    <w:p w14:paraId="7BF48D07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</w:p>
    <w:p w14:paraId="6FD33FC0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Poznámky:</w:t>
      </w:r>
    </w:p>
    <w:p w14:paraId="16418C7C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Nátokem na ČOV se myslí první čerpací stanice odpadní vody na ČOV (po toku vody).</w:t>
      </w:r>
    </w:p>
    <w:p w14:paraId="6BB71B87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Ukazatel se vyhodnotí pro jednotlivé čerpací stanice na stokové síti.</w:t>
      </w:r>
    </w:p>
    <w:p w14:paraId="6AA809DE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Doba poruchy čerpadel na stokové síti je sledována od okamžiku nahlášení Havárie, pokud není čerpací stanice opatřena dálkovým přenosem informací s možností provázání na informační systémy provozovatele</w:t>
      </w:r>
    </w:p>
    <w:p w14:paraId="4B8F855B" w14:textId="77777777" w:rsidR="00F162E6" w:rsidRPr="00867A0A" w:rsidRDefault="00000000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  <w:u w:val="single"/>
        </w:rPr>
      </w:pPr>
      <w:r>
        <w:rPr>
          <w:rFonts w:ascii="Aptos Display" w:hAnsi="Aptos Display" w:cs="Arial"/>
          <w:noProof/>
          <w:sz w:val="20"/>
          <w:szCs w:val="20"/>
        </w:rPr>
        <w:pict w14:anchorId="1BFBECCA">
          <v:line id="_x0000_s1084" style="position:absolute;left:0;text-align:left;z-index:1" from="207pt,12.2pt" to="207pt,12.2pt"/>
        </w:pict>
      </w:r>
      <w:r w:rsidR="00F162E6" w:rsidRPr="00867A0A">
        <w:rPr>
          <w:rFonts w:ascii="Aptos Display" w:hAnsi="Aptos Display" w:cs="Arial"/>
          <w:noProof/>
          <w:sz w:val="20"/>
          <w:szCs w:val="20"/>
        </w:rPr>
        <w:t>Poruchou čerpání se rozumí jakákoliv neplánovaná událost, která způsobí nefunkčnost čerpací stanice nebo čerpadla na stokové síti. (Provoz čerpací stanice může provozovatel zajistit i náhradním způsobem.)</w:t>
      </w:r>
    </w:p>
    <w:p w14:paraId="5BFBC9A0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  <w:u w:val="single"/>
        </w:rPr>
      </w:pPr>
      <w:r w:rsidRPr="00867A0A">
        <w:rPr>
          <w:rFonts w:ascii="Aptos Display" w:hAnsi="Aptos Display" w:cs="Arial"/>
          <w:noProof/>
          <w:sz w:val="20"/>
          <w:szCs w:val="20"/>
        </w:rPr>
        <w:t>Ukazatel je definován pouze pro gravitační stokovou síť. Gravitační stokovou sítí se rozumí i čerpací stanice a výtlačná potrubí po celé délce sít</w:t>
      </w:r>
      <w:r w:rsidRPr="00867A0A">
        <w:rPr>
          <w:rFonts w:ascii="Aptos Display" w:hAnsi="Aptos Display" w:cs="Arial"/>
          <w:noProof/>
          <w:sz w:val="20"/>
          <w:szCs w:val="20"/>
          <w:u w:val="single"/>
        </w:rPr>
        <w:t>ě</w:t>
      </w:r>
      <w:r w:rsidRPr="00867A0A">
        <w:rPr>
          <w:rFonts w:ascii="Aptos Display" w:hAnsi="Aptos Display" w:cs="Arial"/>
          <w:noProof/>
          <w:sz w:val="20"/>
          <w:szCs w:val="20"/>
        </w:rPr>
        <w:t>.</w:t>
      </w:r>
    </w:p>
    <w:p w14:paraId="6572E999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databáze k evidenci Havárií a Poruch na Vodohospodářském majetku včetně kanalizačních přípojek.</w:t>
      </w:r>
    </w:p>
    <w:p w14:paraId="047870B2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1B88158A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noProof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Počet pokutových bodů za rok = </w:t>
      </w:r>
      <w:r w:rsidRPr="00867A0A">
        <w:rPr>
          <w:rFonts w:ascii="Aptos Display" w:hAnsi="Aptos Display" w:cs="Arial"/>
          <w:noProof/>
          <w:sz w:val="20"/>
          <w:szCs w:val="20"/>
        </w:rPr>
        <w:t>suma dílčích pokutových bodů za daný kalendářní rok</w:t>
      </w:r>
    </w:p>
    <w:p w14:paraId="4EAEFD70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Dílčí pokutové body pro každou čerpací stanici = OVz3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8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2A3D9545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kde 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 xml:space="preserve">8 </w:t>
      </w:r>
      <w:r w:rsidRPr="00867A0A">
        <w:rPr>
          <w:rFonts w:ascii="Aptos Display" w:hAnsi="Aptos Display" w:cs="Arial"/>
          <w:sz w:val="20"/>
          <w:szCs w:val="20"/>
        </w:rPr>
        <w:t> =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je počet bodů za každou hodinu nefunkčnosti čerpací stanice na gravitační stokové síti a nátoku na ČOV, a to ve výši 0,1. </w:t>
      </w:r>
    </w:p>
    <w:p w14:paraId="17943AE8" w14:textId="77777777" w:rsidR="00F162E6" w:rsidRPr="00867A0A" w:rsidRDefault="00F162E6" w:rsidP="00F162E6">
      <w:pPr>
        <w:pStyle w:val="Zkladntext"/>
        <w:pBdr>
          <w:bottom w:val="single" w:sz="6" w:space="1" w:color="auto"/>
        </w:pBdr>
        <w:spacing w:before="120" w:after="0" w:line="240" w:lineRule="auto"/>
        <w:rPr>
          <w:rFonts w:ascii="Aptos Display" w:hAnsi="Aptos Display" w:cs="Arial"/>
          <w:b/>
          <w:sz w:val="20"/>
          <w:szCs w:val="20"/>
          <w:u w:val="single"/>
        </w:rPr>
      </w:pPr>
    </w:p>
    <w:p w14:paraId="2CA48AA8" w14:textId="77777777" w:rsidR="002A07D9" w:rsidRPr="00867A0A" w:rsidRDefault="00F162E6" w:rsidP="00D339E1">
      <w:pPr>
        <w:pStyle w:val="Nadpis1"/>
        <w:keepLines/>
        <w:numPr>
          <w:ilvl w:val="0"/>
          <w:numId w:val="38"/>
        </w:numPr>
        <w:tabs>
          <w:tab w:val="clear" w:pos="540"/>
        </w:tabs>
        <w:spacing w:before="120" w:after="0" w:line="240" w:lineRule="auto"/>
        <w:ind w:left="426" w:hanging="426"/>
        <w:jc w:val="both"/>
        <w:rPr>
          <w:rFonts w:ascii="Aptos Display" w:hAnsi="Aptos Display"/>
          <w:b/>
          <w:sz w:val="20"/>
          <w:szCs w:val="20"/>
        </w:rPr>
      </w:pPr>
      <w:bookmarkStart w:id="28" w:name="_Toc167291163"/>
      <w:r w:rsidRPr="00867A0A">
        <w:rPr>
          <w:rFonts w:ascii="Aptos Display" w:hAnsi="Aptos Display"/>
          <w:b/>
          <w:sz w:val="20"/>
          <w:szCs w:val="20"/>
        </w:rPr>
        <w:lastRenderedPageBreak/>
        <w:t>Výkonové ukazatele na úseku základní preventivní údržby</w:t>
      </w:r>
      <w:bookmarkStart w:id="29" w:name="_Toc265565655"/>
      <w:bookmarkStart w:id="30" w:name="_Toc224544026"/>
      <w:bookmarkStart w:id="31" w:name="_Toc228684428"/>
      <w:bookmarkStart w:id="32" w:name="_Toc228796957"/>
      <w:bookmarkStart w:id="33" w:name="_Toc229290564"/>
      <w:bookmarkStart w:id="34" w:name="_Toc244070930"/>
      <w:bookmarkStart w:id="35" w:name="_Toc261968012"/>
      <w:bookmarkStart w:id="36" w:name="_Toc264303032"/>
      <w:bookmarkEnd w:id="28"/>
      <w:bookmarkEnd w:id="29"/>
    </w:p>
    <w:p w14:paraId="3F682799" w14:textId="77777777" w:rsidR="00F162E6" w:rsidRPr="00867A0A" w:rsidRDefault="00F162E6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37" w:name="_Toc167291164"/>
      <w:r w:rsidRPr="00867A0A">
        <w:rPr>
          <w:rFonts w:ascii="Aptos Display" w:hAnsi="Aptos Display"/>
          <w:sz w:val="20"/>
          <w:szCs w:val="20"/>
          <w:u w:val="single"/>
        </w:rPr>
        <w:t>Revize kanalizace – stokové sítě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19C3E6E2" w14:textId="77777777" w:rsidR="00F162E6" w:rsidRPr="00867A0A" w:rsidRDefault="00F162E6" w:rsidP="00F162E6">
      <w:pPr>
        <w:pStyle w:val="Nadpis3"/>
        <w:spacing w:before="24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iOVz4: Délka gravitační stokové sítě, kde byla provedena revize, v poměru k celkové délce gravitační stokové sítě, vyjádřeno v procentech </w:t>
      </w:r>
      <w:r w:rsidRPr="00867A0A">
        <w:rPr>
          <w:rFonts w:ascii="Aptos Display" w:hAnsi="Aptos Display"/>
          <w:bCs w:val="0"/>
          <w:sz w:val="20"/>
          <w:szCs w:val="20"/>
        </w:rPr>
        <w:t>(informativní ukazatel)</w:t>
      </w:r>
    </w:p>
    <w:p w14:paraId="0B7D3ED3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iOVz4 = (ov9/ov10) x 100 [%]</w:t>
      </w:r>
    </w:p>
    <w:p w14:paraId="5EDFEC82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OVz4: Rozdíl mezi požadovanou délkou gravitační stokové sítě, u které má být provedena revize (RH), a skutečnou délkou gravitační stokové sítě, kde byla provedena revize, vyjádřeno v kilometrech </w:t>
      </w:r>
      <w:r w:rsidRPr="00867A0A">
        <w:rPr>
          <w:rFonts w:ascii="Aptos Display" w:hAnsi="Aptos Display"/>
          <w:bCs w:val="0"/>
          <w:sz w:val="20"/>
          <w:szCs w:val="20"/>
        </w:rPr>
        <w:t>(smluvní ukazatel)</w:t>
      </w:r>
    </w:p>
    <w:p w14:paraId="4F81187C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OVz4 = RH – ov9 [km]</w:t>
      </w:r>
    </w:p>
    <w:p w14:paraId="26951E0C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ov9 – skutečná délka gravitační stokové sítě, u které byla provedena revize, během jednoho roku (km)</w:t>
      </w:r>
    </w:p>
    <w:p w14:paraId="41AE7366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ov10 – celková délka gravitační stokové sítě ve správě provozovatele, k referenčnímu datu (km)</w:t>
      </w:r>
    </w:p>
    <w:p w14:paraId="5C8DDD01" w14:textId="77777777" w:rsidR="00654B60" w:rsidRPr="00867A0A" w:rsidRDefault="00654B60" w:rsidP="00654B60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commentRangeStart w:id="38"/>
      <w:r w:rsidRPr="00867A0A">
        <w:rPr>
          <w:rFonts w:ascii="Aptos Display" w:hAnsi="Aptos Display" w:cs="Arial"/>
          <w:sz w:val="20"/>
          <w:szCs w:val="20"/>
        </w:rPr>
        <w:t xml:space="preserve">Referenční hodnota odpovídá ročně </w:t>
      </w:r>
      <w:r w:rsidRPr="00867A0A">
        <w:rPr>
          <w:rFonts w:ascii="Aptos Display" w:hAnsi="Aptos Display" w:cs="Arial"/>
          <w:b/>
          <w:sz w:val="20"/>
          <w:szCs w:val="20"/>
          <w:highlight w:val="yellow"/>
        </w:rPr>
        <w:t>… %</w:t>
      </w:r>
      <w:r w:rsidRPr="00867A0A">
        <w:rPr>
          <w:rFonts w:ascii="Aptos Display" w:hAnsi="Aptos Display" w:cs="Arial"/>
          <w:sz w:val="20"/>
          <w:szCs w:val="20"/>
        </w:rPr>
        <w:t xml:space="preserve"> z ov10 </w:t>
      </w:r>
      <w:r w:rsidR="00E60A78" w:rsidRPr="00867A0A">
        <w:rPr>
          <w:rFonts w:ascii="Aptos Display" w:hAnsi="Aptos Display" w:cs="Arial"/>
          <w:sz w:val="20"/>
          <w:szCs w:val="20"/>
        </w:rPr>
        <w:t>uvedené v roční</w:t>
      </w:r>
      <w:r w:rsidRPr="00867A0A">
        <w:rPr>
          <w:rFonts w:ascii="Aptos Display" w:hAnsi="Aptos Display" w:cs="Arial"/>
          <w:sz w:val="20"/>
          <w:szCs w:val="20"/>
        </w:rPr>
        <w:t> zprávě o stavu provozovaného Vodohospodářského majetku za poslední hodnocené období (tj. předcházející rok), vyjádřeno v kilometrech.)</w:t>
      </w:r>
      <w:commentRangeEnd w:id="38"/>
      <w:r w:rsidR="003A02B4" w:rsidRPr="00867A0A">
        <w:rPr>
          <w:rStyle w:val="Odkaznakoment"/>
          <w:rFonts w:ascii="Aptos Display" w:hAnsi="Aptos Display"/>
          <w:sz w:val="20"/>
          <w:szCs w:val="20"/>
        </w:rPr>
        <w:commentReference w:id="38"/>
      </w:r>
    </w:p>
    <w:p w14:paraId="49645E1B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b/>
          <w:sz w:val="20"/>
          <w:szCs w:val="20"/>
        </w:rPr>
      </w:pPr>
      <w:commentRangeStart w:id="39"/>
      <w:r w:rsidRPr="00867A0A">
        <w:rPr>
          <w:rFonts w:ascii="Aptos Display" w:hAnsi="Aptos Display" w:cs="Arial"/>
          <w:b/>
          <w:sz w:val="20"/>
          <w:szCs w:val="20"/>
        </w:rPr>
        <w:t xml:space="preserve">Referenční hodnota (RH) = </w:t>
      </w:r>
      <w:r w:rsidR="00654B60" w:rsidRPr="00867A0A">
        <w:rPr>
          <w:rFonts w:ascii="Aptos Display" w:hAnsi="Aptos Display" w:cs="Arial"/>
          <w:b/>
          <w:sz w:val="20"/>
          <w:szCs w:val="20"/>
          <w:highlight w:val="yellow"/>
        </w:rPr>
        <w:t>…</w:t>
      </w:r>
      <w:r w:rsidRPr="00867A0A">
        <w:rPr>
          <w:rFonts w:ascii="Aptos Display" w:hAnsi="Aptos Display" w:cs="Arial"/>
          <w:b/>
          <w:sz w:val="20"/>
          <w:szCs w:val="20"/>
        </w:rPr>
        <w:t xml:space="preserve"> km (pro první rok provozování)</w:t>
      </w:r>
      <w:commentRangeEnd w:id="39"/>
      <w:r w:rsidR="003A02B4" w:rsidRPr="00867A0A">
        <w:rPr>
          <w:rStyle w:val="Odkaznakoment"/>
          <w:rFonts w:ascii="Aptos Display" w:hAnsi="Aptos Display"/>
          <w:sz w:val="20"/>
          <w:szCs w:val="20"/>
        </w:rPr>
        <w:commentReference w:id="39"/>
      </w:r>
    </w:p>
    <w:p w14:paraId="2A7B1D7B" w14:textId="77777777" w:rsidR="00E60A78" w:rsidRPr="00867A0A" w:rsidRDefault="00E60A78" w:rsidP="00E60A78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Referenční hodnota je vypočtena jako součin nabízeného % a celkové délky gravitační stokové sítě (pv13). </w:t>
      </w:r>
    </w:p>
    <w:p w14:paraId="5026D232" w14:textId="77777777" w:rsidR="00F162E6" w:rsidRPr="00867A0A" w:rsidRDefault="00F162E6" w:rsidP="00E60A78">
      <w:pPr>
        <w:spacing w:before="24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7C5AB22F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Z revizní povinnosti mohou být vyloučeny úseky gravitační stokové sítě, u nichž není technicky možné provést revizi nebo u nichž je revize proveditelná pouze za cenu extrémních nákladů. Tyto úseky musí být provozovatelem předem identifikovány v rámci ročního plánu údržby a schváleny vlastníkem, viz. Článek VII Smlouvy.</w:t>
      </w:r>
    </w:p>
    <w:p w14:paraId="3E72B61A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Za revizi se považují např. činnosti fyzické prohlídky průchozích profilů, prohlídky kontrolních a manipulačních šachet a kamerové zkoušky.</w:t>
      </w:r>
    </w:p>
    <w:p w14:paraId="51C0D531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Hodnocené období je jeden rok</w:t>
      </w:r>
    </w:p>
    <w:p w14:paraId="6DBF9928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Provozovatel dle Článku VII odst. 2</w:t>
      </w:r>
      <w:r w:rsidR="00955071" w:rsidRPr="00867A0A">
        <w:rPr>
          <w:rFonts w:ascii="Aptos Display" w:hAnsi="Aptos Display" w:cs="Arial"/>
          <w:sz w:val="20"/>
          <w:szCs w:val="20"/>
        </w:rPr>
        <w:t>3</w:t>
      </w:r>
      <w:r w:rsidRPr="00867A0A">
        <w:rPr>
          <w:rFonts w:ascii="Aptos Display" w:hAnsi="Aptos Display" w:cs="Arial"/>
          <w:sz w:val="20"/>
          <w:szCs w:val="20"/>
        </w:rPr>
        <w:t xml:space="preserve"> Smlouvy vypracuje plán revize kanalizací.</w:t>
      </w:r>
    </w:p>
    <w:p w14:paraId="6A6383FF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</w:t>
      </w:r>
      <w:r w:rsidR="002A06DB" w:rsidRPr="00867A0A">
        <w:rPr>
          <w:rFonts w:ascii="Aptos Display" w:hAnsi="Aptos Display" w:cs="Arial"/>
          <w:sz w:val="20"/>
          <w:szCs w:val="20"/>
        </w:rPr>
        <w:t>e</w:t>
      </w:r>
      <w:r w:rsidRPr="00867A0A">
        <w:rPr>
          <w:rFonts w:ascii="Aptos Display" w:hAnsi="Aptos Display" w:cs="Arial"/>
          <w:sz w:val="20"/>
          <w:szCs w:val="20"/>
        </w:rPr>
        <w:t>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nezbytné pro vyhodnocení výkonového ukazatele.</w:t>
      </w:r>
    </w:p>
    <w:p w14:paraId="06CBC035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</w:p>
    <w:p w14:paraId="51995A50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032A9D96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OVz4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9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14EC33E6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9  =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je počet bodů za kilometr sítě pod referenční hodnotou, a to ve výši 1. </w:t>
      </w:r>
    </w:p>
    <w:p w14:paraId="448FBF12" w14:textId="77777777" w:rsidR="00F162E6" w:rsidRPr="00867A0A" w:rsidRDefault="00F162E6" w:rsidP="00F162E6">
      <w:pPr>
        <w:pBdr>
          <w:bottom w:val="single" w:sz="6" w:space="3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(Pokud je referenční hodnota rovna nule nebo menší než skutečná délka revidované sítě (ov9) v kilometrech, výkonový ukazatel je splněn, nedochází k odečtu bodů.)</w:t>
      </w:r>
    </w:p>
    <w:p w14:paraId="59A1EF14" w14:textId="77777777" w:rsidR="00F162E6" w:rsidRPr="00867A0A" w:rsidRDefault="00F162E6" w:rsidP="00F162E6">
      <w:pPr>
        <w:pStyle w:val="Nadpis2-upesnn"/>
        <w:numPr>
          <w:ilvl w:val="0"/>
          <w:numId w:val="48"/>
        </w:numPr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40" w:name="_Toc244070931"/>
      <w:bookmarkStart w:id="41" w:name="_Toc261968013"/>
      <w:bookmarkStart w:id="42" w:name="_Toc264303033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43" w:name="_Toc167291165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Čištění kanalizace – stokové sítě</w:t>
      </w:r>
      <w:bookmarkEnd w:id="40"/>
      <w:bookmarkEnd w:id="41"/>
      <w:bookmarkEnd w:id="42"/>
      <w:bookmarkEnd w:id="43"/>
    </w:p>
    <w:p w14:paraId="345DAE6E" w14:textId="77777777" w:rsidR="00F162E6" w:rsidRPr="00867A0A" w:rsidRDefault="00F162E6" w:rsidP="00F162E6">
      <w:pPr>
        <w:spacing w:before="24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iOVz5: Délka vyčištěné gravitační stokové sítě v poměru k celkové délce stokové sítě, vyjádřeno v procentech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(informativní ukazatel)</w:t>
      </w:r>
    </w:p>
    <w:p w14:paraId="08F9757A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iOVz5 = (ov11 / ov12) x 100 [%]</w:t>
      </w:r>
    </w:p>
    <w:p w14:paraId="651C6FAF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OVz5: Rozdíl mezi požadovanou délkou vyčištěné gravitační stokové sítě (RH) a délkou vyčištěné gravitační stokové sítě, vyjádřeno v kilometrech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(smluvní ukazatel)</w:t>
      </w:r>
    </w:p>
    <w:p w14:paraId="0EF5666B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OVz5 = RH – ov11 [km]</w:t>
      </w:r>
    </w:p>
    <w:p w14:paraId="7766C22D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ov11 – délka vyčištěné gravitační stokové sítě ve správě provozovatele (včetně souvisejících objektů), během jednoho roku (km).</w:t>
      </w:r>
    </w:p>
    <w:p w14:paraId="3C34381A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ov12 – celková délka gravitační stokové sítě ve správě provozovatele (včetně souvisejících objektů), k referenčnímu datu (km).</w:t>
      </w:r>
    </w:p>
    <w:p w14:paraId="3A590BBF" w14:textId="25D15C1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  <w:lang w:val="pl-PL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Referenční hodnota (RH) = </w:t>
      </w:r>
      <w:proofErr w:type="gramStart"/>
      <w:r w:rsidR="00AE0D58" w:rsidRPr="00867A0A">
        <w:rPr>
          <w:rFonts w:ascii="Aptos Display" w:hAnsi="Aptos Display" w:cs="Arial"/>
          <w:b/>
          <w:sz w:val="20"/>
          <w:szCs w:val="20"/>
        </w:rPr>
        <w:t>10</w:t>
      </w:r>
      <w:r w:rsidR="00AE0D58" w:rsidRPr="00867A0A">
        <w:rPr>
          <w:rFonts w:ascii="Aptos Display" w:hAnsi="Aptos Display" w:cs="Arial"/>
          <w:b/>
          <w:sz w:val="20"/>
          <w:szCs w:val="20"/>
          <w:lang w:val="pl-PL"/>
        </w:rPr>
        <w:t>%</w:t>
      </w:r>
      <w:proofErr w:type="gramEnd"/>
      <w:r w:rsidR="00AE0D58" w:rsidRPr="00867A0A">
        <w:rPr>
          <w:rFonts w:ascii="Aptos Display" w:hAnsi="Aptos Display" w:cs="Arial"/>
          <w:b/>
          <w:sz w:val="20"/>
          <w:szCs w:val="20"/>
          <w:lang w:val="pl-PL"/>
        </w:rPr>
        <w:t xml:space="preserve"> z ov12</w:t>
      </w:r>
      <w:r w:rsidR="001B3E85" w:rsidRPr="00867A0A">
        <w:rPr>
          <w:rFonts w:ascii="Aptos Display" w:hAnsi="Aptos Display" w:cs="Arial"/>
          <w:b/>
          <w:sz w:val="20"/>
          <w:szCs w:val="20"/>
          <w:lang w:val="pl-PL"/>
        </w:rPr>
        <w:t xml:space="preserve"> = </w:t>
      </w:r>
      <w:r w:rsidR="0030133B">
        <w:rPr>
          <w:rFonts w:ascii="Aptos Display" w:hAnsi="Aptos Display" w:cs="Arial"/>
          <w:b/>
          <w:sz w:val="20"/>
          <w:szCs w:val="20"/>
          <w:lang w:val="pl-PL"/>
        </w:rPr>
        <w:t>8,77</w:t>
      </w:r>
      <w:r w:rsidR="00867A0A" w:rsidRPr="00867A0A">
        <w:rPr>
          <w:rFonts w:ascii="Aptos Display" w:hAnsi="Aptos Display" w:cs="Arial"/>
          <w:b/>
          <w:sz w:val="20"/>
          <w:szCs w:val="20"/>
          <w:lang w:val="pl-PL"/>
        </w:rPr>
        <w:t xml:space="preserve"> </w:t>
      </w:r>
      <w:r w:rsidR="001B3E85" w:rsidRPr="00867A0A">
        <w:rPr>
          <w:rFonts w:ascii="Aptos Display" w:hAnsi="Aptos Display" w:cs="Arial"/>
          <w:b/>
          <w:sz w:val="20"/>
          <w:szCs w:val="20"/>
          <w:lang w:val="pl-PL"/>
        </w:rPr>
        <w:t xml:space="preserve">km pro </w:t>
      </w:r>
      <w:r w:rsidR="001B3E85" w:rsidRPr="00867A0A">
        <w:rPr>
          <w:rFonts w:ascii="Aptos Display" w:hAnsi="Aptos Display" w:cs="Arial"/>
          <w:b/>
          <w:sz w:val="20"/>
          <w:szCs w:val="20"/>
        </w:rPr>
        <w:t>první rok provozování</w:t>
      </w:r>
    </w:p>
    <w:p w14:paraId="0524711D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62140707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Čištění kanalizace zahrnuje všechny způsoby čištění, zejména za použití tlakového vozu, včetně čištění souvisejících objektů a odstraňování kořenů. Zahrnuje i kontrolu a případně odstranění závad menšího rozsahu na šachtách a souvisejících kanalizačních objektech. Úseky kanalizace musí být Provozovatelem předem upřesněny v rámci ročního Plánu preventivní Údržby a schváleny Vlastníkem, viz. Článek VII Smlouvy.</w:t>
      </w:r>
    </w:p>
    <w:p w14:paraId="355E78CD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Provozovatel dle Článku VII odst. 2</w:t>
      </w:r>
      <w:r w:rsidR="00955071" w:rsidRPr="00867A0A">
        <w:rPr>
          <w:rFonts w:ascii="Aptos Display" w:hAnsi="Aptos Display" w:cs="Arial"/>
          <w:sz w:val="20"/>
          <w:szCs w:val="20"/>
        </w:rPr>
        <w:t>3</w:t>
      </w:r>
      <w:r w:rsidRPr="00867A0A">
        <w:rPr>
          <w:rFonts w:ascii="Aptos Display" w:hAnsi="Aptos Display" w:cs="Arial"/>
          <w:sz w:val="20"/>
          <w:szCs w:val="20"/>
        </w:rPr>
        <w:t xml:space="preserve"> Smlouvy vypracuje plán čištění kanalizací.</w:t>
      </w:r>
    </w:p>
    <w:p w14:paraId="044D2179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nezbytné pro vyhodnocení výkonového ukazatele.</w:t>
      </w:r>
    </w:p>
    <w:p w14:paraId="1E09DFFF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7BE30696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OVz5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 xml:space="preserve">10 </w:t>
      </w:r>
    </w:p>
    <w:p w14:paraId="4F80973C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proofErr w:type="gramStart"/>
      <w:r w:rsidRPr="00867A0A">
        <w:rPr>
          <w:rFonts w:ascii="Aptos Display" w:hAnsi="Aptos Display" w:cs="Arial"/>
          <w:sz w:val="20"/>
          <w:szCs w:val="20"/>
          <w:vertAlign w:val="subscript"/>
        </w:rPr>
        <w:t xml:space="preserve">10 </w:t>
      </w:r>
      <w:r w:rsidRPr="00867A0A">
        <w:rPr>
          <w:rFonts w:ascii="Aptos Display" w:hAnsi="Aptos Display" w:cs="Arial"/>
          <w:sz w:val="20"/>
          <w:szCs w:val="20"/>
        </w:rPr>
        <w:t xml:space="preserve"> je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bodů za kilometr sítě pod referenční hodnotou, a to ve výši 1. </w:t>
      </w:r>
    </w:p>
    <w:p w14:paraId="1336C49F" w14:textId="77777777" w:rsidR="00F162E6" w:rsidRPr="00867A0A" w:rsidRDefault="00F162E6" w:rsidP="00F162E6">
      <w:pPr>
        <w:pBdr>
          <w:bottom w:val="single" w:sz="6" w:space="1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(Pokud je referenční hodnota rovna nule, nebo menší než skutečná délka čištěné sítě (ov11) v kilometrech, výkonový ukazatel je splněn, nedochází k odečtu bodů.)</w:t>
      </w:r>
    </w:p>
    <w:p w14:paraId="3721C9D9" w14:textId="77777777" w:rsidR="00F162E6" w:rsidRPr="00867A0A" w:rsidRDefault="00F162E6" w:rsidP="00F162E6">
      <w:pPr>
        <w:pStyle w:val="Nadpis2-upesnn"/>
        <w:numPr>
          <w:ilvl w:val="0"/>
          <w:numId w:val="48"/>
        </w:numPr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44" w:name="_Toc224544030"/>
      <w:bookmarkStart w:id="45" w:name="_Toc228684432"/>
      <w:bookmarkStart w:id="46" w:name="_Toc228796960"/>
      <w:bookmarkStart w:id="47" w:name="_Toc229290567"/>
      <w:bookmarkStart w:id="48" w:name="_Toc244070933"/>
      <w:bookmarkStart w:id="49" w:name="_Toc261968015"/>
      <w:bookmarkStart w:id="50" w:name="_Toc264303035"/>
      <w:bookmarkEnd w:id="11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51" w:name="_Toc167291166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Preventivní údržba významných zařízení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14:paraId="26496B9E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iPOVz1: Počet provedených úkonů preventivní údržby na významných zařízeních v poměru k celkovému počtu úkonů požadovaných plánem preventivní údržby na významných zařízeních, a to v průběhu jednoho kalendářního roku, vyjádřeno v procentech.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(informativní ukazatel)</w:t>
      </w:r>
    </w:p>
    <w:p w14:paraId="69B24172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iPOVz1 = (pov1 / pov2) x 100 [%]</w:t>
      </w:r>
    </w:p>
    <w:p w14:paraId="7685A354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>POVz1: Rozdíl mezi celkovým počtem úkonů požadovaných plánem preventivní údržby na významných zařízeních a počtem provedených úkonů preventivní údržby na významných zařízeních, a to v průběhu jednoho kalendářního roku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 xml:space="preserve"> (smluvní ukazatel)</w:t>
      </w:r>
    </w:p>
    <w:p w14:paraId="7FD7C373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POVz1 = pov2 – pov1 [počet]</w:t>
      </w:r>
    </w:p>
    <w:p w14:paraId="13720F63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pov1 – počet provedených úkonů preventivní údržby na významných zařízeních dle plánu preventivní údržby, během jednoho roku [počet]</w:t>
      </w:r>
    </w:p>
    <w:p w14:paraId="19C4FF24" w14:textId="77777777" w:rsidR="00F162E6" w:rsidRPr="00867A0A" w:rsidRDefault="00F162E6" w:rsidP="00F162E6">
      <w:pPr>
        <w:spacing w:before="120" w:after="0" w:line="240" w:lineRule="auto"/>
        <w:ind w:left="900" w:hanging="90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pov2 – celkový počet úkonů požadovaných plánem preventivní údržby na významných zařízeních, během jednoho roku [počet] </w:t>
      </w:r>
    </w:p>
    <w:p w14:paraId="357CC811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Referenční hodnota ukazatele (RH) = </w:t>
      </w:r>
      <w:r w:rsidR="00D339E1" w:rsidRPr="00867A0A">
        <w:rPr>
          <w:rFonts w:ascii="Aptos Display" w:hAnsi="Aptos Display" w:cs="Arial"/>
          <w:b/>
          <w:sz w:val="20"/>
          <w:szCs w:val="20"/>
        </w:rPr>
        <w:t>228</w:t>
      </w:r>
      <w:r w:rsidR="007B1CF3" w:rsidRPr="00867A0A">
        <w:rPr>
          <w:rFonts w:ascii="Aptos Display" w:hAnsi="Aptos Display" w:cs="Arial"/>
          <w:b/>
          <w:sz w:val="20"/>
          <w:szCs w:val="20"/>
        </w:rPr>
        <w:t xml:space="preserve"> </w:t>
      </w:r>
      <w:r w:rsidRPr="00867A0A">
        <w:rPr>
          <w:rFonts w:ascii="Aptos Display" w:hAnsi="Aptos Display" w:cs="Arial"/>
          <w:sz w:val="20"/>
          <w:szCs w:val="20"/>
        </w:rPr>
        <w:t>(100 % požadavků na počet úkonů preventivní údržby dle plánu preventivní údržby)</w:t>
      </w:r>
    </w:p>
    <w:p w14:paraId="0F1412AA" w14:textId="77777777" w:rsidR="00F523BC" w:rsidRPr="00867A0A" w:rsidRDefault="00F523BC" w:rsidP="00F523BC">
      <w:pPr>
        <w:spacing w:before="120" w:after="0"/>
        <w:jc w:val="both"/>
        <w:rPr>
          <w:rFonts w:ascii="Aptos Display" w:hAnsi="Aptos Display" w:cs="Arial"/>
          <w:i/>
          <w:sz w:val="20"/>
          <w:szCs w:val="20"/>
        </w:rPr>
      </w:pPr>
      <w:bookmarkStart w:id="52" w:name="_Hlk77321165"/>
      <w:r w:rsidRPr="00867A0A">
        <w:rPr>
          <w:rFonts w:ascii="Aptos Display" w:hAnsi="Aptos Display" w:cs="Arial"/>
          <w:sz w:val="20"/>
          <w:szCs w:val="20"/>
        </w:rPr>
        <w:t xml:space="preserve">Pro 1. rok provozování je hodnota RH = </w:t>
      </w:r>
      <w:r w:rsidR="00D339E1" w:rsidRPr="00867A0A">
        <w:rPr>
          <w:rFonts w:ascii="Aptos Display" w:hAnsi="Aptos Display" w:cs="Arial"/>
          <w:sz w:val="20"/>
          <w:szCs w:val="20"/>
        </w:rPr>
        <w:t>228</w:t>
      </w:r>
      <w:r w:rsidR="00010B1A" w:rsidRPr="00867A0A">
        <w:rPr>
          <w:rFonts w:ascii="Aptos Display" w:hAnsi="Aptos Display" w:cs="Arial"/>
          <w:sz w:val="20"/>
          <w:szCs w:val="20"/>
        </w:rPr>
        <w:t xml:space="preserve"> </w:t>
      </w:r>
      <w:r w:rsidRPr="00867A0A">
        <w:rPr>
          <w:rFonts w:ascii="Aptos Display" w:hAnsi="Aptos Display" w:cs="Arial"/>
          <w:sz w:val="20"/>
          <w:szCs w:val="20"/>
        </w:rPr>
        <w:t>úkonů</w:t>
      </w:r>
      <w:r w:rsidRPr="00867A0A">
        <w:rPr>
          <w:rFonts w:ascii="Aptos Display" w:hAnsi="Aptos Display" w:cs="Arial"/>
          <w:i/>
          <w:sz w:val="20"/>
          <w:szCs w:val="20"/>
        </w:rPr>
        <w:t>.</w:t>
      </w:r>
    </w:p>
    <w:tbl>
      <w:tblPr>
        <w:tblW w:w="712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00"/>
        <w:gridCol w:w="680"/>
        <w:gridCol w:w="1320"/>
        <w:gridCol w:w="1420"/>
      </w:tblGrid>
      <w:tr w:rsidR="00D339E1" w:rsidRPr="00D339E1" w14:paraId="20B412E9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hideMark/>
          </w:tcPr>
          <w:bookmarkEnd w:id="52"/>
          <w:p w14:paraId="101CB91C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ČOV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F6273C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64C0E40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RH/zařízení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ECB84D7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RH</w:t>
            </w:r>
          </w:p>
        </w:tc>
      </w:tr>
      <w:tr w:rsidR="00D339E1" w:rsidRPr="00D339E1" w14:paraId="41FA64DC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37463037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ČOV Kolín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1AB470F8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75E9C68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3A3121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2B819729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3DFC179A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ČOV TPCA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B2233F5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A2FFCA5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DFC1A16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0C039731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2590B937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C1E4B19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133C8EF" w14:textId="77777777" w:rsidR="00D339E1" w:rsidRPr="00D339E1" w:rsidRDefault="00D339E1" w:rsidP="00D339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6AB06445" w14:textId="77777777" w:rsidR="00D339E1" w:rsidRPr="00D339E1" w:rsidRDefault="00D339E1" w:rsidP="00D339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339E1" w:rsidRPr="00D339E1" w14:paraId="53196124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hideMark/>
          </w:tcPr>
          <w:p w14:paraId="00CBEA67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 xml:space="preserve">odlehčovací komory </w:t>
            </w:r>
          </w:p>
        </w:tc>
        <w:tc>
          <w:tcPr>
            <w:tcW w:w="680" w:type="dxa"/>
            <w:shd w:val="clear" w:color="auto" w:fill="auto"/>
            <w:noWrap/>
            <w:hideMark/>
          </w:tcPr>
          <w:p w14:paraId="29EC1C5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4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6208859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hideMark/>
          </w:tcPr>
          <w:p w14:paraId="7BFA79A3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48</w:t>
            </w:r>
          </w:p>
        </w:tc>
      </w:tr>
      <w:tr w:rsidR="00D339E1" w:rsidRPr="00D339E1" w14:paraId="3E53E364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0FB096E5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0499897D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13C4007" w14:textId="77777777" w:rsidR="00D339E1" w:rsidRPr="00D339E1" w:rsidRDefault="00D339E1" w:rsidP="00D339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71082F" w14:textId="77777777" w:rsidR="00D339E1" w:rsidRPr="00D339E1" w:rsidRDefault="00D339E1" w:rsidP="00D339E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339E1" w:rsidRPr="00D339E1" w14:paraId="244EE992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hideMark/>
          </w:tcPr>
          <w:p w14:paraId="334757E2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čerpací stanice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30349CC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počet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0330900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RH/zařízení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00ED2271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RH</w:t>
            </w:r>
          </w:p>
        </w:tc>
      </w:tr>
      <w:tr w:rsidR="00D339E1" w:rsidRPr="00D339E1" w14:paraId="1753E24B" w14:textId="77777777" w:rsidTr="00D339E1">
        <w:trPr>
          <w:trHeight w:val="288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02635971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Sendražice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6AE309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77949B16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1B0E86BE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24</w:t>
            </w:r>
          </w:p>
        </w:tc>
      </w:tr>
      <w:tr w:rsidR="00D339E1" w:rsidRPr="00D339E1" w14:paraId="76FE6BC5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081D24BA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proofErr w:type="spellStart"/>
            <w:r w:rsidRPr="00D339E1">
              <w:rPr>
                <w:rFonts w:ascii="Aptos Display" w:hAnsi="Aptos Display" w:cs="Arial"/>
                <w:sz w:val="20"/>
                <w:szCs w:val="20"/>
              </w:rPr>
              <w:t>Polanda</w:t>
            </w:r>
            <w:proofErr w:type="spell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116A000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C051530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2A0AAF93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3297E22E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19796ED0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za pekárnou P2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9CD9F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66369C5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1EDD8083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54DA6E5E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07CCC838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Kovošrot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629C716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BC7806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F965226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316069A0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5AC901EF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 xml:space="preserve">U </w:t>
            </w:r>
            <w:proofErr w:type="spellStart"/>
            <w:r w:rsidRPr="00D339E1">
              <w:rPr>
                <w:rFonts w:ascii="Aptos Display" w:hAnsi="Aptos Display" w:cs="Arial"/>
                <w:sz w:val="20"/>
                <w:szCs w:val="20"/>
              </w:rPr>
              <w:t>Hřm</w:t>
            </w:r>
            <w:proofErr w:type="spellEnd"/>
            <w:r w:rsidRPr="00D339E1">
              <w:rPr>
                <w:rFonts w:ascii="Aptos Display" w:hAnsi="Aptos Display" w:cs="Arial"/>
                <w:sz w:val="20"/>
                <w:szCs w:val="20"/>
              </w:rPr>
              <w:t>. Skalky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C5C1C57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24B832BD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7F3D53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34CE46D9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5AC0FC1C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pod st. mostem PÍ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894A7F9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FCC137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08D38F1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5F17193F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6880CFBE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Rybářská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30AE8ED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3AB3170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49947346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05202428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4307768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Štítary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22618B61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132CBD5E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36696A4F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24</w:t>
            </w:r>
          </w:p>
        </w:tc>
      </w:tr>
      <w:tr w:rsidR="00D339E1" w:rsidRPr="00D339E1" w14:paraId="5861E8BA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hideMark/>
          </w:tcPr>
          <w:p w14:paraId="3D17C2A3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proofErr w:type="spellStart"/>
            <w:r w:rsidRPr="00D339E1">
              <w:rPr>
                <w:rFonts w:ascii="Aptos Display" w:hAnsi="Aptos Display" w:cs="Arial"/>
                <w:sz w:val="20"/>
                <w:szCs w:val="20"/>
              </w:rPr>
              <w:t>Šťáralka</w:t>
            </w:r>
            <w:proofErr w:type="spellEnd"/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5392B238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DCBE15D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51919084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</w:tr>
      <w:tr w:rsidR="00D339E1" w:rsidRPr="00D339E1" w14:paraId="483E4242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center"/>
            <w:hideMark/>
          </w:tcPr>
          <w:p w14:paraId="3F29FA11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TPCA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86B377D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</w:t>
            </w: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543CA408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12</w:t>
            </w:r>
          </w:p>
        </w:tc>
        <w:tc>
          <w:tcPr>
            <w:tcW w:w="1420" w:type="dxa"/>
            <w:shd w:val="clear" w:color="auto" w:fill="auto"/>
            <w:noWrap/>
            <w:vAlign w:val="center"/>
            <w:hideMark/>
          </w:tcPr>
          <w:p w14:paraId="356D96C8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sz w:val="20"/>
                <w:szCs w:val="20"/>
              </w:rPr>
              <w:t>24</w:t>
            </w:r>
          </w:p>
        </w:tc>
      </w:tr>
      <w:tr w:rsidR="00D339E1" w:rsidRPr="00D339E1" w14:paraId="3B96165B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vAlign w:val="bottom"/>
            <w:hideMark/>
          </w:tcPr>
          <w:p w14:paraId="1780C262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sz w:val="20"/>
                <w:szCs w:val="20"/>
              </w:rPr>
            </w:pP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41ADEC5D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48517F8E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9974745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339E1" w:rsidRPr="00D339E1" w14:paraId="20E6CCC3" w14:textId="77777777" w:rsidTr="00D339E1">
        <w:trPr>
          <w:trHeight w:val="276"/>
        </w:trPr>
        <w:tc>
          <w:tcPr>
            <w:tcW w:w="3700" w:type="dxa"/>
            <w:shd w:val="clear" w:color="auto" w:fill="auto"/>
            <w:noWrap/>
            <w:hideMark/>
          </w:tcPr>
          <w:p w14:paraId="07E4774E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RH celkem</w:t>
            </w:r>
          </w:p>
        </w:tc>
        <w:tc>
          <w:tcPr>
            <w:tcW w:w="680" w:type="dxa"/>
            <w:shd w:val="clear" w:color="auto" w:fill="auto"/>
            <w:noWrap/>
            <w:vAlign w:val="bottom"/>
            <w:hideMark/>
          </w:tcPr>
          <w:p w14:paraId="62C1A16F" w14:textId="77777777" w:rsidR="00D339E1" w:rsidRPr="00D339E1" w:rsidRDefault="00D339E1" w:rsidP="00D339E1">
            <w:pPr>
              <w:spacing w:after="0" w:line="240" w:lineRule="auto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shd w:val="clear" w:color="auto" w:fill="auto"/>
            <w:noWrap/>
            <w:vAlign w:val="bottom"/>
            <w:hideMark/>
          </w:tcPr>
          <w:p w14:paraId="395AFEB5" w14:textId="77777777" w:rsidR="00D339E1" w:rsidRPr="00D339E1" w:rsidRDefault="00D339E1" w:rsidP="00D339E1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20" w:type="dxa"/>
            <w:shd w:val="clear" w:color="auto" w:fill="auto"/>
            <w:noWrap/>
            <w:vAlign w:val="bottom"/>
            <w:hideMark/>
          </w:tcPr>
          <w:p w14:paraId="72EA485B" w14:textId="77777777" w:rsidR="00D339E1" w:rsidRPr="00D339E1" w:rsidRDefault="00D339E1" w:rsidP="00D339E1">
            <w:pPr>
              <w:spacing w:after="0" w:line="240" w:lineRule="auto"/>
              <w:jc w:val="center"/>
              <w:rPr>
                <w:rFonts w:ascii="Aptos Display" w:hAnsi="Aptos Display" w:cs="Arial"/>
                <w:b/>
                <w:bCs/>
                <w:sz w:val="20"/>
                <w:szCs w:val="20"/>
              </w:rPr>
            </w:pPr>
            <w:r w:rsidRPr="00D339E1">
              <w:rPr>
                <w:rFonts w:ascii="Aptos Display" w:hAnsi="Aptos Display" w:cs="Arial"/>
                <w:b/>
                <w:bCs/>
                <w:sz w:val="20"/>
                <w:szCs w:val="20"/>
              </w:rPr>
              <w:t>228</w:t>
            </w:r>
          </w:p>
        </w:tc>
      </w:tr>
    </w:tbl>
    <w:p w14:paraId="514A1880" w14:textId="77777777" w:rsidR="00D339E1" w:rsidRPr="00867A0A" w:rsidRDefault="00D339E1" w:rsidP="00023EF2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</w:p>
    <w:p w14:paraId="229AC12A" w14:textId="77777777" w:rsidR="00F523BC" w:rsidRPr="00867A0A" w:rsidRDefault="00F523BC" w:rsidP="00023EF2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Pro 2. a každý následující rok provozování stanoví vlastník hodnotu 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RH  na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základě plánu preventivní údržby významných zařízení zpracovaného provozovatelem ve smyslu ustanovení čl. VII, bod 23 Smlouvy tak, aby plnila 100% požadavků na počet úkonů dle plánu preventivní údržby významných zařízení.</w:t>
      </w:r>
    </w:p>
    <w:p w14:paraId="25F139DB" w14:textId="77777777" w:rsidR="00D339E1" w:rsidRPr="00867A0A" w:rsidRDefault="00D339E1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</w:p>
    <w:p w14:paraId="324558FB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Poznámka:</w:t>
      </w:r>
    </w:p>
    <w:p w14:paraId="29736788" w14:textId="77777777" w:rsidR="00F162E6" w:rsidRPr="00867A0A" w:rsidRDefault="00F162E6" w:rsidP="00F162E6">
      <w:pPr>
        <w:pStyle w:val="Zkladntext"/>
        <w:numPr>
          <w:ilvl w:val="0"/>
          <w:numId w:val="37"/>
        </w:numPr>
        <w:tabs>
          <w:tab w:val="clear" w:pos="72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Počet úkonů preventivní údržby vychází z plánů na preventivní údržbu významných zařízení. </w:t>
      </w:r>
    </w:p>
    <w:p w14:paraId="4B5797C9" w14:textId="77777777" w:rsidR="00F162E6" w:rsidRPr="00867A0A" w:rsidRDefault="00F162E6" w:rsidP="00F162E6">
      <w:pPr>
        <w:pStyle w:val="Zkladntext"/>
        <w:numPr>
          <w:ilvl w:val="0"/>
          <w:numId w:val="37"/>
        </w:numPr>
        <w:tabs>
          <w:tab w:val="clear" w:pos="72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Plán údržby významných zařízení vypracuje provozovatel na základě požadavků provozních řádů a návodů k obsluze jednotlivých zařízení (Článek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3</w:t>
      </w:r>
      <w:r w:rsidRPr="00867A0A">
        <w:rPr>
          <w:rFonts w:ascii="Aptos Display" w:hAnsi="Aptos Display" w:cs="Arial"/>
          <w:sz w:val="20"/>
          <w:szCs w:val="20"/>
        </w:rPr>
        <w:t xml:space="preserve"> Smlouvy).</w:t>
      </w:r>
    </w:p>
    <w:p w14:paraId="7A66C984" w14:textId="77777777" w:rsidR="00F162E6" w:rsidRPr="00867A0A" w:rsidRDefault="00F162E6" w:rsidP="00F162E6">
      <w:pPr>
        <w:pStyle w:val="Zkladntext"/>
        <w:numPr>
          <w:ilvl w:val="0"/>
          <w:numId w:val="37"/>
        </w:numPr>
        <w:tabs>
          <w:tab w:val="clear" w:pos="72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lastRenderedPageBreak/>
        <w:t xml:space="preserve">Významná zařízení jsou taková zařízení, která jsou důležitá pro </w:t>
      </w:r>
      <w:r w:rsidR="00714182" w:rsidRPr="00867A0A">
        <w:rPr>
          <w:rFonts w:ascii="Aptos Display" w:hAnsi="Aptos Display" w:cs="Arial"/>
          <w:sz w:val="20"/>
          <w:szCs w:val="20"/>
        </w:rPr>
        <w:t xml:space="preserve">plynulý chod </w:t>
      </w:r>
      <w:r w:rsidRPr="00867A0A">
        <w:rPr>
          <w:rFonts w:ascii="Aptos Display" w:hAnsi="Aptos Display" w:cs="Arial"/>
          <w:sz w:val="20"/>
          <w:szCs w:val="20"/>
        </w:rPr>
        <w:t>odvádění a čištění odpadních vod. Výčet významných zařízení určí z návrhu provozovatele vlastník.</w:t>
      </w:r>
    </w:p>
    <w:p w14:paraId="544DC271" w14:textId="77777777" w:rsidR="00F162E6" w:rsidRPr="00867A0A" w:rsidRDefault="00F162E6" w:rsidP="00F162E6">
      <w:pPr>
        <w:pStyle w:val="Zkladntext"/>
        <w:numPr>
          <w:ilvl w:val="0"/>
          <w:numId w:val="37"/>
        </w:numPr>
        <w:tabs>
          <w:tab w:val="clear" w:pos="720"/>
          <w:tab w:val="num" w:pos="540"/>
        </w:tabs>
        <w:spacing w:before="120" w:after="0" w:line="240" w:lineRule="auto"/>
        <w:ind w:left="540" w:hanging="54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nezbytné pro vyhodnocení výkonového ukazatele.</w:t>
      </w:r>
    </w:p>
    <w:p w14:paraId="46293BB2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36E402EB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POVz1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11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6450B062" w14:textId="77777777" w:rsidR="00F162E6" w:rsidRPr="00867A0A" w:rsidRDefault="00F162E6" w:rsidP="00F162E6">
      <w:pPr>
        <w:pBdr>
          <w:bottom w:val="single" w:sz="4" w:space="1" w:color="auto"/>
        </w:pBdr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11</w:t>
      </w:r>
      <w:r w:rsidRPr="00867A0A">
        <w:rPr>
          <w:rFonts w:ascii="Aptos Display" w:hAnsi="Aptos Display" w:cs="Arial"/>
          <w:sz w:val="20"/>
          <w:szCs w:val="20"/>
        </w:rPr>
        <w:t xml:space="preserve"> je počet bodů za každé nesplnění požadavků na revizi, a to ve výši 0,5.</w:t>
      </w:r>
    </w:p>
    <w:p w14:paraId="068B9697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</w:p>
    <w:p w14:paraId="341CE36A" w14:textId="77777777" w:rsidR="00F162E6" w:rsidRPr="00867A0A" w:rsidRDefault="00F162E6" w:rsidP="00F162E6">
      <w:pPr>
        <w:pStyle w:val="Nadpis1"/>
        <w:keepLines/>
        <w:numPr>
          <w:ilvl w:val="0"/>
          <w:numId w:val="38"/>
        </w:numPr>
        <w:tabs>
          <w:tab w:val="clear" w:pos="540"/>
        </w:tabs>
        <w:spacing w:before="120" w:after="0" w:line="240" w:lineRule="auto"/>
        <w:ind w:left="426" w:hanging="426"/>
        <w:jc w:val="both"/>
        <w:rPr>
          <w:rFonts w:ascii="Aptos Display" w:hAnsi="Aptos Display"/>
          <w:b/>
          <w:sz w:val="20"/>
          <w:szCs w:val="20"/>
        </w:rPr>
      </w:pPr>
      <w:bookmarkStart w:id="53" w:name="_Toc265565662"/>
      <w:bookmarkEnd w:id="53"/>
      <w:r w:rsidRPr="00867A0A">
        <w:rPr>
          <w:rFonts w:ascii="Aptos Display" w:hAnsi="Aptos Display"/>
          <w:b/>
          <w:sz w:val="20"/>
          <w:szCs w:val="20"/>
          <w:u w:val="single"/>
        </w:rPr>
        <w:br w:type="page"/>
      </w:r>
      <w:bookmarkStart w:id="54" w:name="_Toc167291167"/>
      <w:r w:rsidRPr="00867A0A">
        <w:rPr>
          <w:rFonts w:ascii="Aptos Display" w:hAnsi="Aptos Display"/>
          <w:b/>
          <w:sz w:val="20"/>
          <w:szCs w:val="20"/>
        </w:rPr>
        <w:lastRenderedPageBreak/>
        <w:t>Výkonové ukazatele na úseku kvality služeb odběratelům</w:t>
      </w:r>
      <w:bookmarkEnd w:id="54"/>
    </w:p>
    <w:p w14:paraId="534D3B10" w14:textId="77777777" w:rsidR="00F162E6" w:rsidRPr="00867A0A" w:rsidRDefault="00F162E6" w:rsidP="00F162E6">
      <w:pPr>
        <w:pStyle w:val="Nadpis2-upesnn"/>
        <w:numPr>
          <w:ilvl w:val="0"/>
          <w:numId w:val="48"/>
        </w:numPr>
        <w:spacing w:before="240" w:after="0" w:line="240" w:lineRule="auto"/>
        <w:ind w:left="567" w:hanging="567"/>
        <w:rPr>
          <w:rFonts w:ascii="Aptos Display" w:hAnsi="Aptos Display"/>
          <w:sz w:val="20"/>
          <w:szCs w:val="20"/>
          <w:u w:val="single"/>
        </w:rPr>
      </w:pPr>
      <w:bookmarkStart w:id="55" w:name="_Toc224544033"/>
      <w:bookmarkStart w:id="56" w:name="_Toc228684433"/>
      <w:bookmarkStart w:id="57" w:name="_Toc228796961"/>
      <w:bookmarkStart w:id="58" w:name="_Toc229290568"/>
      <w:bookmarkStart w:id="59" w:name="_Toc244070934"/>
      <w:bookmarkStart w:id="60" w:name="_Toc261968016"/>
      <w:bookmarkStart w:id="61" w:name="_Toc264303036"/>
      <w:bookmarkStart w:id="62" w:name="_Toc167291168"/>
      <w:r w:rsidRPr="00867A0A">
        <w:rPr>
          <w:rFonts w:ascii="Aptos Display" w:hAnsi="Aptos Display"/>
          <w:sz w:val="20"/>
          <w:szCs w:val="20"/>
          <w:u w:val="single"/>
        </w:rPr>
        <w:t>Vyřizování stížností odběratelů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14:paraId="54DFC1AF" w14:textId="77777777" w:rsidR="00F162E6" w:rsidRPr="00867A0A" w:rsidRDefault="00F162E6" w:rsidP="00F162E6">
      <w:pPr>
        <w:spacing w:before="24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iPOVz2: Celková doba na vyřízení stížností odběratelů v poměru k celkovému počtu evidovaných stížností odběratelů souvisejících se službou odvádění odpadních vod, </w:t>
      </w: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>a to v průběhu jednoho roku</w:t>
      </w:r>
      <w:r w:rsidRPr="00867A0A">
        <w:rPr>
          <w:rFonts w:ascii="Aptos Display" w:hAnsi="Aptos Display" w:cs="Arial"/>
          <w:b/>
          <w:sz w:val="20"/>
          <w:szCs w:val="20"/>
        </w:rPr>
        <w:t xml:space="preserve">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(informativní ukazatel)</w:t>
      </w:r>
    </w:p>
    <w:p w14:paraId="27162D7E" w14:textId="77777777" w:rsidR="00F162E6" w:rsidRPr="00867A0A" w:rsidRDefault="00F162E6" w:rsidP="00F162E6">
      <w:pPr>
        <w:pStyle w:val="Zkladntext"/>
        <w:tabs>
          <w:tab w:val="right" w:pos="7428"/>
        </w:tabs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iPOVz2 = ∑pov4 / pov3</w:t>
      </w:r>
      <w:r w:rsidRPr="00867A0A">
        <w:rPr>
          <w:rFonts w:ascii="Aptos Display" w:hAnsi="Aptos Display" w:cs="Arial"/>
          <w:sz w:val="20"/>
          <w:szCs w:val="20"/>
        </w:rPr>
        <w:t xml:space="preserve"> [</w:t>
      </w:r>
      <w:r w:rsidRPr="00867A0A">
        <w:rPr>
          <w:rFonts w:ascii="Aptos Display" w:hAnsi="Aptos Display" w:cs="Arial"/>
          <w:i/>
          <w:sz w:val="20"/>
          <w:szCs w:val="20"/>
        </w:rPr>
        <w:t>dny/stížnost</w:t>
      </w:r>
      <w:r w:rsidRPr="00867A0A">
        <w:rPr>
          <w:rFonts w:ascii="Aptos Display" w:hAnsi="Aptos Display" w:cs="Arial"/>
          <w:sz w:val="20"/>
          <w:szCs w:val="20"/>
        </w:rPr>
        <w:t>]</w:t>
      </w:r>
    </w:p>
    <w:p w14:paraId="18DC093A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POVz2: Rozdíl mezi skutečně dosaženou dobou na vyřízení každé stížnosti související se službou odvádění odpadních vod a referenční hodnotou, </w:t>
      </w:r>
      <w:r w:rsidRPr="00867A0A">
        <w:rPr>
          <w:rFonts w:ascii="Aptos Display" w:hAnsi="Aptos Display"/>
          <w:b/>
          <w:bCs w:val="0"/>
          <w:sz w:val="20"/>
          <w:szCs w:val="20"/>
        </w:rPr>
        <w:t>a to v průběhu jednoho roku</w:t>
      </w:r>
      <w:r w:rsidRPr="00867A0A">
        <w:rPr>
          <w:rFonts w:ascii="Aptos Display" w:hAnsi="Aptos Display"/>
          <w:b/>
          <w:sz w:val="20"/>
          <w:szCs w:val="20"/>
        </w:rPr>
        <w:t xml:space="preserve"> </w:t>
      </w:r>
      <w:r w:rsidRPr="00867A0A">
        <w:rPr>
          <w:rFonts w:ascii="Aptos Display" w:hAnsi="Aptos Display"/>
          <w:bCs w:val="0"/>
          <w:sz w:val="20"/>
          <w:szCs w:val="20"/>
        </w:rPr>
        <w:t>(smluvní ukazatel)</w:t>
      </w:r>
    </w:p>
    <w:p w14:paraId="4C5AB05D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POVz2 = pov4 – RH [dny]</w:t>
      </w:r>
    </w:p>
    <w:p w14:paraId="4E2CC5C3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Výpočet se stanovuje pouze pro stížnosti vyřízené nad časovým limitem daný referenční hodnotou.</w:t>
      </w:r>
    </w:p>
    <w:p w14:paraId="26ABABD9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pov3 - celkový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evidovaných stížností odběratelů souvisejících se službou odvádění odpadních vod, a referenční hodnotou (počet)</w:t>
      </w:r>
    </w:p>
    <w:p w14:paraId="22EC6DCA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pov4 - skutečně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dosažená doba na vyřízení každé stížnosti související se službou odvádění odpadních vod (dny)</w:t>
      </w:r>
    </w:p>
    <w:p w14:paraId="633C9C92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ukazatele (RH) = 30 kalendářních dnů</w:t>
      </w:r>
    </w:p>
    <w:p w14:paraId="274F841A" w14:textId="77777777" w:rsidR="00F162E6" w:rsidRPr="00867A0A" w:rsidRDefault="00F162E6" w:rsidP="00F162E6">
      <w:pPr>
        <w:keepNext/>
        <w:keepLines/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308BA4F9" w14:textId="77777777" w:rsidR="00F162E6" w:rsidRPr="00867A0A" w:rsidRDefault="00F162E6" w:rsidP="00F162E6">
      <w:pPr>
        <w:keepNext/>
        <w:keepLines/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Počátkem procesu vyřizování stížností se rozumí datum převzetí stížnosti, koncem procesu datum odeslání vyřízené stížnosti. </w:t>
      </w:r>
    </w:p>
    <w:p w14:paraId="7844C1E4" w14:textId="77777777" w:rsidR="00F162E6" w:rsidRPr="00867A0A" w:rsidRDefault="00F162E6" w:rsidP="00F162E6">
      <w:pPr>
        <w:keepNext/>
        <w:keepLines/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Vyřízenou stížností se rozumí písemná odpověď (zaslaná doporučeně) o vyřešení, nebo postupu způsobu řešení. </w:t>
      </w:r>
    </w:p>
    <w:p w14:paraId="00CF3514" w14:textId="77777777" w:rsidR="00F162E6" w:rsidRPr="00867A0A" w:rsidRDefault="00F162E6" w:rsidP="00F162E6">
      <w:pPr>
        <w:keepNext/>
        <w:keepLines/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Provozovatel vede evidenci stížností a reklamací odběratelů a jiných subjektů (Článek VII odst. 2</w:t>
      </w:r>
      <w:r w:rsidR="006C5C06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Smlouvy).</w:t>
      </w:r>
    </w:p>
    <w:p w14:paraId="2833ED73" w14:textId="77777777" w:rsidR="00F162E6" w:rsidRPr="00867A0A" w:rsidRDefault="00F162E6" w:rsidP="00F162E6">
      <w:pPr>
        <w:keepNext/>
        <w:keepLines/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6C5C06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nezbytné pro vyhodnocení výkonového ukazatele.</w:t>
      </w:r>
    </w:p>
    <w:p w14:paraId="6B291C8F" w14:textId="77777777" w:rsidR="00F162E6" w:rsidRPr="00867A0A" w:rsidRDefault="00F162E6" w:rsidP="00F162E6">
      <w:pPr>
        <w:keepNext/>
        <w:keepLines/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Hodnocené období je jeden kalendářní rok.</w:t>
      </w:r>
    </w:p>
    <w:p w14:paraId="23397FBE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6FE65989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suma dílčích pokutových bodů za daný kalendářní rok</w:t>
      </w:r>
    </w:p>
    <w:p w14:paraId="7305E1D7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Dílčí pokutový bod pro každou stížnost = POVz2 x V12,</w:t>
      </w:r>
    </w:p>
    <w:p w14:paraId="43B5E5B9" w14:textId="77777777" w:rsidR="00F162E6" w:rsidRPr="00867A0A" w:rsidRDefault="00F162E6" w:rsidP="00F162E6">
      <w:pPr>
        <w:pStyle w:val="Zkladntext"/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V12 = je počet bodů za jednu stížnost a jeden den nad referenční hodnotou, a to ve výši 0,005.</w:t>
      </w:r>
    </w:p>
    <w:p w14:paraId="343AC459" w14:textId="77777777" w:rsidR="00F162E6" w:rsidRPr="00867A0A" w:rsidRDefault="00F162E6" w:rsidP="00F162E6">
      <w:pPr>
        <w:pStyle w:val="Zkladntext"/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Pokud je doba vyřízení stížnosti delší než 90 dnů, potom se hodnota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12</w:t>
      </w:r>
      <w:r w:rsidRPr="00867A0A">
        <w:rPr>
          <w:rFonts w:ascii="Aptos Display" w:hAnsi="Aptos Display" w:cs="Arial"/>
          <w:sz w:val="20"/>
          <w:szCs w:val="20"/>
        </w:rPr>
        <w:t xml:space="preserve"> zvyšuje </w:t>
      </w:r>
      <w:proofErr w:type="gramStart"/>
      <w:r w:rsidRPr="00867A0A">
        <w:rPr>
          <w:rFonts w:ascii="Aptos Display" w:hAnsi="Aptos Display" w:cs="Arial"/>
          <w:sz w:val="20"/>
          <w:szCs w:val="20"/>
        </w:rPr>
        <w:t>20 násobně</w:t>
      </w:r>
      <w:proofErr w:type="gramEnd"/>
      <w:r w:rsidRPr="00867A0A">
        <w:rPr>
          <w:rFonts w:ascii="Aptos Display" w:hAnsi="Aptos Display" w:cs="Arial"/>
          <w:sz w:val="20"/>
          <w:szCs w:val="20"/>
        </w:rPr>
        <w:t>, minimálně na výši 0,1.</w:t>
      </w:r>
    </w:p>
    <w:p w14:paraId="4D8B5183" w14:textId="77777777" w:rsidR="00F162E6" w:rsidRPr="00867A0A" w:rsidRDefault="00F162E6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63" w:name="_Toc224544110"/>
      <w:bookmarkStart w:id="64" w:name="_Toc228684434"/>
      <w:bookmarkStart w:id="65" w:name="_Toc228796962"/>
      <w:bookmarkStart w:id="66" w:name="_Toc229290569"/>
      <w:bookmarkStart w:id="67" w:name="_Toc244070935"/>
      <w:bookmarkStart w:id="68" w:name="_Toc261968018"/>
      <w:bookmarkStart w:id="69" w:name="_Toc264303037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70" w:name="_Toc167291169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Neprávem zamítnuté stížnosti odběratelů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14:paraId="74C2FDDB" w14:textId="77777777" w:rsidR="00F162E6" w:rsidRPr="00867A0A" w:rsidRDefault="00F162E6" w:rsidP="00F162E6">
      <w:pPr>
        <w:spacing w:before="24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iPOVz3: Počet neprávem zamítnutých nebo nevyřešených stížností, které byly vlastníkem nebo věcně příslušným kompetentním úřadem shledány jako neprávem zamítnuté nebo nevyřešené, v poměru k celkovému počtu zamítnutých nebo nevyřešených stížností, vyjádřeno v procentech, a to během jednoho roku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(informativní ukazatel)</w:t>
      </w:r>
    </w:p>
    <w:p w14:paraId="7791B0A4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iPOVz3 = (pov5 / pov6) x 100 </w:t>
      </w:r>
      <w:r w:rsidRPr="00867A0A">
        <w:rPr>
          <w:rFonts w:ascii="Aptos Display" w:hAnsi="Aptos Display" w:cs="Arial"/>
          <w:b/>
          <w:sz w:val="20"/>
          <w:szCs w:val="20"/>
        </w:rPr>
        <w:t>[%]</w:t>
      </w:r>
    </w:p>
    <w:p w14:paraId="2B328DF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>POVz</w:t>
      </w:r>
      <w:proofErr w:type="gramStart"/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>3:  Počet</w:t>
      </w:r>
      <w:proofErr w:type="gramEnd"/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 neprávem zamítnutých nebo nevyřešených stížností, které byly vlastníkem nebo věcně příslušným kompetentním úřadem shledány jako neprávem zamítnuté nebo nevyřešené, a to během jednoho roku </w:t>
      </w:r>
      <w:r w:rsidRPr="00867A0A">
        <w:rPr>
          <w:rFonts w:ascii="Aptos Display" w:hAnsi="Aptos Display" w:cs="Arial"/>
          <w:bCs/>
          <w:spacing w:val="8"/>
          <w:sz w:val="20"/>
          <w:szCs w:val="20"/>
        </w:rPr>
        <w:t>(smluvní ukazatel)</w:t>
      </w:r>
    </w:p>
    <w:p w14:paraId="4D7D4FD0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bCs/>
          <w:spacing w:val="8"/>
          <w:sz w:val="20"/>
          <w:szCs w:val="20"/>
        </w:rPr>
      </w:pPr>
      <w:r w:rsidRPr="00867A0A">
        <w:rPr>
          <w:rFonts w:ascii="Aptos Display" w:hAnsi="Aptos Display" w:cs="Arial"/>
          <w:b/>
          <w:bCs/>
          <w:spacing w:val="8"/>
          <w:sz w:val="20"/>
          <w:szCs w:val="20"/>
        </w:rPr>
        <w:t xml:space="preserve">POVz3 = pov5 </w:t>
      </w:r>
      <w:r w:rsidRPr="00867A0A">
        <w:rPr>
          <w:rFonts w:ascii="Aptos Display" w:hAnsi="Aptos Display" w:cs="Arial"/>
          <w:b/>
          <w:sz w:val="20"/>
          <w:szCs w:val="20"/>
        </w:rPr>
        <w:t>[počet]</w:t>
      </w:r>
    </w:p>
    <w:p w14:paraId="5B6BCDE8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pov5 - počet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neprávem zamítnutých nebo nevyřešených stížností, které byly vlastníkem nebo věcně příslušným kompetentním úřadem shledány jako neprávem zamítnuté nebo nevyřešené, během jednoho roku (počet)</w:t>
      </w:r>
    </w:p>
    <w:p w14:paraId="51C713F9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pov6 - celkový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zamítnutých nebo nevyřešených stížností, k referenčnímu datu, kterým se rozumí poslední den roku (počet)</w:t>
      </w:r>
    </w:p>
    <w:p w14:paraId="5D56175D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ukazatele (RH) = 0 neprávem zamítnutých nebo nevyřešených stížností</w:t>
      </w:r>
    </w:p>
    <w:p w14:paraId="4ACB37CE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7128BEB0" w14:textId="77777777" w:rsidR="00F162E6" w:rsidRPr="00867A0A" w:rsidRDefault="00F162E6" w:rsidP="00F162E6">
      <w:pPr>
        <w:pStyle w:val="Zkladntext"/>
        <w:numPr>
          <w:ilvl w:val="0"/>
          <w:numId w:val="16"/>
        </w:num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Provozovatel vede evidenci stížností a reklamací odběratelů a jiných subjektů </w:t>
      </w:r>
      <w:r w:rsidRPr="00867A0A">
        <w:rPr>
          <w:rFonts w:ascii="Aptos Display" w:hAnsi="Aptos Display" w:cs="Arial"/>
          <w:sz w:val="20"/>
          <w:szCs w:val="20"/>
          <w:u w:val="single"/>
        </w:rPr>
        <w:t>(</w:t>
      </w:r>
      <w:r w:rsidRPr="00867A0A">
        <w:rPr>
          <w:rFonts w:ascii="Aptos Display" w:hAnsi="Aptos Display" w:cs="Arial"/>
          <w:sz w:val="20"/>
          <w:szCs w:val="20"/>
        </w:rPr>
        <w:t>Článek VII odst. 2</w:t>
      </w:r>
      <w:r w:rsidR="006C5C06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Smlouvy).</w:t>
      </w:r>
    </w:p>
    <w:p w14:paraId="43285282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357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Vlastník rozhoduje o tom, jakou stížnost považuje za neprávem zamítnutou nebo nevyřešenou a je vázán informační povinností vůči Provozovateli jednak v situaci, kdy on sám shledá stížnost jako neprávem zamítnutou a jednak v situaci, kdy stížnost byla shledána věcně příslušným kompetentním úřadem jako neprávem zamítnutá. Provozovatel poté uvede tuto stížnost v roční zprávě o provozování. Pokud Provozovatel nesouhlasí s rozhodnutím Vlastníka, postupuje se při řešení sporu dle Článku XII Smlouvy.</w:t>
      </w:r>
    </w:p>
    <w:p w14:paraId="7CF226B4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357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Provozovatel musí informovat odběratele ve svém vyjádření k dané stížnosti o možnosti dovolání k Vlastníkovi.</w:t>
      </w:r>
    </w:p>
    <w:p w14:paraId="70C3D3A7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357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="00032817" w:rsidRPr="00867A0A">
        <w:rPr>
          <w:rFonts w:ascii="Aptos Display" w:hAnsi="Aptos Display" w:cs="Arial"/>
          <w:sz w:val="20"/>
          <w:szCs w:val="20"/>
        </w:rPr>
        <w:t xml:space="preserve"> </w:t>
      </w:r>
      <w:r w:rsidRPr="00867A0A">
        <w:rPr>
          <w:rFonts w:ascii="Aptos Display" w:hAnsi="Aptos Display" w:cs="Arial"/>
          <w:sz w:val="20"/>
          <w:szCs w:val="20"/>
        </w:rPr>
        <w:t>Smlouvy podrobnější pravidla pro zpracování a vedení evidence stížností a reklamací odběratelů a jiných subjektů.</w:t>
      </w:r>
    </w:p>
    <w:p w14:paraId="239BAF12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269813B1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Počet pokutových bodů za kalendářní rok = </w:t>
      </w:r>
      <w:r w:rsidRPr="00867A0A">
        <w:rPr>
          <w:rFonts w:ascii="Aptos Display" w:hAnsi="Aptos Display" w:cs="Arial"/>
          <w:b/>
          <w:sz w:val="20"/>
          <w:szCs w:val="20"/>
        </w:rPr>
        <w:t xml:space="preserve">POVz3 x </w:t>
      </w:r>
      <w:r w:rsidRPr="00867A0A">
        <w:rPr>
          <w:rFonts w:ascii="Aptos Display" w:hAnsi="Aptos Display" w:cs="Arial"/>
          <w:sz w:val="20"/>
          <w:szCs w:val="20"/>
        </w:rPr>
        <w:t>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13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33383216" w14:textId="77777777" w:rsidR="00F162E6" w:rsidRPr="00867A0A" w:rsidRDefault="00F162E6" w:rsidP="00F162E6">
      <w:pPr>
        <w:pBdr>
          <w:bottom w:val="single" w:sz="4" w:space="1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13</w:t>
      </w:r>
      <w:r w:rsidRPr="00867A0A">
        <w:rPr>
          <w:rFonts w:ascii="Aptos Display" w:hAnsi="Aptos Display" w:cs="Arial"/>
          <w:sz w:val="20"/>
          <w:szCs w:val="20"/>
        </w:rPr>
        <w:t> je počet bodů za každou nevyřešenou nebo neprávem zamítnutou stížnost, a to ve výši 5.</w:t>
      </w:r>
    </w:p>
    <w:p w14:paraId="0DE64618" w14:textId="77777777" w:rsidR="00F162E6" w:rsidRPr="00867A0A" w:rsidRDefault="00F162E6" w:rsidP="00F162E6">
      <w:pPr>
        <w:pStyle w:val="Nadpis2-upesnn"/>
        <w:numPr>
          <w:ilvl w:val="0"/>
          <w:numId w:val="48"/>
        </w:numPr>
        <w:tabs>
          <w:tab w:val="left" w:pos="709"/>
        </w:tabs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71" w:name="_Toc224544111"/>
      <w:bookmarkStart w:id="72" w:name="_Toc228684435"/>
      <w:bookmarkStart w:id="73" w:name="_Toc228796963"/>
      <w:bookmarkStart w:id="74" w:name="_Toc229290570"/>
      <w:bookmarkStart w:id="75" w:name="_Toc244070936"/>
      <w:bookmarkStart w:id="76" w:name="_Toc261968022"/>
      <w:bookmarkStart w:id="77" w:name="_Toc264303038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78" w:name="_Toc167291170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Stanovisko nebo vyjádření k dokumentaci přípojek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561BC0DD" w14:textId="77777777" w:rsidR="00F162E6" w:rsidRPr="00867A0A" w:rsidRDefault="00F162E6" w:rsidP="00F162E6">
      <w:pPr>
        <w:pStyle w:val="Nadpis3"/>
        <w:spacing w:before="24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iPOVz4: Počet opožděných stanovisek nebo vyjádření k dokumentaci přípojek v poměru k celkovému počtu vydaných stanovisek nebo vyjádření k dokumentaci přípojek, vyjádřeno v procentech (hodnocené období je jeden rok) </w:t>
      </w:r>
      <w:r w:rsidRPr="00867A0A">
        <w:rPr>
          <w:rFonts w:ascii="Aptos Display" w:hAnsi="Aptos Display"/>
          <w:bCs w:val="0"/>
          <w:sz w:val="20"/>
          <w:szCs w:val="20"/>
        </w:rPr>
        <w:t>(informativní ukazatel)</w:t>
      </w:r>
    </w:p>
    <w:p w14:paraId="01C2B654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iPOVz4 = (pov7 / pov8) x 100 [%]</w:t>
      </w:r>
    </w:p>
    <w:p w14:paraId="25D97867" w14:textId="77777777" w:rsidR="00F162E6" w:rsidRPr="00867A0A" w:rsidRDefault="00F162E6" w:rsidP="00F162E6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>POVz</w:t>
      </w:r>
      <w:proofErr w:type="gramStart"/>
      <w:r w:rsidRPr="00867A0A">
        <w:rPr>
          <w:rFonts w:ascii="Aptos Display" w:hAnsi="Aptos Display"/>
          <w:b/>
          <w:sz w:val="20"/>
          <w:szCs w:val="20"/>
        </w:rPr>
        <w:t>4:  Rozdíl</w:t>
      </w:r>
      <w:proofErr w:type="gramEnd"/>
      <w:r w:rsidRPr="00867A0A">
        <w:rPr>
          <w:rFonts w:ascii="Aptos Display" w:hAnsi="Aptos Display"/>
          <w:b/>
          <w:sz w:val="20"/>
          <w:szCs w:val="20"/>
        </w:rPr>
        <w:t xml:space="preserve"> mezi skutečnou dobou pro vydání stanoviska nebo vyjádření k dokumentaci přípojek a referenční hodnotou (hodnocené období je jeden kalendářní rok) </w:t>
      </w:r>
      <w:r w:rsidRPr="00867A0A">
        <w:rPr>
          <w:rFonts w:ascii="Aptos Display" w:hAnsi="Aptos Display"/>
          <w:bCs w:val="0"/>
          <w:sz w:val="20"/>
          <w:szCs w:val="20"/>
        </w:rPr>
        <w:t>(smluvní ukazatel)</w:t>
      </w:r>
    </w:p>
    <w:p w14:paraId="22ECD0A1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POVz4 = pov9 – RH [dny]</w:t>
      </w:r>
    </w:p>
    <w:p w14:paraId="720C665C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Výpočet se stanovuje pouze pro stanoviska nebo vyjádření k dokumentaci přípojek vydaná nad časovým limitem daným referenční hodnotou.</w:t>
      </w:r>
    </w:p>
    <w:p w14:paraId="60BFC843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pov7 - počet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opožděných stanovisek nebo vyjádření k dokumentaci přípojek, během jednoho roku (počet)</w:t>
      </w:r>
    </w:p>
    <w:p w14:paraId="3872A176" w14:textId="77777777" w:rsidR="00F162E6" w:rsidRPr="00867A0A" w:rsidRDefault="00F162E6" w:rsidP="00F162E6">
      <w:pPr>
        <w:spacing w:before="120" w:after="0" w:line="240" w:lineRule="auto"/>
        <w:ind w:left="900" w:hanging="90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pov8 - celkový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vydaných stanovisek nebo vyjádření k dokumentaci přípojek, k referenčnímu datu, kterým se rozumí poslední den roku (počet)</w:t>
      </w:r>
    </w:p>
    <w:p w14:paraId="20A8EDA8" w14:textId="77777777" w:rsidR="00F162E6" w:rsidRPr="00867A0A" w:rsidRDefault="00F162E6" w:rsidP="00F162E6">
      <w:pPr>
        <w:spacing w:before="120" w:after="0" w:line="240" w:lineRule="auto"/>
        <w:ind w:left="720" w:hanging="72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pov9 - skutečně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dosažená doba pro vydání každého stanoviska nebo vyjádření k dokumentaci přípojek (dny)</w:t>
      </w:r>
    </w:p>
    <w:p w14:paraId="0BB20BF1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ukazatele (RH) = 30 kalendářních dnů</w:t>
      </w:r>
    </w:p>
    <w:p w14:paraId="4880E216" w14:textId="77777777" w:rsidR="00F162E6" w:rsidRPr="00867A0A" w:rsidRDefault="00F162E6" w:rsidP="00F162E6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136E2F0D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„Stanoviskem“ k dokumentaci přípojek se rozumí kladná nebo záporná odpověď vztahující se k zadanému požadavku.</w:t>
      </w:r>
    </w:p>
    <w:p w14:paraId="050FBD06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„Vyjádřením“ k dokumentaci přípojek se rozumí předání písemné informace o postupu řešení zadaného požadavku.</w:t>
      </w:r>
    </w:p>
    <w:p w14:paraId="47D3449A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Pokud bude zjištěno, že požadavek byl řešen formou vyjádření, ačkoliv bylo možné vydat stanovisko k dokumentaci, bude tato situace posuzována jako „neprávem zamítnutá stížnost“ a bude s ní takto nakládáno. </w:t>
      </w:r>
    </w:p>
    <w:p w14:paraId="0EFBB558" w14:textId="77777777" w:rsidR="00F162E6" w:rsidRPr="00867A0A" w:rsidRDefault="00F162E6" w:rsidP="00F162E6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bod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požadavků</w:t>
      </w:r>
      <w:r w:rsidR="002977BC" w:rsidRPr="00867A0A">
        <w:rPr>
          <w:rFonts w:ascii="Aptos Display" w:hAnsi="Aptos Display" w:cs="Arial"/>
          <w:sz w:val="20"/>
          <w:szCs w:val="20"/>
        </w:rPr>
        <w:t xml:space="preserve"> na vyjádření (stanovisko) k dokumentaci přípojek a k dokumentaci Kanalizace</w:t>
      </w:r>
      <w:r w:rsidRPr="00867A0A">
        <w:rPr>
          <w:rFonts w:ascii="Aptos Display" w:hAnsi="Aptos Display" w:cs="Arial"/>
          <w:sz w:val="20"/>
          <w:szCs w:val="20"/>
        </w:rPr>
        <w:t>.</w:t>
      </w:r>
    </w:p>
    <w:p w14:paraId="6968ABEF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6F98EE27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suma dílčích pokutových bodů za daný kalendářní rok.</w:t>
      </w:r>
    </w:p>
    <w:p w14:paraId="58F53172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Dílčí pokutový bod pro každé stanovisko nebo vyjádření = POVz4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14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5176D62D" w14:textId="77777777" w:rsidR="00F162E6" w:rsidRPr="00867A0A" w:rsidRDefault="00F162E6" w:rsidP="00F162E6">
      <w:pPr>
        <w:pBdr>
          <w:bottom w:val="single" w:sz="6" w:space="1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14</w:t>
      </w:r>
      <w:r w:rsidRPr="00867A0A">
        <w:rPr>
          <w:rFonts w:ascii="Aptos Display" w:hAnsi="Aptos Display" w:cs="Arial"/>
          <w:sz w:val="20"/>
          <w:szCs w:val="20"/>
        </w:rPr>
        <w:t> je počet bodů za jedno stanovisko nebo vyjádření a jeden den nad referenční hodnotou, a to ve výši 0,01.</w:t>
      </w:r>
    </w:p>
    <w:p w14:paraId="57036E8A" w14:textId="77777777" w:rsidR="00F162E6" w:rsidRPr="00867A0A" w:rsidRDefault="00F162E6" w:rsidP="00F162E6">
      <w:pPr>
        <w:pStyle w:val="Nadpis2-upesnn"/>
        <w:numPr>
          <w:ilvl w:val="0"/>
          <w:numId w:val="48"/>
        </w:numPr>
        <w:spacing w:before="120" w:after="0" w:line="240" w:lineRule="auto"/>
        <w:rPr>
          <w:rFonts w:ascii="Aptos Display" w:hAnsi="Aptos Display"/>
          <w:sz w:val="20"/>
          <w:szCs w:val="20"/>
          <w:u w:val="single"/>
        </w:rPr>
      </w:pPr>
      <w:bookmarkStart w:id="79" w:name="_Toc228796964"/>
      <w:bookmarkStart w:id="80" w:name="_Toc229290571"/>
      <w:bookmarkStart w:id="81" w:name="_Toc244070937"/>
      <w:bookmarkStart w:id="82" w:name="_Toc261968023"/>
      <w:bookmarkStart w:id="83" w:name="_Toc264303039"/>
      <w:r w:rsidRPr="00867A0A">
        <w:rPr>
          <w:rFonts w:ascii="Aptos Display" w:hAnsi="Aptos Display"/>
          <w:sz w:val="20"/>
          <w:szCs w:val="20"/>
          <w:u w:val="single"/>
        </w:rPr>
        <w:br w:type="page"/>
      </w:r>
      <w:bookmarkStart w:id="84" w:name="_Toc167291171"/>
      <w:r w:rsidRPr="00867A0A">
        <w:rPr>
          <w:rFonts w:ascii="Aptos Display" w:hAnsi="Aptos Display"/>
          <w:sz w:val="20"/>
          <w:szCs w:val="20"/>
          <w:u w:val="single"/>
        </w:rPr>
        <w:lastRenderedPageBreak/>
        <w:t>Stanovisko nebo vyjádření k dokumentaci Kanalizace</w:t>
      </w:r>
      <w:bookmarkEnd w:id="79"/>
      <w:bookmarkEnd w:id="80"/>
      <w:bookmarkEnd w:id="81"/>
      <w:bookmarkEnd w:id="82"/>
      <w:bookmarkEnd w:id="83"/>
      <w:bookmarkEnd w:id="84"/>
    </w:p>
    <w:p w14:paraId="39B47714" w14:textId="77777777" w:rsidR="00D207FC" w:rsidRPr="00867A0A" w:rsidRDefault="00D207FC" w:rsidP="00D207FC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 xml:space="preserve">iPOVz5: Počet opožděných stanovisek nebo vyjádření k dokumentaci Kanalizace v poměru k celkovému počtu vydaných stanovisek nebo vyjádření k dokumentaci Kanalizace, vyjádřeno v procentech (hodnocené období je jeden rok) </w:t>
      </w:r>
      <w:r w:rsidRPr="00867A0A">
        <w:rPr>
          <w:rFonts w:ascii="Aptos Display" w:hAnsi="Aptos Display"/>
          <w:bCs w:val="0"/>
          <w:sz w:val="20"/>
          <w:szCs w:val="20"/>
        </w:rPr>
        <w:t>(informativní ukazatel)</w:t>
      </w:r>
    </w:p>
    <w:p w14:paraId="5B491707" w14:textId="77777777" w:rsidR="00D207FC" w:rsidRPr="00867A0A" w:rsidRDefault="00D207FC" w:rsidP="00D207FC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iPOVz5 = (pov10 / pov11) x 100 [%]</w:t>
      </w:r>
    </w:p>
    <w:p w14:paraId="1E053C70" w14:textId="77777777" w:rsidR="00D207FC" w:rsidRPr="00867A0A" w:rsidRDefault="00D207FC" w:rsidP="00D207FC">
      <w:pPr>
        <w:pStyle w:val="Nadpis3"/>
        <w:spacing w:before="120" w:line="240" w:lineRule="auto"/>
        <w:jc w:val="both"/>
        <w:rPr>
          <w:rFonts w:ascii="Aptos Display" w:hAnsi="Aptos Display"/>
          <w:b/>
          <w:sz w:val="20"/>
          <w:szCs w:val="20"/>
        </w:rPr>
      </w:pPr>
      <w:r w:rsidRPr="00867A0A">
        <w:rPr>
          <w:rFonts w:ascii="Aptos Display" w:hAnsi="Aptos Display"/>
          <w:b/>
          <w:sz w:val="20"/>
          <w:szCs w:val="20"/>
        </w:rPr>
        <w:t>POVz</w:t>
      </w:r>
      <w:proofErr w:type="gramStart"/>
      <w:r w:rsidRPr="00867A0A">
        <w:rPr>
          <w:rFonts w:ascii="Aptos Display" w:hAnsi="Aptos Display"/>
          <w:b/>
          <w:sz w:val="20"/>
          <w:szCs w:val="20"/>
        </w:rPr>
        <w:t>5:  Rozdíl</w:t>
      </w:r>
      <w:proofErr w:type="gramEnd"/>
      <w:r w:rsidRPr="00867A0A">
        <w:rPr>
          <w:rFonts w:ascii="Aptos Display" w:hAnsi="Aptos Display"/>
          <w:b/>
          <w:sz w:val="20"/>
          <w:szCs w:val="20"/>
        </w:rPr>
        <w:t xml:space="preserve"> mezi skutečně dosaženou dobou pro vydání stanoviska nebo vyjádření k dokumentaci Kanalizace a referenční hodnotou (hodnocené období je jeden rok) </w:t>
      </w:r>
      <w:r w:rsidRPr="00867A0A">
        <w:rPr>
          <w:rFonts w:ascii="Aptos Display" w:hAnsi="Aptos Display"/>
          <w:bCs w:val="0"/>
          <w:sz w:val="20"/>
          <w:szCs w:val="20"/>
        </w:rPr>
        <w:t>(smluvní ukazatel)</w:t>
      </w:r>
    </w:p>
    <w:p w14:paraId="49EC66CF" w14:textId="77777777" w:rsidR="00D207FC" w:rsidRPr="00867A0A" w:rsidRDefault="00D207FC" w:rsidP="00D207FC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POVz5 = pov12 – RH [dny]</w:t>
      </w:r>
    </w:p>
    <w:p w14:paraId="0D30F00A" w14:textId="77777777" w:rsidR="00D207FC" w:rsidRPr="00867A0A" w:rsidRDefault="00D207FC" w:rsidP="00D207FC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Výpočet se stanovuje pouze pro stanoviska nebo vyjádření k dokumentaci Kanalizace vydaná nad časovým limitem daným referenční hodnotou. </w:t>
      </w:r>
    </w:p>
    <w:p w14:paraId="29756522" w14:textId="77777777" w:rsidR="00D207FC" w:rsidRPr="00867A0A" w:rsidRDefault="00D207FC" w:rsidP="00D207FC">
      <w:pPr>
        <w:spacing w:before="120" w:after="0" w:line="240" w:lineRule="auto"/>
        <w:ind w:left="900" w:hanging="900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pov10 - počet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opožděných stanovisek nebo vyjádření k dokumentaci Kanalizace, během jednoho roku (počet)</w:t>
      </w:r>
    </w:p>
    <w:p w14:paraId="17B5975B" w14:textId="77777777" w:rsidR="00D207FC" w:rsidRPr="00867A0A" w:rsidRDefault="00D207FC" w:rsidP="00D207FC">
      <w:pPr>
        <w:spacing w:before="120" w:after="0" w:line="240" w:lineRule="auto"/>
        <w:ind w:left="896" w:hanging="896"/>
        <w:jc w:val="both"/>
        <w:rPr>
          <w:rFonts w:ascii="Aptos Display" w:hAnsi="Aptos Display" w:cs="Arial"/>
          <w:sz w:val="20"/>
          <w:szCs w:val="20"/>
        </w:rPr>
      </w:pPr>
      <w:proofErr w:type="gramStart"/>
      <w:r w:rsidRPr="00867A0A">
        <w:rPr>
          <w:rFonts w:ascii="Aptos Display" w:hAnsi="Aptos Display" w:cs="Arial"/>
          <w:sz w:val="20"/>
          <w:szCs w:val="20"/>
        </w:rPr>
        <w:t>pov11 - celkový</w:t>
      </w:r>
      <w:proofErr w:type="gramEnd"/>
      <w:r w:rsidRPr="00867A0A">
        <w:rPr>
          <w:rFonts w:ascii="Aptos Display" w:hAnsi="Aptos Display" w:cs="Arial"/>
          <w:sz w:val="20"/>
          <w:szCs w:val="20"/>
        </w:rPr>
        <w:t xml:space="preserve"> počet vydaných stanovisek nebo vyjádření k dokumentaci Kanalizace, k referenčnímu datu (počet) </w:t>
      </w:r>
    </w:p>
    <w:p w14:paraId="2C7C34E8" w14:textId="77777777" w:rsidR="00D207FC" w:rsidRPr="00867A0A" w:rsidRDefault="00D207FC" w:rsidP="00D207FC">
      <w:pPr>
        <w:spacing w:before="120" w:after="0" w:line="240" w:lineRule="auto"/>
        <w:ind w:left="1080" w:hanging="1080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pov12 – skutečně dosažená doba pro vydání každého stanoviska nebo vyjádření k dokumentaci Kanalizace (dny).</w:t>
      </w:r>
    </w:p>
    <w:p w14:paraId="3406809F" w14:textId="77777777" w:rsidR="00D207FC" w:rsidRPr="00867A0A" w:rsidRDefault="00D207FC" w:rsidP="00D207FC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>Referenční hodnota ukazatele (RH) = 30 kalendářních dnů</w:t>
      </w:r>
    </w:p>
    <w:p w14:paraId="78813384" w14:textId="77777777" w:rsidR="00D207FC" w:rsidRPr="00867A0A" w:rsidRDefault="00D207FC" w:rsidP="00D207FC">
      <w:pPr>
        <w:spacing w:before="120" w:after="0" w:line="240" w:lineRule="auto"/>
        <w:rPr>
          <w:rFonts w:ascii="Aptos Display" w:hAnsi="Aptos Display" w:cs="Arial"/>
          <w:b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Poznámky: </w:t>
      </w:r>
    </w:p>
    <w:p w14:paraId="0FA25467" w14:textId="77777777" w:rsidR="00D207FC" w:rsidRPr="00867A0A" w:rsidRDefault="00D207FC" w:rsidP="00D207FC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„Stanoviskem“ k dokumentaci Kanalizace se rozumí kladná nebo záporná odpověď vztahující se k zadanému požadavku.</w:t>
      </w:r>
    </w:p>
    <w:p w14:paraId="618CBA39" w14:textId="77777777" w:rsidR="00D207FC" w:rsidRPr="00867A0A" w:rsidRDefault="00D207FC" w:rsidP="00D207FC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„Vyjádřením“ k dokumentaci Kanalizace se rozumí předání písemné informace o postupu řešení zadaného požadavku.</w:t>
      </w:r>
    </w:p>
    <w:p w14:paraId="6ED10F7F" w14:textId="77777777" w:rsidR="00D207FC" w:rsidRPr="00867A0A" w:rsidRDefault="00D207FC" w:rsidP="00D207FC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 xml:space="preserve">Pokud bude zjištěno, že požadavek byl řešen formou vyjádření, ačkoliv bylo možné vydat stanovisko k dokumentaci, bude tato situace posuzována jako „neprávem zamítnutá stížnost“. </w:t>
      </w:r>
    </w:p>
    <w:p w14:paraId="654C5F77" w14:textId="77777777" w:rsidR="00D207FC" w:rsidRPr="00867A0A" w:rsidRDefault="00D207FC" w:rsidP="00D207FC">
      <w:pPr>
        <w:numPr>
          <w:ilvl w:val="0"/>
          <w:numId w:val="16"/>
        </w:numPr>
        <w:spacing w:before="120" w:after="0" w:line="240" w:lineRule="auto"/>
        <w:ind w:left="538" w:hanging="538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Pro účely sledování a vyhodnocení výkonového ukazatele obsahuje Článek VII odst. 2</w:t>
      </w:r>
      <w:r w:rsidR="00955071" w:rsidRPr="00867A0A">
        <w:rPr>
          <w:rFonts w:ascii="Aptos Display" w:hAnsi="Aptos Display" w:cs="Arial"/>
          <w:sz w:val="20"/>
          <w:szCs w:val="20"/>
        </w:rPr>
        <w:t>2</w:t>
      </w:r>
      <w:r w:rsidRPr="00867A0A">
        <w:rPr>
          <w:rFonts w:ascii="Aptos Display" w:hAnsi="Aptos Display" w:cs="Arial"/>
          <w:sz w:val="20"/>
          <w:szCs w:val="20"/>
        </w:rPr>
        <w:t xml:space="preserve"> Smlouvy podrobnější pravidla pro zpracování a vedení evidence požadavků na vyjádření (stanovisko) k dokumentaci přípojek a k dokumentaci Kanalizace.</w:t>
      </w:r>
    </w:p>
    <w:p w14:paraId="3DF73A76" w14:textId="77777777" w:rsidR="00D207FC" w:rsidRPr="00867A0A" w:rsidRDefault="00D207FC" w:rsidP="00D207FC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b/>
          <w:sz w:val="20"/>
          <w:szCs w:val="20"/>
        </w:rPr>
        <w:t xml:space="preserve">Stanovení smluvních pokutových bodů: </w:t>
      </w:r>
    </w:p>
    <w:p w14:paraId="508A9FBA" w14:textId="77777777" w:rsidR="00D207FC" w:rsidRPr="00867A0A" w:rsidRDefault="00D207FC" w:rsidP="00D207FC">
      <w:pP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Počet pokutových bodů za kalendářní rok = suma dílčích pokutových bodů za daný kalendářní rok.</w:t>
      </w:r>
    </w:p>
    <w:p w14:paraId="711E7AC2" w14:textId="77777777" w:rsidR="00D207FC" w:rsidRPr="00867A0A" w:rsidRDefault="00D207FC" w:rsidP="00D207FC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Dílčí pokutový bod pro každé stanovisko nebo vyjádření = POVz5 x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15</w:t>
      </w:r>
      <w:r w:rsidRPr="00867A0A">
        <w:rPr>
          <w:rFonts w:ascii="Aptos Display" w:hAnsi="Aptos Display" w:cs="Arial"/>
          <w:sz w:val="20"/>
          <w:szCs w:val="20"/>
        </w:rPr>
        <w:t>,</w:t>
      </w:r>
    </w:p>
    <w:p w14:paraId="39585CAA" w14:textId="77777777" w:rsidR="00D207FC" w:rsidRPr="00867A0A" w:rsidRDefault="00D207FC" w:rsidP="00D207FC">
      <w:pPr>
        <w:pBdr>
          <w:bottom w:val="single" w:sz="4" w:space="1" w:color="auto"/>
        </w:pBdr>
        <w:spacing w:before="120" w:after="0" w:line="240" w:lineRule="auto"/>
        <w:jc w:val="both"/>
        <w:rPr>
          <w:rFonts w:ascii="Aptos Display" w:hAnsi="Aptos Display" w:cs="Arial"/>
          <w:sz w:val="20"/>
          <w:szCs w:val="20"/>
        </w:rPr>
      </w:pPr>
      <w:r w:rsidRPr="00867A0A">
        <w:rPr>
          <w:rFonts w:ascii="Aptos Display" w:hAnsi="Aptos Display" w:cs="Arial"/>
          <w:sz w:val="20"/>
          <w:szCs w:val="20"/>
        </w:rPr>
        <w:t>kde V</w:t>
      </w:r>
      <w:r w:rsidRPr="00867A0A">
        <w:rPr>
          <w:rFonts w:ascii="Aptos Display" w:hAnsi="Aptos Display" w:cs="Arial"/>
          <w:sz w:val="20"/>
          <w:szCs w:val="20"/>
          <w:vertAlign w:val="subscript"/>
        </w:rPr>
        <w:t>15</w:t>
      </w:r>
      <w:r w:rsidRPr="00867A0A">
        <w:rPr>
          <w:rFonts w:ascii="Aptos Display" w:hAnsi="Aptos Display" w:cs="Arial"/>
          <w:sz w:val="20"/>
          <w:szCs w:val="20"/>
        </w:rPr>
        <w:t> = je počet bodů za jedno stanovisko nebo vyjádření a jeden den nad referenční hodnotou, a to ve výši 0,005.</w:t>
      </w:r>
    </w:p>
    <w:p w14:paraId="0DE7A6B9" w14:textId="77777777" w:rsidR="00D207FC" w:rsidRPr="00867A0A" w:rsidRDefault="00D207FC" w:rsidP="00D207FC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</w:p>
    <w:p w14:paraId="0AF3CD32" w14:textId="77777777" w:rsidR="00D207FC" w:rsidRPr="00867A0A" w:rsidRDefault="00D207FC" w:rsidP="00D207FC">
      <w:pPr>
        <w:spacing w:before="120" w:after="0" w:line="240" w:lineRule="auto"/>
        <w:jc w:val="both"/>
        <w:rPr>
          <w:rFonts w:ascii="Aptos Display" w:hAnsi="Aptos Display" w:cs="Arial"/>
          <w:color w:val="FF0000"/>
          <w:sz w:val="20"/>
          <w:szCs w:val="20"/>
        </w:rPr>
      </w:pPr>
    </w:p>
    <w:p w14:paraId="46139D4D" w14:textId="77777777" w:rsidR="00F162E6" w:rsidRPr="00867A0A" w:rsidRDefault="00F162E6" w:rsidP="00F162E6">
      <w:pPr>
        <w:pStyle w:val="Zkladntext"/>
        <w:spacing w:before="120" w:after="0" w:line="240" w:lineRule="auto"/>
        <w:rPr>
          <w:rFonts w:ascii="Aptos Display" w:hAnsi="Aptos Display" w:cs="Arial"/>
          <w:sz w:val="20"/>
          <w:szCs w:val="20"/>
        </w:rPr>
      </w:pPr>
    </w:p>
    <w:p w14:paraId="79867E44" w14:textId="77777777" w:rsidR="00F162E6" w:rsidRPr="00867A0A" w:rsidRDefault="00F162E6" w:rsidP="00F162E6">
      <w:pPr>
        <w:spacing w:before="120" w:after="0" w:line="240" w:lineRule="auto"/>
        <w:jc w:val="both"/>
        <w:rPr>
          <w:rFonts w:ascii="Aptos Display" w:hAnsi="Aptos Display" w:cs="Arial"/>
          <w:color w:val="FF0000"/>
          <w:sz w:val="20"/>
          <w:szCs w:val="20"/>
        </w:rPr>
      </w:pPr>
    </w:p>
    <w:p w14:paraId="37A6FB1A" w14:textId="77777777" w:rsidR="00A775D9" w:rsidRPr="00867A0A" w:rsidRDefault="00A775D9" w:rsidP="00F162E6">
      <w:pPr>
        <w:rPr>
          <w:rFonts w:ascii="Aptos Display" w:hAnsi="Aptos Display" w:cs="Arial"/>
          <w:sz w:val="20"/>
          <w:szCs w:val="20"/>
        </w:rPr>
      </w:pPr>
    </w:p>
    <w:sectPr w:rsidR="00A775D9" w:rsidRPr="00867A0A"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8" w:author="Kokrment Ivo" w:date="2020-12-14T22:53:00Z" w:initials="KI">
    <w:p w14:paraId="5514E0E2" w14:textId="77777777" w:rsidR="0030133B" w:rsidRDefault="003A02B4" w:rsidP="0030133B">
      <w:pPr>
        <w:pStyle w:val="Textkomente"/>
      </w:pPr>
      <w:r>
        <w:rPr>
          <w:rStyle w:val="Odkaznakoment"/>
        </w:rPr>
        <w:annotationRef/>
      </w:r>
      <w:r w:rsidR="0030133B">
        <w:t xml:space="preserve">Doplní Dodavatel v souladu se svou nabídkou, přičemž může nabídnout referenční hodnotu tohoto ukazatele v maximální výši 10% a minimální výši 5%.  </w:t>
      </w:r>
      <w:r w:rsidR="0030133B">
        <w:br/>
      </w:r>
    </w:p>
    <w:p w14:paraId="65854360" w14:textId="77777777" w:rsidR="0030133B" w:rsidRDefault="0030133B" w:rsidP="0030133B">
      <w:pPr>
        <w:pStyle w:val="Textkomente"/>
      </w:pPr>
      <w:r>
        <w:t>Ov10=87,7 km</w:t>
      </w:r>
      <w:r>
        <w:br/>
      </w:r>
      <w:r>
        <w:br/>
      </w:r>
    </w:p>
  </w:comment>
  <w:comment w:id="39" w:author="Kokrment Ivo" w:date="2020-12-14T22:54:00Z" w:initials="KI">
    <w:p w14:paraId="4476A6F8" w14:textId="44674412" w:rsidR="003A02B4" w:rsidRDefault="003A02B4">
      <w:pPr>
        <w:pStyle w:val="Textkomente"/>
      </w:pPr>
      <w:r>
        <w:rPr>
          <w:rStyle w:val="Odkaznakoment"/>
        </w:rPr>
        <w:annotationRef/>
      </w:r>
      <w:r w:rsidRPr="003A02B4">
        <w:t>Tuto hodnotu dodavatel nevyplňuje, položku vyplní zadavatel před uzavřením Koncesní smlouvy v (km) na základě nabídky dodavatele roční RH v %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854360" w15:done="0"/>
  <w15:commentEx w15:paraId="4476A6F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854360" w16cid:durableId="23826B7D"/>
  <w16cid:commentId w16cid:paraId="4476A6F8" w16cid:durableId="23826BB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1B640" w14:textId="77777777" w:rsidR="00B1465B" w:rsidRDefault="00B1465B">
      <w:r>
        <w:separator/>
      </w:r>
    </w:p>
  </w:endnote>
  <w:endnote w:type="continuationSeparator" w:id="0">
    <w:p w14:paraId="64636289" w14:textId="77777777" w:rsidR="00B1465B" w:rsidRDefault="00B14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0F079" w14:textId="77777777" w:rsidR="00855A95" w:rsidRDefault="00855A9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064B58" w14:textId="77777777" w:rsidR="00855A95" w:rsidRDefault="00855A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02B004" w14:textId="77777777" w:rsidR="00855A95" w:rsidRPr="002A7BCB" w:rsidRDefault="00855A95" w:rsidP="002A7BCB">
    <w:pPr>
      <w:pStyle w:val="Zpat"/>
      <w:jc w:val="center"/>
      <w:rPr>
        <w:rFonts w:ascii="Arial" w:hAnsi="Arial" w:cs="Arial"/>
        <w:sz w:val="20"/>
        <w:szCs w:val="20"/>
      </w:rPr>
    </w:pPr>
    <w:r w:rsidRPr="002A7BCB">
      <w:rPr>
        <w:rStyle w:val="slostrnky"/>
        <w:rFonts w:ascii="Arial" w:hAnsi="Arial" w:cs="Arial"/>
        <w:sz w:val="20"/>
        <w:szCs w:val="20"/>
      </w:rPr>
      <w:fldChar w:fldCharType="begin"/>
    </w:r>
    <w:r w:rsidRPr="002A7BCB">
      <w:rPr>
        <w:rStyle w:val="slostrnky"/>
        <w:rFonts w:ascii="Arial" w:hAnsi="Arial" w:cs="Arial"/>
        <w:sz w:val="20"/>
        <w:szCs w:val="20"/>
      </w:rPr>
      <w:instrText xml:space="preserve"> PAGE </w:instrText>
    </w:r>
    <w:r w:rsidRPr="002A7BCB">
      <w:rPr>
        <w:rStyle w:val="slostrnky"/>
        <w:rFonts w:ascii="Arial" w:hAnsi="Arial" w:cs="Arial"/>
        <w:sz w:val="20"/>
        <w:szCs w:val="20"/>
      </w:rPr>
      <w:fldChar w:fldCharType="separate"/>
    </w:r>
    <w:r w:rsidR="00B979ED">
      <w:rPr>
        <w:rStyle w:val="slostrnky"/>
        <w:rFonts w:ascii="Arial" w:hAnsi="Arial" w:cs="Arial"/>
        <w:noProof/>
        <w:sz w:val="20"/>
        <w:szCs w:val="20"/>
      </w:rPr>
      <w:t>18</w:t>
    </w:r>
    <w:r w:rsidRPr="002A7BCB">
      <w:rPr>
        <w:rStyle w:val="slostrnky"/>
        <w:rFonts w:ascii="Arial" w:hAnsi="Arial" w:cs="Arial"/>
        <w:sz w:val="20"/>
        <w:szCs w:val="20"/>
      </w:rPr>
      <w:fldChar w:fldCharType="end"/>
    </w:r>
    <w:r w:rsidRPr="002A7BCB">
      <w:rPr>
        <w:rStyle w:val="slostrnky"/>
        <w:rFonts w:ascii="Arial" w:hAnsi="Arial" w:cs="Arial"/>
        <w:sz w:val="20"/>
        <w:szCs w:val="20"/>
      </w:rPr>
      <w:t xml:space="preserve"> / </w:t>
    </w:r>
    <w:r w:rsidRPr="002A7BCB">
      <w:rPr>
        <w:rStyle w:val="slostrnky"/>
        <w:rFonts w:ascii="Arial" w:hAnsi="Arial" w:cs="Arial"/>
        <w:sz w:val="20"/>
        <w:szCs w:val="20"/>
      </w:rPr>
      <w:fldChar w:fldCharType="begin"/>
    </w:r>
    <w:r w:rsidRPr="002A7BCB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2A7BCB">
      <w:rPr>
        <w:rStyle w:val="slostrnky"/>
        <w:rFonts w:ascii="Arial" w:hAnsi="Arial" w:cs="Arial"/>
        <w:sz w:val="20"/>
        <w:szCs w:val="20"/>
      </w:rPr>
      <w:fldChar w:fldCharType="separate"/>
    </w:r>
    <w:r w:rsidR="00B979ED">
      <w:rPr>
        <w:rStyle w:val="slostrnky"/>
        <w:rFonts w:ascii="Arial" w:hAnsi="Arial" w:cs="Arial"/>
        <w:noProof/>
        <w:sz w:val="20"/>
        <w:szCs w:val="20"/>
      </w:rPr>
      <w:t>18</w:t>
    </w:r>
    <w:r w:rsidRPr="002A7BCB">
      <w:rPr>
        <w:rStyle w:val="slostrnky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C0E35" w14:textId="77777777" w:rsidR="00B1465B" w:rsidRDefault="00B1465B">
      <w:r>
        <w:separator/>
      </w:r>
    </w:p>
  </w:footnote>
  <w:footnote w:type="continuationSeparator" w:id="0">
    <w:p w14:paraId="5F9786DB" w14:textId="77777777" w:rsidR="00B1465B" w:rsidRDefault="00B146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1C8A4F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FF1A8E"/>
    <w:multiLevelType w:val="hybridMultilevel"/>
    <w:tmpl w:val="DA2EC1F8"/>
    <w:lvl w:ilvl="0" w:tplc="636A57A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153EA6"/>
    <w:multiLevelType w:val="hybridMultilevel"/>
    <w:tmpl w:val="2E9C85EC"/>
    <w:lvl w:ilvl="0" w:tplc="337CA9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CB4488"/>
    <w:multiLevelType w:val="hybridMultilevel"/>
    <w:tmpl w:val="B9F6C0F6"/>
    <w:lvl w:ilvl="0" w:tplc="5F722DC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52A2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7E0B22"/>
    <w:multiLevelType w:val="hybridMultilevel"/>
    <w:tmpl w:val="DDB03D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C2F07"/>
    <w:multiLevelType w:val="hybridMultilevel"/>
    <w:tmpl w:val="A8B4AD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CE18AE"/>
    <w:multiLevelType w:val="hybridMultilevel"/>
    <w:tmpl w:val="149AABA2"/>
    <w:lvl w:ilvl="0" w:tplc="14FC8192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B17E2"/>
    <w:multiLevelType w:val="hybridMultilevel"/>
    <w:tmpl w:val="D586F2C6"/>
    <w:lvl w:ilvl="0" w:tplc="E91C6F2C">
      <w:start w:val="1"/>
      <w:numFmt w:val="bullet"/>
      <w:lvlText w:val=""/>
      <w:lvlJc w:val="left"/>
      <w:pPr>
        <w:tabs>
          <w:tab w:val="num" w:pos="2146"/>
        </w:tabs>
        <w:ind w:left="2146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1172E9E"/>
    <w:multiLevelType w:val="multilevel"/>
    <w:tmpl w:val="FC20DE9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641603"/>
    <w:multiLevelType w:val="hybridMultilevel"/>
    <w:tmpl w:val="455C50F0"/>
    <w:lvl w:ilvl="0" w:tplc="E91C6F2C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FA0DC9"/>
    <w:multiLevelType w:val="hybridMultilevel"/>
    <w:tmpl w:val="D94CDE7C"/>
    <w:lvl w:ilvl="0" w:tplc="22AA46BA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E30209"/>
    <w:multiLevelType w:val="hybridMultilevel"/>
    <w:tmpl w:val="927AB712"/>
    <w:lvl w:ilvl="0" w:tplc="6B52A2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128C3"/>
    <w:multiLevelType w:val="hybridMultilevel"/>
    <w:tmpl w:val="0ED439D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E431B5"/>
    <w:multiLevelType w:val="hybridMultilevel"/>
    <w:tmpl w:val="6A6ACBB6"/>
    <w:lvl w:ilvl="0" w:tplc="E91C6F2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abstractNum w:abstractNumId="14" w15:restartNumberingAfterBreak="0">
    <w:nsid w:val="32220AEE"/>
    <w:multiLevelType w:val="hybridMultilevel"/>
    <w:tmpl w:val="1F6E17DE"/>
    <w:lvl w:ilvl="0" w:tplc="6B52A2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E0AFA"/>
    <w:multiLevelType w:val="multilevel"/>
    <w:tmpl w:val="ED940D2A"/>
    <w:lvl w:ilvl="0">
      <w:start w:val="1"/>
      <w:numFmt w:val="decimal"/>
      <w:pStyle w:val="Nadpis2Pit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pStyle w:val="Nadpis2-upesnn"/>
      <w:lvlText w:val="%1.%2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389D2378"/>
    <w:multiLevelType w:val="multilevel"/>
    <w:tmpl w:val="91726D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9204480"/>
    <w:multiLevelType w:val="hybridMultilevel"/>
    <w:tmpl w:val="D14ABC54"/>
    <w:lvl w:ilvl="0" w:tplc="A63AA70A">
      <w:start w:val="15"/>
      <w:numFmt w:val="bullet"/>
      <w:lvlText w:val="-"/>
      <w:lvlJc w:val="left"/>
      <w:pPr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8" w15:restartNumberingAfterBreak="0">
    <w:nsid w:val="39C5720B"/>
    <w:multiLevelType w:val="hybridMultilevel"/>
    <w:tmpl w:val="B7BAE4F2"/>
    <w:lvl w:ilvl="0" w:tplc="6B52A2F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E4198D"/>
    <w:multiLevelType w:val="hybridMultilevel"/>
    <w:tmpl w:val="96DE3EAE"/>
    <w:lvl w:ilvl="0" w:tplc="E91C6F2C">
      <w:start w:val="1"/>
      <w:numFmt w:val="bullet"/>
      <w:lvlText w:val=""/>
      <w:lvlJc w:val="left"/>
      <w:pPr>
        <w:tabs>
          <w:tab w:val="num" w:pos="2479"/>
        </w:tabs>
        <w:ind w:left="2479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2130"/>
        </w:tabs>
        <w:ind w:left="213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50"/>
        </w:tabs>
        <w:ind w:left="2850" w:hanging="360"/>
      </w:pPr>
      <w:rPr>
        <w:rFonts w:ascii="Wingdings" w:hAnsi="Wingdings" w:hint="default"/>
        <w:color w:val="auto"/>
        <w:sz w:val="24"/>
        <w:szCs w:val="24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0"/>
        </w:tabs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0"/>
        </w:tabs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0"/>
        </w:tabs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0"/>
        </w:tabs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0"/>
        </w:tabs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0"/>
        </w:tabs>
        <w:ind w:left="7170" w:hanging="360"/>
      </w:pPr>
      <w:rPr>
        <w:rFonts w:ascii="Wingdings" w:hAnsi="Wingdings" w:hint="default"/>
      </w:rPr>
    </w:lvl>
  </w:abstractNum>
  <w:abstractNum w:abstractNumId="20" w15:restartNumberingAfterBreak="0">
    <w:nsid w:val="3A115644"/>
    <w:multiLevelType w:val="multilevel"/>
    <w:tmpl w:val="6A6ACBB6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31"/>
        </w:tabs>
        <w:ind w:left="253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abstractNum w:abstractNumId="21" w15:restartNumberingAfterBreak="0">
    <w:nsid w:val="3BC663A0"/>
    <w:multiLevelType w:val="multilevel"/>
    <w:tmpl w:val="A8B4A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C2B0BE5"/>
    <w:multiLevelType w:val="hybridMultilevel"/>
    <w:tmpl w:val="0F0EF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B4147"/>
    <w:multiLevelType w:val="hybridMultilevel"/>
    <w:tmpl w:val="B282BF34"/>
    <w:lvl w:ilvl="0" w:tplc="FFFFFFFF">
      <w:start w:val="1"/>
      <w:numFmt w:val="bullet"/>
      <w:pStyle w:val="Odrky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pStyle w:val="JKHeadL3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b w:val="0"/>
        <w:i w:val="0"/>
        <w:color w:val="auto"/>
        <w:sz w:val="22"/>
        <w:szCs w:val="22"/>
      </w:r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406B7C0A"/>
    <w:multiLevelType w:val="hybridMultilevel"/>
    <w:tmpl w:val="CB1809AC"/>
    <w:lvl w:ilvl="0" w:tplc="6B52A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7518B"/>
    <w:multiLevelType w:val="hybridMultilevel"/>
    <w:tmpl w:val="ED927FBA"/>
    <w:lvl w:ilvl="0" w:tplc="E91C6F2C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3F0BD9"/>
    <w:multiLevelType w:val="hybridMultilevel"/>
    <w:tmpl w:val="C8C6D586"/>
    <w:lvl w:ilvl="0" w:tplc="636A57A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14FC81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5C3505"/>
    <w:multiLevelType w:val="hybridMultilevel"/>
    <w:tmpl w:val="B7023ACE"/>
    <w:lvl w:ilvl="0" w:tplc="A3E4DCD8">
      <w:start w:val="1"/>
      <w:numFmt w:val="upp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45204E"/>
    <w:multiLevelType w:val="hybridMultilevel"/>
    <w:tmpl w:val="262CDA94"/>
    <w:lvl w:ilvl="0" w:tplc="E91C6F2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811"/>
        </w:tabs>
        <w:ind w:left="1811" w:hanging="360"/>
      </w:pPr>
      <w:rPr>
        <w:rFonts w:ascii="Courier New" w:hAnsi="Courier New" w:cs="Courier New" w:hint="default"/>
      </w:rPr>
    </w:lvl>
    <w:lvl w:ilvl="2" w:tplc="337CA9B4">
      <w:numFmt w:val="bullet"/>
      <w:lvlText w:val="-"/>
      <w:lvlJc w:val="left"/>
      <w:pPr>
        <w:tabs>
          <w:tab w:val="num" w:pos="2531"/>
        </w:tabs>
        <w:ind w:left="2531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3" w:tplc="04050001" w:tentative="1">
      <w:start w:val="1"/>
      <w:numFmt w:val="bullet"/>
      <w:lvlText w:val=""/>
      <w:lvlJc w:val="left"/>
      <w:pPr>
        <w:tabs>
          <w:tab w:val="num" w:pos="3251"/>
        </w:tabs>
        <w:ind w:left="32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71"/>
        </w:tabs>
        <w:ind w:left="39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91"/>
        </w:tabs>
        <w:ind w:left="46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11"/>
        </w:tabs>
        <w:ind w:left="54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31"/>
        </w:tabs>
        <w:ind w:left="61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51"/>
        </w:tabs>
        <w:ind w:left="6851" w:hanging="360"/>
      </w:pPr>
      <w:rPr>
        <w:rFonts w:ascii="Wingdings" w:hAnsi="Wingdings" w:hint="default"/>
      </w:rPr>
    </w:lvl>
  </w:abstractNum>
  <w:abstractNum w:abstractNumId="29" w15:restartNumberingAfterBreak="0">
    <w:nsid w:val="48906FB0"/>
    <w:multiLevelType w:val="multilevel"/>
    <w:tmpl w:val="43628302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F24336"/>
    <w:multiLevelType w:val="hybridMultilevel"/>
    <w:tmpl w:val="35F460B4"/>
    <w:lvl w:ilvl="0" w:tplc="636A57A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C3D72"/>
    <w:multiLevelType w:val="hybridMultilevel"/>
    <w:tmpl w:val="7258242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D4F783F"/>
    <w:multiLevelType w:val="multilevel"/>
    <w:tmpl w:val="D586F2C6"/>
    <w:lvl w:ilvl="0">
      <w:start w:val="1"/>
      <w:numFmt w:val="bullet"/>
      <w:lvlText w:val=""/>
      <w:lvlJc w:val="left"/>
      <w:pPr>
        <w:tabs>
          <w:tab w:val="num" w:pos="2146"/>
        </w:tabs>
        <w:ind w:left="2146" w:hanging="360"/>
      </w:pPr>
      <w:rPr>
        <w:rFonts w:ascii="Symbol" w:hAnsi="Symbol" w:hint="default"/>
        <w:color w:val="auto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5E287540"/>
    <w:multiLevelType w:val="hybridMultilevel"/>
    <w:tmpl w:val="CD5260A4"/>
    <w:lvl w:ilvl="0" w:tplc="337CA9B4">
      <w:numFmt w:val="bullet"/>
      <w:lvlText w:val="-"/>
      <w:lvlJc w:val="left"/>
      <w:pPr>
        <w:tabs>
          <w:tab w:val="num" w:pos="2146"/>
        </w:tabs>
        <w:ind w:left="2146" w:hanging="360"/>
      </w:pPr>
      <w:rPr>
        <w:rFonts w:ascii="Arial" w:eastAsia="Times New Roman" w:hAnsi="Arial" w:cs="Aria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4" w15:restartNumberingAfterBreak="0">
    <w:nsid w:val="5EAD5BB5"/>
    <w:multiLevelType w:val="singleLevel"/>
    <w:tmpl w:val="BA9EBA30"/>
    <w:lvl w:ilvl="0">
      <w:start w:val="1"/>
      <w:numFmt w:val="lowerLetter"/>
      <w:pStyle w:val="odrky"/>
      <w:lvlText w:val="%1)"/>
      <w:lvlJc w:val="left"/>
      <w:pPr>
        <w:ind w:left="360" w:hanging="360"/>
      </w:pPr>
      <w:rPr>
        <w:rFonts w:hint="default"/>
      </w:rPr>
    </w:lvl>
  </w:abstractNum>
  <w:abstractNum w:abstractNumId="35" w15:restartNumberingAfterBreak="0">
    <w:nsid w:val="600E4AA9"/>
    <w:multiLevelType w:val="hybridMultilevel"/>
    <w:tmpl w:val="DBE0D5C2"/>
    <w:lvl w:ilvl="0" w:tplc="D2CA1B5A">
      <w:start w:val="1"/>
      <w:numFmt w:val="upperLetter"/>
      <w:pStyle w:val="Nadpis1A"/>
      <w:lvlText w:val="%1."/>
      <w:lvlJc w:val="left"/>
      <w:pPr>
        <w:tabs>
          <w:tab w:val="num" w:pos="8015"/>
        </w:tabs>
        <w:ind w:left="8015" w:hanging="360"/>
      </w:pPr>
    </w:lvl>
    <w:lvl w:ilvl="1" w:tplc="1038A4F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1972238"/>
    <w:multiLevelType w:val="hybridMultilevel"/>
    <w:tmpl w:val="D7FA29B8"/>
    <w:lvl w:ilvl="0" w:tplc="636A57AE">
      <w:numFmt w:val="bullet"/>
      <w:lvlText w:val="-"/>
      <w:lvlJc w:val="left"/>
      <w:pPr>
        <w:tabs>
          <w:tab w:val="num" w:pos="903"/>
        </w:tabs>
        <w:ind w:left="903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3"/>
        </w:tabs>
        <w:ind w:left="18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3"/>
        </w:tabs>
        <w:ind w:left="25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3"/>
        </w:tabs>
        <w:ind w:left="32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3"/>
        </w:tabs>
        <w:ind w:left="39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3"/>
        </w:tabs>
        <w:ind w:left="46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3"/>
        </w:tabs>
        <w:ind w:left="54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3"/>
        </w:tabs>
        <w:ind w:left="61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3"/>
        </w:tabs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630F7AFB"/>
    <w:multiLevelType w:val="hybridMultilevel"/>
    <w:tmpl w:val="67023760"/>
    <w:lvl w:ilvl="0" w:tplc="E91C6F2C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color w:val="auto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auto"/>
        <w:sz w:val="24"/>
        <w:szCs w:val="24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EA4AB2"/>
    <w:multiLevelType w:val="hybridMultilevel"/>
    <w:tmpl w:val="5EC41C5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7475997"/>
    <w:multiLevelType w:val="hybridMultilevel"/>
    <w:tmpl w:val="28A0FA6C"/>
    <w:lvl w:ilvl="0" w:tplc="636A57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67B13C32"/>
    <w:multiLevelType w:val="hybridMultilevel"/>
    <w:tmpl w:val="0BFAE8F0"/>
    <w:lvl w:ilvl="0" w:tplc="0444143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158E5B78">
      <w:numFmt w:val="none"/>
      <w:lvlText w:val=""/>
      <w:lvlJc w:val="left"/>
      <w:pPr>
        <w:tabs>
          <w:tab w:val="num" w:pos="501"/>
        </w:tabs>
      </w:pPr>
    </w:lvl>
    <w:lvl w:ilvl="2" w:tplc="9D0C6FC2">
      <w:numFmt w:val="none"/>
      <w:lvlText w:val=""/>
      <w:lvlJc w:val="left"/>
      <w:pPr>
        <w:tabs>
          <w:tab w:val="num" w:pos="501"/>
        </w:tabs>
      </w:pPr>
    </w:lvl>
    <w:lvl w:ilvl="3" w:tplc="BDA6FA5C">
      <w:numFmt w:val="none"/>
      <w:lvlText w:val=""/>
      <w:lvlJc w:val="left"/>
      <w:pPr>
        <w:tabs>
          <w:tab w:val="num" w:pos="501"/>
        </w:tabs>
      </w:pPr>
    </w:lvl>
    <w:lvl w:ilvl="4" w:tplc="259C2370">
      <w:numFmt w:val="none"/>
      <w:lvlText w:val=""/>
      <w:lvlJc w:val="left"/>
      <w:pPr>
        <w:tabs>
          <w:tab w:val="num" w:pos="501"/>
        </w:tabs>
      </w:pPr>
    </w:lvl>
    <w:lvl w:ilvl="5" w:tplc="EDAC6A74">
      <w:numFmt w:val="none"/>
      <w:lvlText w:val=""/>
      <w:lvlJc w:val="left"/>
      <w:pPr>
        <w:tabs>
          <w:tab w:val="num" w:pos="501"/>
        </w:tabs>
      </w:pPr>
    </w:lvl>
    <w:lvl w:ilvl="6" w:tplc="56660B9E">
      <w:numFmt w:val="none"/>
      <w:lvlText w:val=""/>
      <w:lvlJc w:val="left"/>
      <w:pPr>
        <w:tabs>
          <w:tab w:val="num" w:pos="501"/>
        </w:tabs>
      </w:pPr>
    </w:lvl>
    <w:lvl w:ilvl="7" w:tplc="03CA97B2">
      <w:numFmt w:val="none"/>
      <w:lvlText w:val=""/>
      <w:lvlJc w:val="left"/>
      <w:pPr>
        <w:tabs>
          <w:tab w:val="num" w:pos="501"/>
        </w:tabs>
      </w:pPr>
    </w:lvl>
    <w:lvl w:ilvl="8" w:tplc="331AE478">
      <w:numFmt w:val="none"/>
      <w:lvlText w:val=""/>
      <w:lvlJc w:val="left"/>
      <w:pPr>
        <w:tabs>
          <w:tab w:val="num" w:pos="501"/>
        </w:tabs>
      </w:pPr>
    </w:lvl>
  </w:abstractNum>
  <w:abstractNum w:abstractNumId="41" w15:restartNumberingAfterBreak="0">
    <w:nsid w:val="680137C8"/>
    <w:multiLevelType w:val="hybridMultilevel"/>
    <w:tmpl w:val="C7B29E94"/>
    <w:lvl w:ilvl="0" w:tplc="4EE88F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320CEB"/>
    <w:multiLevelType w:val="hybridMultilevel"/>
    <w:tmpl w:val="8BA4A0FC"/>
    <w:lvl w:ilvl="0" w:tplc="917E10F6">
      <w:start w:val="6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1DA0E630">
      <w:numFmt w:val="none"/>
      <w:lvlText w:val=""/>
      <w:lvlJc w:val="left"/>
      <w:pPr>
        <w:tabs>
          <w:tab w:val="num" w:pos="360"/>
        </w:tabs>
      </w:pPr>
    </w:lvl>
    <w:lvl w:ilvl="2" w:tplc="7570D6AC">
      <w:numFmt w:val="none"/>
      <w:lvlText w:val=""/>
      <w:lvlJc w:val="left"/>
      <w:pPr>
        <w:tabs>
          <w:tab w:val="num" w:pos="360"/>
        </w:tabs>
      </w:pPr>
    </w:lvl>
    <w:lvl w:ilvl="3" w:tplc="2EC8F47C">
      <w:numFmt w:val="none"/>
      <w:lvlText w:val=""/>
      <w:lvlJc w:val="left"/>
      <w:pPr>
        <w:tabs>
          <w:tab w:val="num" w:pos="360"/>
        </w:tabs>
      </w:pPr>
    </w:lvl>
    <w:lvl w:ilvl="4" w:tplc="C7D86124">
      <w:numFmt w:val="none"/>
      <w:lvlText w:val=""/>
      <w:lvlJc w:val="left"/>
      <w:pPr>
        <w:tabs>
          <w:tab w:val="num" w:pos="360"/>
        </w:tabs>
      </w:pPr>
    </w:lvl>
    <w:lvl w:ilvl="5" w:tplc="061E2BA8">
      <w:numFmt w:val="none"/>
      <w:lvlText w:val=""/>
      <w:lvlJc w:val="left"/>
      <w:pPr>
        <w:tabs>
          <w:tab w:val="num" w:pos="360"/>
        </w:tabs>
      </w:pPr>
    </w:lvl>
    <w:lvl w:ilvl="6" w:tplc="3BBE35F0">
      <w:numFmt w:val="none"/>
      <w:lvlText w:val=""/>
      <w:lvlJc w:val="left"/>
      <w:pPr>
        <w:tabs>
          <w:tab w:val="num" w:pos="360"/>
        </w:tabs>
      </w:pPr>
    </w:lvl>
    <w:lvl w:ilvl="7" w:tplc="BF081F74">
      <w:numFmt w:val="none"/>
      <w:lvlText w:val=""/>
      <w:lvlJc w:val="left"/>
      <w:pPr>
        <w:tabs>
          <w:tab w:val="num" w:pos="360"/>
        </w:tabs>
      </w:pPr>
    </w:lvl>
    <w:lvl w:ilvl="8" w:tplc="1A768D6A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4AB2046"/>
    <w:multiLevelType w:val="hybridMultilevel"/>
    <w:tmpl w:val="CC52EE92"/>
    <w:lvl w:ilvl="0" w:tplc="D304C3BC">
      <w:start w:val="6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44" w15:restartNumberingAfterBreak="0">
    <w:nsid w:val="76E2171F"/>
    <w:multiLevelType w:val="hybridMultilevel"/>
    <w:tmpl w:val="82C2B2A2"/>
    <w:lvl w:ilvl="0" w:tplc="0405000F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45" w15:restartNumberingAfterBreak="0">
    <w:nsid w:val="7A18323A"/>
    <w:multiLevelType w:val="hybridMultilevel"/>
    <w:tmpl w:val="4496908E"/>
    <w:lvl w:ilvl="0" w:tplc="636A57A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F52CBE"/>
    <w:multiLevelType w:val="hybridMultilevel"/>
    <w:tmpl w:val="3CB43144"/>
    <w:lvl w:ilvl="0" w:tplc="48BCBF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52A2F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9107F7"/>
    <w:multiLevelType w:val="hybridMultilevel"/>
    <w:tmpl w:val="968637F6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FFA5EB7"/>
    <w:multiLevelType w:val="hybridMultilevel"/>
    <w:tmpl w:val="BE4E60F2"/>
    <w:lvl w:ilvl="0" w:tplc="636A57A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17717442">
    <w:abstractNumId w:val="40"/>
  </w:num>
  <w:num w:numId="2" w16cid:durableId="430467581">
    <w:abstractNumId w:val="42"/>
  </w:num>
  <w:num w:numId="3" w16cid:durableId="1619487144">
    <w:abstractNumId w:val="30"/>
  </w:num>
  <w:num w:numId="4" w16cid:durableId="238906503">
    <w:abstractNumId w:val="37"/>
  </w:num>
  <w:num w:numId="5" w16cid:durableId="989285114">
    <w:abstractNumId w:val="19"/>
  </w:num>
  <w:num w:numId="6" w16cid:durableId="340666243">
    <w:abstractNumId w:val="9"/>
  </w:num>
  <w:num w:numId="7" w16cid:durableId="372117960">
    <w:abstractNumId w:val="25"/>
  </w:num>
  <w:num w:numId="8" w16cid:durableId="1458141421">
    <w:abstractNumId w:val="13"/>
  </w:num>
  <w:num w:numId="9" w16cid:durableId="2074234864">
    <w:abstractNumId w:val="20"/>
  </w:num>
  <w:num w:numId="10" w16cid:durableId="2128117307">
    <w:abstractNumId w:val="28"/>
  </w:num>
  <w:num w:numId="11" w16cid:durableId="1615936981">
    <w:abstractNumId w:val="44"/>
  </w:num>
  <w:num w:numId="12" w16cid:durableId="1586069410">
    <w:abstractNumId w:val="7"/>
  </w:num>
  <w:num w:numId="13" w16cid:durableId="1043794410">
    <w:abstractNumId w:val="32"/>
  </w:num>
  <w:num w:numId="14" w16cid:durableId="235358813">
    <w:abstractNumId w:val="33"/>
  </w:num>
  <w:num w:numId="15" w16cid:durableId="117383804">
    <w:abstractNumId w:val="2"/>
  </w:num>
  <w:num w:numId="16" w16cid:durableId="447168976">
    <w:abstractNumId w:val="26"/>
  </w:num>
  <w:num w:numId="17" w16cid:durableId="100301007">
    <w:abstractNumId w:val="36"/>
  </w:num>
  <w:num w:numId="18" w16cid:durableId="31880143">
    <w:abstractNumId w:val="39"/>
  </w:num>
  <w:num w:numId="19" w16cid:durableId="314265802">
    <w:abstractNumId w:val="45"/>
  </w:num>
  <w:num w:numId="20" w16cid:durableId="429543571">
    <w:abstractNumId w:val="43"/>
  </w:num>
  <w:num w:numId="21" w16cid:durableId="1591160646">
    <w:abstractNumId w:val="5"/>
  </w:num>
  <w:num w:numId="22" w16cid:durableId="1256019282">
    <w:abstractNumId w:val="21"/>
  </w:num>
  <w:num w:numId="23" w16cid:durableId="1964925036">
    <w:abstractNumId w:val="31"/>
  </w:num>
  <w:num w:numId="24" w16cid:durableId="1604456572">
    <w:abstractNumId w:val="47"/>
  </w:num>
  <w:num w:numId="25" w16cid:durableId="634873124">
    <w:abstractNumId w:val="6"/>
  </w:num>
  <w:num w:numId="26" w16cid:durableId="1829439878">
    <w:abstractNumId w:val="1"/>
  </w:num>
  <w:num w:numId="27" w16cid:durableId="396976925">
    <w:abstractNumId w:val="10"/>
  </w:num>
  <w:num w:numId="28" w16cid:durableId="353725848">
    <w:abstractNumId w:val="15"/>
  </w:num>
  <w:num w:numId="29" w16cid:durableId="708147232">
    <w:abstractNumId w:val="22"/>
  </w:num>
  <w:num w:numId="30" w16cid:durableId="731925146">
    <w:abstractNumId w:val="23"/>
  </w:num>
  <w:num w:numId="31" w16cid:durableId="736510816">
    <w:abstractNumId w:val="34"/>
  </w:num>
  <w:num w:numId="32" w16cid:durableId="248194233">
    <w:abstractNumId w:val="46"/>
  </w:num>
  <w:num w:numId="33" w16cid:durableId="75714359">
    <w:abstractNumId w:val="3"/>
  </w:num>
  <w:num w:numId="34" w16cid:durableId="998583441">
    <w:abstractNumId w:val="12"/>
  </w:num>
  <w:num w:numId="35" w16cid:durableId="5131517">
    <w:abstractNumId w:val="11"/>
  </w:num>
  <w:num w:numId="36" w16cid:durableId="1452361042">
    <w:abstractNumId w:val="18"/>
  </w:num>
  <w:num w:numId="37" w16cid:durableId="459543527">
    <w:abstractNumId w:val="14"/>
  </w:num>
  <w:num w:numId="38" w16cid:durableId="984700492">
    <w:abstractNumId w:val="27"/>
  </w:num>
  <w:num w:numId="39" w16cid:durableId="1906796359">
    <w:abstractNumId w:val="16"/>
  </w:num>
  <w:num w:numId="40" w16cid:durableId="1243029104">
    <w:abstractNumId w:val="8"/>
  </w:num>
  <w:num w:numId="41" w16cid:durableId="1658921333">
    <w:abstractNumId w:val="24"/>
  </w:num>
  <w:num w:numId="42" w16cid:durableId="1020669277">
    <w:abstractNumId w:val="41"/>
  </w:num>
  <w:num w:numId="43" w16cid:durableId="36896860">
    <w:abstractNumId w:val="17"/>
  </w:num>
  <w:num w:numId="44" w16cid:durableId="2101441366">
    <w:abstractNumId w:val="35"/>
  </w:num>
  <w:num w:numId="45" w16cid:durableId="1808355128">
    <w:abstractNumId w:val="29"/>
  </w:num>
  <w:num w:numId="46" w16cid:durableId="1629970595">
    <w:abstractNumId w:val="48"/>
  </w:num>
  <w:num w:numId="47" w16cid:durableId="419445973">
    <w:abstractNumId w:val="0"/>
  </w:num>
  <w:num w:numId="48" w16cid:durableId="52893498">
    <w:abstractNumId w:val="38"/>
  </w:num>
  <w:num w:numId="49" w16cid:durableId="777334398">
    <w:abstractNumId w:val="15"/>
  </w:num>
  <w:num w:numId="50" w16cid:durableId="1689479003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okrment Ivo">
    <w15:presenceInfo w15:providerId="AD" w15:userId="S::kokrment@vrv.cz::10fba6b6-1158-4da7-bfbf-b181cb1a5c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764FF"/>
    <w:rsid w:val="0000394E"/>
    <w:rsid w:val="00004FCB"/>
    <w:rsid w:val="00010B1A"/>
    <w:rsid w:val="000111D3"/>
    <w:rsid w:val="00020A4C"/>
    <w:rsid w:val="00023EF2"/>
    <w:rsid w:val="00024EB0"/>
    <w:rsid w:val="00032817"/>
    <w:rsid w:val="00067046"/>
    <w:rsid w:val="00067108"/>
    <w:rsid w:val="00071978"/>
    <w:rsid w:val="000776B7"/>
    <w:rsid w:val="00092168"/>
    <w:rsid w:val="00094410"/>
    <w:rsid w:val="00096570"/>
    <w:rsid w:val="000A06CD"/>
    <w:rsid w:val="000A6A1D"/>
    <w:rsid w:val="000A7396"/>
    <w:rsid w:val="000D175C"/>
    <w:rsid w:val="000D2164"/>
    <w:rsid w:val="000D4254"/>
    <w:rsid w:val="000E0BA8"/>
    <w:rsid w:val="000E66C8"/>
    <w:rsid w:val="000F53D4"/>
    <w:rsid w:val="000F65F9"/>
    <w:rsid w:val="00105446"/>
    <w:rsid w:val="00106864"/>
    <w:rsid w:val="00110FF2"/>
    <w:rsid w:val="00113C76"/>
    <w:rsid w:val="00120692"/>
    <w:rsid w:val="00123907"/>
    <w:rsid w:val="00125AEA"/>
    <w:rsid w:val="00125CB7"/>
    <w:rsid w:val="00127AD6"/>
    <w:rsid w:val="00133AF2"/>
    <w:rsid w:val="001379BF"/>
    <w:rsid w:val="0014775B"/>
    <w:rsid w:val="00153608"/>
    <w:rsid w:val="00154D3C"/>
    <w:rsid w:val="001640AE"/>
    <w:rsid w:val="001641A6"/>
    <w:rsid w:val="00164909"/>
    <w:rsid w:val="001759E4"/>
    <w:rsid w:val="00180558"/>
    <w:rsid w:val="00181536"/>
    <w:rsid w:val="00182626"/>
    <w:rsid w:val="00183415"/>
    <w:rsid w:val="00184F57"/>
    <w:rsid w:val="00186E2D"/>
    <w:rsid w:val="00190220"/>
    <w:rsid w:val="00194362"/>
    <w:rsid w:val="00195516"/>
    <w:rsid w:val="001A388F"/>
    <w:rsid w:val="001B3E85"/>
    <w:rsid w:val="001C0DC2"/>
    <w:rsid w:val="001C76BE"/>
    <w:rsid w:val="001D2DAC"/>
    <w:rsid w:val="001E0A0C"/>
    <w:rsid w:val="001E3D0C"/>
    <w:rsid w:val="001F1064"/>
    <w:rsid w:val="001F1355"/>
    <w:rsid w:val="001F1DC3"/>
    <w:rsid w:val="001F32EF"/>
    <w:rsid w:val="001F4E84"/>
    <w:rsid w:val="00204445"/>
    <w:rsid w:val="00205198"/>
    <w:rsid w:val="00217A9C"/>
    <w:rsid w:val="002335AB"/>
    <w:rsid w:val="0023450F"/>
    <w:rsid w:val="00244FE0"/>
    <w:rsid w:val="00245A51"/>
    <w:rsid w:val="002522CE"/>
    <w:rsid w:val="00253303"/>
    <w:rsid w:val="00254870"/>
    <w:rsid w:val="0025657D"/>
    <w:rsid w:val="00263874"/>
    <w:rsid w:val="002748B2"/>
    <w:rsid w:val="00290A2A"/>
    <w:rsid w:val="002977BC"/>
    <w:rsid w:val="002A06DB"/>
    <w:rsid w:val="002A07D9"/>
    <w:rsid w:val="002A7BCB"/>
    <w:rsid w:val="002B274E"/>
    <w:rsid w:val="002B6640"/>
    <w:rsid w:val="002C0317"/>
    <w:rsid w:val="002C7AA5"/>
    <w:rsid w:val="002D259B"/>
    <w:rsid w:val="002E0C3F"/>
    <w:rsid w:val="002E3951"/>
    <w:rsid w:val="002E3EC0"/>
    <w:rsid w:val="002E5FBF"/>
    <w:rsid w:val="002E7C58"/>
    <w:rsid w:val="002F061A"/>
    <w:rsid w:val="00300A8D"/>
    <w:rsid w:val="0030133B"/>
    <w:rsid w:val="003059D0"/>
    <w:rsid w:val="00312CE0"/>
    <w:rsid w:val="00314C37"/>
    <w:rsid w:val="00322132"/>
    <w:rsid w:val="00323BBC"/>
    <w:rsid w:val="00333758"/>
    <w:rsid w:val="00336FA4"/>
    <w:rsid w:val="00340936"/>
    <w:rsid w:val="00343227"/>
    <w:rsid w:val="00351C25"/>
    <w:rsid w:val="003536BE"/>
    <w:rsid w:val="00360622"/>
    <w:rsid w:val="00362B90"/>
    <w:rsid w:val="00367DDC"/>
    <w:rsid w:val="00392F0B"/>
    <w:rsid w:val="00394D9F"/>
    <w:rsid w:val="0039511E"/>
    <w:rsid w:val="0039591D"/>
    <w:rsid w:val="003966F6"/>
    <w:rsid w:val="003A02B4"/>
    <w:rsid w:val="003A356F"/>
    <w:rsid w:val="003B0066"/>
    <w:rsid w:val="003B30D8"/>
    <w:rsid w:val="003B4E79"/>
    <w:rsid w:val="003B623A"/>
    <w:rsid w:val="003C163E"/>
    <w:rsid w:val="003C436C"/>
    <w:rsid w:val="003C4D09"/>
    <w:rsid w:val="003D2D89"/>
    <w:rsid w:val="003D2F44"/>
    <w:rsid w:val="003E06BF"/>
    <w:rsid w:val="003E5E76"/>
    <w:rsid w:val="003F12BA"/>
    <w:rsid w:val="003F5BE8"/>
    <w:rsid w:val="0040124F"/>
    <w:rsid w:val="00410D73"/>
    <w:rsid w:val="00411E23"/>
    <w:rsid w:val="00421A0F"/>
    <w:rsid w:val="00423274"/>
    <w:rsid w:val="00430204"/>
    <w:rsid w:val="004338B6"/>
    <w:rsid w:val="00433EB8"/>
    <w:rsid w:val="004458D7"/>
    <w:rsid w:val="0045046F"/>
    <w:rsid w:val="00451507"/>
    <w:rsid w:val="004533A6"/>
    <w:rsid w:val="004619FA"/>
    <w:rsid w:val="00463B17"/>
    <w:rsid w:val="00470C54"/>
    <w:rsid w:val="00473D63"/>
    <w:rsid w:val="004746F8"/>
    <w:rsid w:val="00483EFD"/>
    <w:rsid w:val="004A3C0A"/>
    <w:rsid w:val="004A6C2B"/>
    <w:rsid w:val="004A70D2"/>
    <w:rsid w:val="004B76A6"/>
    <w:rsid w:val="004D08D6"/>
    <w:rsid w:val="004D40E7"/>
    <w:rsid w:val="004D5151"/>
    <w:rsid w:val="004D69D4"/>
    <w:rsid w:val="004E1574"/>
    <w:rsid w:val="004F337B"/>
    <w:rsid w:val="004F3665"/>
    <w:rsid w:val="004F5DA7"/>
    <w:rsid w:val="005005C5"/>
    <w:rsid w:val="00506C13"/>
    <w:rsid w:val="00522B69"/>
    <w:rsid w:val="00530E55"/>
    <w:rsid w:val="00532249"/>
    <w:rsid w:val="005358CE"/>
    <w:rsid w:val="005361AB"/>
    <w:rsid w:val="0054143C"/>
    <w:rsid w:val="005421CC"/>
    <w:rsid w:val="005425E9"/>
    <w:rsid w:val="00544ED4"/>
    <w:rsid w:val="0055201B"/>
    <w:rsid w:val="00563522"/>
    <w:rsid w:val="00564A81"/>
    <w:rsid w:val="0056674D"/>
    <w:rsid w:val="00566D90"/>
    <w:rsid w:val="00570F45"/>
    <w:rsid w:val="0058650B"/>
    <w:rsid w:val="00586AA3"/>
    <w:rsid w:val="005A5419"/>
    <w:rsid w:val="005B6012"/>
    <w:rsid w:val="005B6D17"/>
    <w:rsid w:val="005C2B6E"/>
    <w:rsid w:val="005C3B6C"/>
    <w:rsid w:val="005D4363"/>
    <w:rsid w:val="005D6C28"/>
    <w:rsid w:val="006021F3"/>
    <w:rsid w:val="00603B97"/>
    <w:rsid w:val="00615165"/>
    <w:rsid w:val="006214AF"/>
    <w:rsid w:val="006221FB"/>
    <w:rsid w:val="00622CB9"/>
    <w:rsid w:val="00624741"/>
    <w:rsid w:val="00630397"/>
    <w:rsid w:val="006327BA"/>
    <w:rsid w:val="00640BAB"/>
    <w:rsid w:val="00644671"/>
    <w:rsid w:val="00644D8A"/>
    <w:rsid w:val="006450F8"/>
    <w:rsid w:val="00645733"/>
    <w:rsid w:val="0064658A"/>
    <w:rsid w:val="00652E80"/>
    <w:rsid w:val="00654B60"/>
    <w:rsid w:val="00657AA8"/>
    <w:rsid w:val="00670D6E"/>
    <w:rsid w:val="006712FF"/>
    <w:rsid w:val="006772EB"/>
    <w:rsid w:val="006946B4"/>
    <w:rsid w:val="006A2792"/>
    <w:rsid w:val="006C5C06"/>
    <w:rsid w:val="006C7D77"/>
    <w:rsid w:val="006D2918"/>
    <w:rsid w:val="006D55DC"/>
    <w:rsid w:val="006D7147"/>
    <w:rsid w:val="006D770C"/>
    <w:rsid w:val="006F1D8D"/>
    <w:rsid w:val="006F3821"/>
    <w:rsid w:val="007001FF"/>
    <w:rsid w:val="00714182"/>
    <w:rsid w:val="0071527D"/>
    <w:rsid w:val="00715DB8"/>
    <w:rsid w:val="007226E9"/>
    <w:rsid w:val="00725134"/>
    <w:rsid w:val="00725E01"/>
    <w:rsid w:val="00726A6D"/>
    <w:rsid w:val="00750EC6"/>
    <w:rsid w:val="00765E66"/>
    <w:rsid w:val="00773474"/>
    <w:rsid w:val="007952F6"/>
    <w:rsid w:val="007A2819"/>
    <w:rsid w:val="007A2AF6"/>
    <w:rsid w:val="007B038A"/>
    <w:rsid w:val="007B07DF"/>
    <w:rsid w:val="007B1CF3"/>
    <w:rsid w:val="007B2B2B"/>
    <w:rsid w:val="007B4793"/>
    <w:rsid w:val="007C1B93"/>
    <w:rsid w:val="007C3652"/>
    <w:rsid w:val="007C5878"/>
    <w:rsid w:val="007D175B"/>
    <w:rsid w:val="007D1A16"/>
    <w:rsid w:val="007D6DB3"/>
    <w:rsid w:val="007E0EB9"/>
    <w:rsid w:val="00803E0C"/>
    <w:rsid w:val="00803EC1"/>
    <w:rsid w:val="00805880"/>
    <w:rsid w:val="008141C3"/>
    <w:rsid w:val="00815CC5"/>
    <w:rsid w:val="00822FBE"/>
    <w:rsid w:val="00823F61"/>
    <w:rsid w:val="008247CD"/>
    <w:rsid w:val="00825B50"/>
    <w:rsid w:val="008262FE"/>
    <w:rsid w:val="00827277"/>
    <w:rsid w:val="00830187"/>
    <w:rsid w:val="0083027D"/>
    <w:rsid w:val="008311F6"/>
    <w:rsid w:val="00844C6D"/>
    <w:rsid w:val="00846674"/>
    <w:rsid w:val="0085375D"/>
    <w:rsid w:val="00855A95"/>
    <w:rsid w:val="008619B1"/>
    <w:rsid w:val="00862809"/>
    <w:rsid w:val="0086323B"/>
    <w:rsid w:val="00867A0A"/>
    <w:rsid w:val="008764FF"/>
    <w:rsid w:val="00877E62"/>
    <w:rsid w:val="00883F3F"/>
    <w:rsid w:val="00887774"/>
    <w:rsid w:val="008946CB"/>
    <w:rsid w:val="008A1431"/>
    <w:rsid w:val="008B2061"/>
    <w:rsid w:val="008B588A"/>
    <w:rsid w:val="008B6BB2"/>
    <w:rsid w:val="008B76C2"/>
    <w:rsid w:val="008E2714"/>
    <w:rsid w:val="008E48C0"/>
    <w:rsid w:val="008E494E"/>
    <w:rsid w:val="008F2799"/>
    <w:rsid w:val="0090355F"/>
    <w:rsid w:val="00917425"/>
    <w:rsid w:val="0093613B"/>
    <w:rsid w:val="00940FDF"/>
    <w:rsid w:val="00944526"/>
    <w:rsid w:val="0095454B"/>
    <w:rsid w:val="00955071"/>
    <w:rsid w:val="00962FC9"/>
    <w:rsid w:val="00971825"/>
    <w:rsid w:val="00980081"/>
    <w:rsid w:val="0098589B"/>
    <w:rsid w:val="00986B7F"/>
    <w:rsid w:val="00993705"/>
    <w:rsid w:val="00994004"/>
    <w:rsid w:val="009A1C37"/>
    <w:rsid w:val="009A52CA"/>
    <w:rsid w:val="009C45EE"/>
    <w:rsid w:val="009D043D"/>
    <w:rsid w:val="009D572F"/>
    <w:rsid w:val="009E7704"/>
    <w:rsid w:val="009E776B"/>
    <w:rsid w:val="009F3759"/>
    <w:rsid w:val="009F6996"/>
    <w:rsid w:val="00A02E74"/>
    <w:rsid w:val="00A064E8"/>
    <w:rsid w:val="00A2124B"/>
    <w:rsid w:val="00A21C20"/>
    <w:rsid w:val="00A43971"/>
    <w:rsid w:val="00A43A94"/>
    <w:rsid w:val="00A4708C"/>
    <w:rsid w:val="00A62FD9"/>
    <w:rsid w:val="00A65B48"/>
    <w:rsid w:val="00A70DED"/>
    <w:rsid w:val="00A73A1A"/>
    <w:rsid w:val="00A775D9"/>
    <w:rsid w:val="00A8171D"/>
    <w:rsid w:val="00A83B38"/>
    <w:rsid w:val="00A842D7"/>
    <w:rsid w:val="00A85EAF"/>
    <w:rsid w:val="00A91884"/>
    <w:rsid w:val="00A93CE5"/>
    <w:rsid w:val="00AA03D5"/>
    <w:rsid w:val="00AA1160"/>
    <w:rsid w:val="00AA1D29"/>
    <w:rsid w:val="00AB7757"/>
    <w:rsid w:val="00AE0D58"/>
    <w:rsid w:val="00AF2C65"/>
    <w:rsid w:val="00AF3D37"/>
    <w:rsid w:val="00AF5222"/>
    <w:rsid w:val="00AF61CF"/>
    <w:rsid w:val="00B0243A"/>
    <w:rsid w:val="00B06303"/>
    <w:rsid w:val="00B07E2E"/>
    <w:rsid w:val="00B13D44"/>
    <w:rsid w:val="00B1465B"/>
    <w:rsid w:val="00B15780"/>
    <w:rsid w:val="00B3525E"/>
    <w:rsid w:val="00B364C2"/>
    <w:rsid w:val="00B37187"/>
    <w:rsid w:val="00B43B29"/>
    <w:rsid w:val="00B43BFD"/>
    <w:rsid w:val="00B514A2"/>
    <w:rsid w:val="00B616D2"/>
    <w:rsid w:val="00B61D51"/>
    <w:rsid w:val="00B629F8"/>
    <w:rsid w:val="00B674DB"/>
    <w:rsid w:val="00B70C0B"/>
    <w:rsid w:val="00B7288E"/>
    <w:rsid w:val="00B77ECB"/>
    <w:rsid w:val="00B806CC"/>
    <w:rsid w:val="00B82322"/>
    <w:rsid w:val="00B87299"/>
    <w:rsid w:val="00B9103C"/>
    <w:rsid w:val="00B9277F"/>
    <w:rsid w:val="00B955BF"/>
    <w:rsid w:val="00B95CF3"/>
    <w:rsid w:val="00B979ED"/>
    <w:rsid w:val="00B97B3F"/>
    <w:rsid w:val="00BA2EAB"/>
    <w:rsid w:val="00BB4EF8"/>
    <w:rsid w:val="00BB5BB9"/>
    <w:rsid w:val="00BB6691"/>
    <w:rsid w:val="00BB783A"/>
    <w:rsid w:val="00BC3826"/>
    <w:rsid w:val="00BF2EDC"/>
    <w:rsid w:val="00BF6B59"/>
    <w:rsid w:val="00C05E36"/>
    <w:rsid w:val="00C13932"/>
    <w:rsid w:val="00C1741B"/>
    <w:rsid w:val="00C20ED7"/>
    <w:rsid w:val="00C239EE"/>
    <w:rsid w:val="00C25FBB"/>
    <w:rsid w:val="00C274D7"/>
    <w:rsid w:val="00C41C69"/>
    <w:rsid w:val="00C54E5A"/>
    <w:rsid w:val="00C60757"/>
    <w:rsid w:val="00C615F4"/>
    <w:rsid w:val="00C642B7"/>
    <w:rsid w:val="00C77263"/>
    <w:rsid w:val="00C96084"/>
    <w:rsid w:val="00CA48A1"/>
    <w:rsid w:val="00CC3184"/>
    <w:rsid w:val="00CE3254"/>
    <w:rsid w:val="00CE3475"/>
    <w:rsid w:val="00CF26E2"/>
    <w:rsid w:val="00CF2F72"/>
    <w:rsid w:val="00CF755B"/>
    <w:rsid w:val="00CF7C24"/>
    <w:rsid w:val="00D06071"/>
    <w:rsid w:val="00D075CD"/>
    <w:rsid w:val="00D207FC"/>
    <w:rsid w:val="00D25190"/>
    <w:rsid w:val="00D339E1"/>
    <w:rsid w:val="00D34B1D"/>
    <w:rsid w:val="00D40825"/>
    <w:rsid w:val="00D42D02"/>
    <w:rsid w:val="00D45A5B"/>
    <w:rsid w:val="00D460F4"/>
    <w:rsid w:val="00D460FA"/>
    <w:rsid w:val="00D54A0A"/>
    <w:rsid w:val="00D57C44"/>
    <w:rsid w:val="00D62E18"/>
    <w:rsid w:val="00D667EF"/>
    <w:rsid w:val="00D669A5"/>
    <w:rsid w:val="00D671AE"/>
    <w:rsid w:val="00D72892"/>
    <w:rsid w:val="00D73FFD"/>
    <w:rsid w:val="00D746F3"/>
    <w:rsid w:val="00D74D94"/>
    <w:rsid w:val="00D810BC"/>
    <w:rsid w:val="00D915D0"/>
    <w:rsid w:val="00D939DC"/>
    <w:rsid w:val="00DB5F6B"/>
    <w:rsid w:val="00DB7F3F"/>
    <w:rsid w:val="00DC1355"/>
    <w:rsid w:val="00DC4DC5"/>
    <w:rsid w:val="00DC60AE"/>
    <w:rsid w:val="00DC69A4"/>
    <w:rsid w:val="00DE03EC"/>
    <w:rsid w:val="00DF6C93"/>
    <w:rsid w:val="00E02C75"/>
    <w:rsid w:val="00E04602"/>
    <w:rsid w:val="00E050A8"/>
    <w:rsid w:val="00E05291"/>
    <w:rsid w:val="00E24790"/>
    <w:rsid w:val="00E40904"/>
    <w:rsid w:val="00E57A37"/>
    <w:rsid w:val="00E604CB"/>
    <w:rsid w:val="00E60A78"/>
    <w:rsid w:val="00E61022"/>
    <w:rsid w:val="00E62F29"/>
    <w:rsid w:val="00E83073"/>
    <w:rsid w:val="00E85C69"/>
    <w:rsid w:val="00E87796"/>
    <w:rsid w:val="00E96068"/>
    <w:rsid w:val="00EA4E2F"/>
    <w:rsid w:val="00EA678C"/>
    <w:rsid w:val="00EB446A"/>
    <w:rsid w:val="00EC5541"/>
    <w:rsid w:val="00EC5EC9"/>
    <w:rsid w:val="00EC7A78"/>
    <w:rsid w:val="00ED434F"/>
    <w:rsid w:val="00EE0C47"/>
    <w:rsid w:val="00EF681F"/>
    <w:rsid w:val="00EF7A74"/>
    <w:rsid w:val="00F01F42"/>
    <w:rsid w:val="00F06708"/>
    <w:rsid w:val="00F07BA9"/>
    <w:rsid w:val="00F162E6"/>
    <w:rsid w:val="00F165C7"/>
    <w:rsid w:val="00F20875"/>
    <w:rsid w:val="00F225CB"/>
    <w:rsid w:val="00F3002C"/>
    <w:rsid w:val="00F3002F"/>
    <w:rsid w:val="00F31363"/>
    <w:rsid w:val="00F352CE"/>
    <w:rsid w:val="00F36005"/>
    <w:rsid w:val="00F51293"/>
    <w:rsid w:val="00F523BC"/>
    <w:rsid w:val="00F5500C"/>
    <w:rsid w:val="00F57DB4"/>
    <w:rsid w:val="00F65611"/>
    <w:rsid w:val="00F66517"/>
    <w:rsid w:val="00F77776"/>
    <w:rsid w:val="00F85078"/>
    <w:rsid w:val="00F900A7"/>
    <w:rsid w:val="00F9053E"/>
    <w:rsid w:val="00FA15F6"/>
    <w:rsid w:val="00FB15DD"/>
    <w:rsid w:val="00FB1DAC"/>
    <w:rsid w:val="00FB4F04"/>
    <w:rsid w:val="00FC0A8C"/>
    <w:rsid w:val="00FD338C"/>
    <w:rsid w:val="00FE4044"/>
    <w:rsid w:val="00FE67F6"/>
    <w:rsid w:val="00FF4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"/>
    <o:shapelayout v:ext="edit">
      <o:idmap v:ext="edit" data="1"/>
    </o:shapelayout>
  </w:shapeDefaults>
  <w:decimalSymbol w:val=","/>
  <w:listSeparator w:val=";"/>
  <w14:docId w14:val="3C1F1032"/>
  <w15:chartTrackingRefBased/>
  <w15:docId w15:val="{AB447403-276F-4831-811C-E0F7BE236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page number" w:uiPriority="99"/>
    <w:lsdException w:name="List Number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qFormat="1"/>
    <w:lsdException w:name="Emphasis" w:qFormat="1"/>
    <w:lsdException w:name="Document Map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70C0B"/>
    <w:pPr>
      <w:spacing w:after="320" w:line="360" w:lineRule="auto"/>
    </w:pPr>
    <w:rPr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spacing w:line="640" w:lineRule="exact"/>
      <w:outlineLvl w:val="0"/>
    </w:pPr>
    <w:rPr>
      <w:rFonts w:cs="Arial"/>
      <w:bCs/>
      <w:spacing w:val="8"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spacing w:after="0"/>
      <w:outlineLvl w:val="1"/>
    </w:pPr>
    <w:rPr>
      <w:rFonts w:cs="Arial"/>
      <w:bCs/>
      <w:iCs/>
      <w:spacing w:val="8"/>
      <w:sz w:val="28"/>
      <w:szCs w:val="28"/>
    </w:rPr>
  </w:style>
  <w:style w:type="paragraph" w:styleId="Nadpis3">
    <w:name w:val="heading 3"/>
    <w:basedOn w:val="Normln"/>
    <w:next w:val="Normln"/>
    <w:link w:val="Nadpis3Char1"/>
    <w:uiPriority w:val="99"/>
    <w:qFormat/>
    <w:pPr>
      <w:keepNext/>
      <w:spacing w:after="0"/>
      <w:outlineLvl w:val="2"/>
    </w:pPr>
    <w:rPr>
      <w:rFonts w:cs="Arial"/>
      <w:bCs/>
      <w:spacing w:val="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uiPriority w:val="99"/>
    <w:rPr>
      <w:rFonts w:cs="Arial"/>
      <w:bCs/>
      <w:spacing w:val="8"/>
      <w:sz w:val="22"/>
      <w:szCs w:val="22"/>
      <w:lang w:val="cs-CZ" w:eastAsia="cs-CZ" w:bidi="ar-SA"/>
    </w:rPr>
  </w:style>
  <w:style w:type="paragraph" w:styleId="Rozloendokumentu">
    <w:name w:val="Document Map"/>
    <w:basedOn w:val="Normln"/>
    <w:link w:val="RozloendokumentuChar"/>
    <w:uiPriority w:val="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</w:style>
  <w:style w:type="paragraph" w:styleId="Zkladntextodsazen">
    <w:name w:val="Body Text Indent"/>
    <w:basedOn w:val="Normln"/>
    <w:link w:val="ZkladntextodsazenChar"/>
    <w:uiPriority w:val="99"/>
    <w:pPr>
      <w:spacing w:after="120" w:line="240" w:lineRule="auto"/>
      <w:ind w:firstLine="360"/>
    </w:pPr>
    <w:rPr>
      <w:b/>
      <w:sz w:val="24"/>
    </w:rPr>
  </w:style>
  <w:style w:type="paragraph" w:styleId="Zkladntext">
    <w:name w:val="Body Text"/>
    <w:basedOn w:val="Normln"/>
    <w:link w:val="ZkladntextChar"/>
    <w:rsid w:val="008141C3"/>
    <w:pPr>
      <w:spacing w:after="120"/>
    </w:pPr>
  </w:style>
  <w:style w:type="character" w:styleId="Hypertextovodkaz">
    <w:name w:val="Hyperlink"/>
    <w:uiPriority w:val="99"/>
    <w:rsid w:val="008141C3"/>
    <w:rPr>
      <w:color w:val="0000FF"/>
      <w:u w:val="single"/>
    </w:rPr>
  </w:style>
  <w:style w:type="paragraph" w:styleId="slovanseznam">
    <w:name w:val="List Number"/>
    <w:basedOn w:val="Normln"/>
    <w:uiPriority w:val="99"/>
    <w:rsid w:val="008141C3"/>
    <w:pPr>
      <w:numPr>
        <w:numId w:val="27"/>
      </w:numPr>
      <w:spacing w:after="120" w:line="288" w:lineRule="auto"/>
      <w:contextualSpacing/>
      <w:jc w:val="both"/>
    </w:pPr>
    <w:rPr>
      <w:rFonts w:ascii="Arial" w:hAnsi="Arial"/>
      <w:sz w:val="20"/>
      <w:szCs w:val="20"/>
    </w:rPr>
  </w:style>
  <w:style w:type="paragraph" w:customStyle="1" w:styleId="Nadpis2Pitn">
    <w:name w:val="Nadpis 2 (Pitná"/>
    <w:aliases w:val="odpadní)"/>
    <w:basedOn w:val="Nadpis1"/>
    <w:next w:val="Nadpis2-upesnn"/>
    <w:uiPriority w:val="99"/>
    <w:rsid w:val="008141C3"/>
    <w:pPr>
      <w:numPr>
        <w:numId w:val="28"/>
      </w:numPr>
      <w:spacing w:after="240" w:line="288" w:lineRule="auto"/>
      <w:ind w:left="357" w:hanging="357"/>
      <w:jc w:val="both"/>
    </w:pPr>
    <w:rPr>
      <w:rFonts w:ascii="Arial" w:hAnsi="Arial"/>
      <w:b/>
      <w:spacing w:val="0"/>
      <w:sz w:val="28"/>
    </w:rPr>
  </w:style>
  <w:style w:type="paragraph" w:customStyle="1" w:styleId="Nadpis2-upesnn">
    <w:name w:val="Nadpis 2 - upřesnění"/>
    <w:basedOn w:val="Nadpis2"/>
    <w:uiPriority w:val="99"/>
    <w:rsid w:val="008141C3"/>
    <w:pPr>
      <w:numPr>
        <w:ilvl w:val="1"/>
        <w:numId w:val="28"/>
      </w:numPr>
      <w:spacing w:after="240" w:line="288" w:lineRule="auto"/>
      <w:jc w:val="both"/>
    </w:pPr>
    <w:rPr>
      <w:rFonts w:ascii="Arial" w:hAnsi="Arial"/>
      <w:b/>
      <w:spacing w:val="0"/>
      <w:sz w:val="24"/>
    </w:rPr>
  </w:style>
  <w:style w:type="paragraph" w:customStyle="1" w:styleId="Odrky1">
    <w:name w:val="Odrážky 1"/>
    <w:basedOn w:val="Zkladntext"/>
    <w:uiPriority w:val="99"/>
    <w:rsid w:val="008141C3"/>
    <w:pPr>
      <w:numPr>
        <w:numId w:val="30"/>
      </w:numPr>
      <w:tabs>
        <w:tab w:val="right" w:pos="8930"/>
      </w:tabs>
      <w:spacing w:before="60" w:after="60" w:line="288" w:lineRule="auto"/>
      <w:jc w:val="both"/>
    </w:pPr>
    <w:rPr>
      <w:rFonts w:ascii="Arial" w:hAnsi="Arial" w:cs="Tahoma"/>
      <w:sz w:val="20"/>
      <w:szCs w:val="20"/>
      <w:lang w:eastAsia="en-US"/>
    </w:rPr>
  </w:style>
  <w:style w:type="paragraph" w:customStyle="1" w:styleId="JKHeadL3">
    <w:name w:val="J&amp;K Head L3"/>
    <w:basedOn w:val="Normln"/>
    <w:uiPriority w:val="99"/>
    <w:rsid w:val="008141C3"/>
    <w:pPr>
      <w:numPr>
        <w:ilvl w:val="2"/>
        <w:numId w:val="30"/>
      </w:numPr>
      <w:spacing w:after="240" w:line="288" w:lineRule="auto"/>
      <w:jc w:val="both"/>
      <w:outlineLvl w:val="2"/>
    </w:pPr>
    <w:rPr>
      <w:rFonts w:ascii="Arial" w:hAnsi="Arial" w:cs="Arial"/>
      <w:bCs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8141C3"/>
    <w:pPr>
      <w:spacing w:after="60" w:line="288" w:lineRule="auto"/>
      <w:jc w:val="both"/>
    </w:pPr>
    <w:rPr>
      <w:rFonts w:ascii="Arial" w:hAnsi="Arial"/>
      <w:sz w:val="16"/>
      <w:szCs w:val="20"/>
    </w:rPr>
  </w:style>
  <w:style w:type="character" w:styleId="Znakapoznpodarou">
    <w:name w:val="footnote reference"/>
    <w:uiPriority w:val="99"/>
    <w:semiHidden/>
    <w:rsid w:val="008141C3"/>
    <w:rPr>
      <w:vertAlign w:val="superscript"/>
    </w:rPr>
  </w:style>
  <w:style w:type="paragraph" w:customStyle="1" w:styleId="odrky">
    <w:name w:val="odrážky"/>
    <w:basedOn w:val="slovanseznam"/>
    <w:uiPriority w:val="99"/>
    <w:rsid w:val="008141C3"/>
    <w:pPr>
      <w:numPr>
        <w:numId w:val="31"/>
      </w:numPr>
    </w:pPr>
  </w:style>
  <w:style w:type="paragraph" w:customStyle="1" w:styleId="Zkladntextvlevo">
    <w:name w:val="Základní text vlevo"/>
    <w:basedOn w:val="Zkladntext"/>
    <w:next w:val="Zkladntext"/>
    <w:qFormat/>
    <w:rsid w:val="008141C3"/>
    <w:pPr>
      <w:tabs>
        <w:tab w:val="right" w:pos="8930"/>
      </w:tabs>
      <w:spacing w:after="60" w:line="288" w:lineRule="auto"/>
    </w:pPr>
    <w:rPr>
      <w:rFonts w:ascii="Arial" w:hAnsi="Arial"/>
      <w:sz w:val="20"/>
    </w:rPr>
  </w:style>
  <w:style w:type="paragraph" w:styleId="Obsah1">
    <w:name w:val="toc 1"/>
    <w:basedOn w:val="Normln"/>
    <w:next w:val="Normln"/>
    <w:autoRedefine/>
    <w:uiPriority w:val="39"/>
    <w:rsid w:val="00FB4F04"/>
    <w:pPr>
      <w:tabs>
        <w:tab w:val="left" w:pos="660"/>
        <w:tab w:val="right" w:leader="dot" w:pos="9060"/>
      </w:tabs>
      <w:spacing w:before="240" w:after="120"/>
    </w:pPr>
  </w:style>
  <w:style w:type="paragraph" w:styleId="Obsah2">
    <w:name w:val="toc 2"/>
    <w:basedOn w:val="Normln"/>
    <w:next w:val="Normln"/>
    <w:autoRedefine/>
    <w:uiPriority w:val="39"/>
    <w:rsid w:val="008141C3"/>
    <w:pPr>
      <w:tabs>
        <w:tab w:val="left" w:pos="720"/>
        <w:tab w:val="right" w:leader="dot" w:pos="9060"/>
      </w:tabs>
      <w:spacing w:before="120" w:after="0" w:line="240" w:lineRule="auto"/>
      <w:ind w:left="221"/>
    </w:pPr>
  </w:style>
  <w:style w:type="paragraph" w:customStyle="1" w:styleId="Nadpis1A">
    <w:name w:val="Nadpis 1 (A"/>
    <w:aliases w:val="B,C)"/>
    <w:basedOn w:val="Nadpis1"/>
    <w:next w:val="Nadpis2Pitn"/>
    <w:rsid w:val="00A43A94"/>
    <w:pPr>
      <w:numPr>
        <w:numId w:val="44"/>
      </w:numPr>
      <w:tabs>
        <w:tab w:val="clear" w:pos="8015"/>
        <w:tab w:val="num" w:pos="720"/>
      </w:tabs>
      <w:spacing w:after="240" w:line="288" w:lineRule="auto"/>
      <w:ind w:left="0" w:firstLine="0"/>
      <w:jc w:val="both"/>
    </w:pPr>
    <w:rPr>
      <w:rFonts w:ascii="Arial" w:hAnsi="Arial"/>
      <w:b/>
      <w:spacing w:val="0"/>
      <w:sz w:val="28"/>
    </w:rPr>
  </w:style>
  <w:style w:type="character" w:customStyle="1" w:styleId="Nadpis1Char">
    <w:name w:val="Nadpis 1 Char"/>
    <w:link w:val="Nadpis1"/>
    <w:uiPriority w:val="99"/>
    <w:locked/>
    <w:rsid w:val="00BB4EF8"/>
    <w:rPr>
      <w:rFonts w:cs="Arial"/>
      <w:bCs/>
      <w:spacing w:val="8"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BB4EF8"/>
    <w:rPr>
      <w:rFonts w:cs="Arial"/>
      <w:bCs/>
      <w:iCs/>
      <w:spacing w:val="8"/>
      <w:sz w:val="28"/>
      <w:szCs w:val="28"/>
    </w:rPr>
  </w:style>
  <w:style w:type="character" w:customStyle="1" w:styleId="Nadpis3Char1">
    <w:name w:val="Nadpis 3 Char1"/>
    <w:link w:val="Nadpis3"/>
    <w:uiPriority w:val="99"/>
    <w:locked/>
    <w:rsid w:val="00BB4EF8"/>
    <w:rPr>
      <w:rFonts w:cs="Arial"/>
      <w:bCs/>
      <w:spacing w:val="8"/>
      <w:sz w:val="22"/>
      <w:szCs w:val="22"/>
    </w:rPr>
  </w:style>
  <w:style w:type="character" w:customStyle="1" w:styleId="TextbublinyChar">
    <w:name w:val="Text bubliny Char"/>
    <w:link w:val="Textbubliny"/>
    <w:uiPriority w:val="99"/>
    <w:semiHidden/>
    <w:locked/>
    <w:rsid w:val="00BB4EF8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BB4EF8"/>
    <w:rPr>
      <w:rFonts w:ascii="Tahoma" w:hAnsi="Tahoma" w:cs="Tahoma"/>
      <w:shd w:val="clear" w:color="auto" w:fill="000080"/>
    </w:rPr>
  </w:style>
  <w:style w:type="character" w:customStyle="1" w:styleId="ZhlavChar">
    <w:name w:val="Záhlaví Char"/>
    <w:link w:val="Zhlav"/>
    <w:uiPriority w:val="99"/>
    <w:locked/>
    <w:rsid w:val="00BB4EF8"/>
    <w:rPr>
      <w:sz w:val="22"/>
      <w:szCs w:val="24"/>
    </w:rPr>
  </w:style>
  <w:style w:type="character" w:customStyle="1" w:styleId="ZpatChar">
    <w:name w:val="Zápatí Char"/>
    <w:link w:val="Zpat"/>
    <w:uiPriority w:val="99"/>
    <w:locked/>
    <w:rsid w:val="00BB4EF8"/>
    <w:rPr>
      <w:sz w:val="22"/>
      <w:szCs w:val="24"/>
    </w:rPr>
  </w:style>
  <w:style w:type="character" w:customStyle="1" w:styleId="TextkomenteChar">
    <w:name w:val="Text komentáře Char"/>
    <w:link w:val="Textkomente"/>
    <w:uiPriority w:val="99"/>
    <w:semiHidden/>
    <w:locked/>
    <w:rsid w:val="00BB4EF8"/>
  </w:style>
  <w:style w:type="character" w:customStyle="1" w:styleId="PedmtkomenteChar">
    <w:name w:val="Předmět komentáře Char"/>
    <w:link w:val="Pedmtkomente"/>
    <w:uiPriority w:val="99"/>
    <w:semiHidden/>
    <w:locked/>
    <w:rsid w:val="00BB4EF8"/>
    <w:rPr>
      <w:b/>
      <w:bCs/>
    </w:rPr>
  </w:style>
  <w:style w:type="character" w:customStyle="1" w:styleId="ZkladntextodsazenChar">
    <w:name w:val="Základní text odsazený Char"/>
    <w:link w:val="Zkladntextodsazen"/>
    <w:uiPriority w:val="99"/>
    <w:locked/>
    <w:rsid w:val="00BB4EF8"/>
    <w:rPr>
      <w:b/>
      <w:sz w:val="24"/>
      <w:szCs w:val="24"/>
    </w:rPr>
  </w:style>
  <w:style w:type="character" w:customStyle="1" w:styleId="ZkladntextChar">
    <w:name w:val="Základní text Char"/>
    <w:link w:val="Zkladntext"/>
    <w:locked/>
    <w:rsid w:val="00BB4EF8"/>
    <w:rPr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BB4EF8"/>
    <w:rPr>
      <w:rFonts w:ascii="Arial" w:hAnsi="Arial"/>
      <w:sz w:val="16"/>
    </w:rPr>
  </w:style>
  <w:style w:type="character" w:styleId="Siln">
    <w:name w:val="Strong"/>
    <w:qFormat/>
    <w:rsid w:val="00C139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7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E5737-7D10-4EFE-BAC8-1BBF6F476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3392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VRV, a.s.</Company>
  <LinksUpToDate>false</LinksUpToDate>
  <CharactersWithSpaces>23359</CharactersWithSpaces>
  <SharedDoc>false</SharedDoc>
  <HLinks>
    <vt:vector size="78" baseType="variant">
      <vt:variant>
        <vt:i4>1376318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_Toc167291171</vt:lpwstr>
      </vt:variant>
      <vt:variant>
        <vt:i4>1376318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_Toc167291170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_Toc167291169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_Toc167291168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_Toc167291167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_Toc167291166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_Toc167291165</vt:lpwstr>
      </vt:variant>
      <vt:variant>
        <vt:i4>1310782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_Toc167291164</vt:lpwstr>
      </vt:variant>
      <vt:variant>
        <vt:i4>1310782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_Toc167291163</vt:lpwstr>
      </vt:variant>
      <vt:variant>
        <vt:i4>1310782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_Toc167291162</vt:lpwstr>
      </vt:variant>
      <vt:variant>
        <vt:i4>1310782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_Toc167291161</vt:lpwstr>
      </vt:variant>
      <vt:variant>
        <vt:i4>1310782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_Toc167291160</vt:lpwstr>
      </vt:variant>
      <vt:variant>
        <vt:i4>1507390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_Toc167291159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Plechatý</dc:creator>
  <cp:keywords/>
  <cp:lastModifiedBy>Kokrment Ivo</cp:lastModifiedBy>
  <cp:revision>3</cp:revision>
  <cp:lastPrinted>2012-06-25T14:49:00Z</cp:lastPrinted>
  <dcterms:created xsi:type="dcterms:W3CDTF">2024-05-22T16:24:00Z</dcterms:created>
  <dcterms:modified xsi:type="dcterms:W3CDTF">2024-12-06T09:07:00Z</dcterms:modified>
</cp:coreProperties>
</file>